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F9EF4B" w14:textId="77777777" w:rsidR="00B81319" w:rsidRPr="001136A4" w:rsidRDefault="00B81319" w:rsidP="00583361">
      <w:pPr>
        <w:jc w:val="center"/>
        <w:rPr>
          <w:rFonts w:cs="Arial"/>
          <w:b/>
          <w:sz w:val="23"/>
          <w:szCs w:val="23"/>
        </w:rPr>
      </w:pPr>
    </w:p>
    <w:p w14:paraId="155DF8C6" w14:textId="77777777" w:rsidR="00B156B3" w:rsidRPr="001136A4" w:rsidRDefault="00B156B3" w:rsidP="00583361">
      <w:pPr>
        <w:jc w:val="center"/>
        <w:rPr>
          <w:rFonts w:cs="Arial"/>
          <w:b/>
          <w:sz w:val="23"/>
          <w:szCs w:val="23"/>
        </w:rPr>
      </w:pPr>
    </w:p>
    <w:p w14:paraId="511D8651" w14:textId="77777777" w:rsidR="00583361" w:rsidRPr="001136A4" w:rsidRDefault="00583361" w:rsidP="00583361">
      <w:pPr>
        <w:jc w:val="center"/>
        <w:rPr>
          <w:rFonts w:cs="Arial"/>
          <w:b/>
          <w:sz w:val="23"/>
          <w:szCs w:val="23"/>
        </w:rPr>
      </w:pPr>
      <w:r w:rsidRPr="001136A4">
        <w:rPr>
          <w:rFonts w:cs="Arial"/>
          <w:b/>
          <w:sz w:val="23"/>
          <w:szCs w:val="23"/>
        </w:rPr>
        <w:t>NAROČNIK:</w:t>
      </w:r>
    </w:p>
    <w:sdt>
      <w:sdtPr>
        <w:rPr>
          <w:rFonts w:cs="Arial"/>
          <w:b/>
          <w:sz w:val="23"/>
          <w:szCs w:val="23"/>
        </w:rPr>
        <w:alias w:val="Podjetje"/>
        <w:tag w:val=""/>
        <w:id w:val="290637818"/>
        <w:placeholder>
          <w:docPart w:val="1C13AAABF86B4D6CADF067E34E2212D3"/>
        </w:placeholder>
        <w:dataBinding w:prefixMappings="xmlns:ns0='http://schemas.openxmlformats.org/officeDocument/2006/extended-properties' " w:xpath="/ns0:Properties[1]/ns0:Company[1]" w:storeItemID="{6668398D-A668-4E3E-A5EB-62B293D839F1}"/>
        <w:text/>
      </w:sdtPr>
      <w:sdtContent>
        <w:p w14:paraId="74B6A8B7" w14:textId="77777777" w:rsidR="00F3167A" w:rsidRPr="001136A4" w:rsidRDefault="001B4170" w:rsidP="00583361">
          <w:pPr>
            <w:jc w:val="center"/>
            <w:rPr>
              <w:rFonts w:cs="Arial"/>
              <w:b/>
              <w:sz w:val="23"/>
              <w:szCs w:val="23"/>
            </w:rPr>
          </w:pPr>
          <w:r>
            <w:rPr>
              <w:rFonts w:cs="Arial"/>
              <w:b/>
              <w:sz w:val="23"/>
              <w:szCs w:val="23"/>
            </w:rPr>
            <w:t>Mestna občina Kranj</w:t>
          </w:r>
        </w:p>
      </w:sdtContent>
    </w:sdt>
    <w:sdt>
      <w:sdtPr>
        <w:rPr>
          <w:rFonts w:cs="Arial"/>
          <w:sz w:val="23"/>
          <w:szCs w:val="23"/>
        </w:rPr>
        <w:alias w:val="Naslov podjetja"/>
        <w:tag w:val=""/>
        <w:id w:val="-700699288"/>
        <w:placeholder>
          <w:docPart w:val="1082B4EB58564B548B42A47A416310F0"/>
        </w:placeholder>
        <w:dataBinding w:prefixMappings="xmlns:ns0='http://schemas.microsoft.com/office/2006/coverPageProps' " w:xpath="/ns0:CoverPageProperties[1]/ns0:CompanyAddress[1]" w:storeItemID="{55AF091B-3C7A-41E3-B477-F2FDAA23CFDA}"/>
        <w:text/>
      </w:sdtPr>
      <w:sdtContent>
        <w:p w14:paraId="1E7365C6" w14:textId="77777777" w:rsidR="00583361" w:rsidRPr="001136A4" w:rsidRDefault="001B4170" w:rsidP="00583361">
          <w:pPr>
            <w:jc w:val="center"/>
            <w:rPr>
              <w:rFonts w:cs="Arial"/>
              <w:sz w:val="23"/>
              <w:szCs w:val="23"/>
            </w:rPr>
          </w:pPr>
          <w:r>
            <w:rPr>
              <w:rFonts w:cs="Arial"/>
              <w:sz w:val="23"/>
              <w:szCs w:val="23"/>
            </w:rPr>
            <w:t>Slovenski trg 1, 4000 Kranj</w:t>
          </w:r>
        </w:p>
      </w:sdtContent>
    </w:sdt>
    <w:p w14:paraId="4C1428FB" w14:textId="77777777" w:rsidR="00583361" w:rsidRPr="001136A4" w:rsidRDefault="0059566D" w:rsidP="0059566D">
      <w:pPr>
        <w:tabs>
          <w:tab w:val="left" w:pos="6825"/>
        </w:tabs>
        <w:rPr>
          <w:rFonts w:cs="Arial"/>
          <w:sz w:val="23"/>
          <w:szCs w:val="23"/>
        </w:rPr>
      </w:pPr>
      <w:r w:rsidRPr="001136A4">
        <w:rPr>
          <w:rFonts w:cs="Arial"/>
          <w:sz w:val="23"/>
          <w:szCs w:val="23"/>
        </w:rPr>
        <w:tab/>
      </w:r>
    </w:p>
    <w:p w14:paraId="3C750D09" w14:textId="77777777" w:rsidR="00583361" w:rsidRPr="001136A4" w:rsidRDefault="00583361" w:rsidP="00583361">
      <w:pPr>
        <w:jc w:val="center"/>
        <w:rPr>
          <w:rFonts w:cs="Arial"/>
          <w:sz w:val="23"/>
          <w:szCs w:val="23"/>
        </w:rPr>
      </w:pPr>
    </w:p>
    <w:p w14:paraId="7181E2AA" w14:textId="77777777" w:rsidR="00583361" w:rsidRPr="001136A4" w:rsidRDefault="0059566D" w:rsidP="0059566D">
      <w:pPr>
        <w:tabs>
          <w:tab w:val="left" w:pos="7815"/>
        </w:tabs>
        <w:rPr>
          <w:rFonts w:cs="Arial"/>
          <w:sz w:val="23"/>
          <w:szCs w:val="23"/>
        </w:rPr>
      </w:pPr>
      <w:r w:rsidRPr="001136A4">
        <w:rPr>
          <w:rFonts w:cs="Arial"/>
          <w:sz w:val="23"/>
          <w:szCs w:val="23"/>
        </w:rPr>
        <w:tab/>
      </w:r>
    </w:p>
    <w:p w14:paraId="1EE19024" w14:textId="77777777" w:rsidR="00E1709E" w:rsidRPr="001136A4" w:rsidRDefault="00E1709E" w:rsidP="00583361">
      <w:pPr>
        <w:jc w:val="center"/>
        <w:rPr>
          <w:rFonts w:cs="Arial"/>
          <w:sz w:val="23"/>
          <w:szCs w:val="23"/>
        </w:rPr>
      </w:pPr>
    </w:p>
    <w:p w14:paraId="4E637CA2" w14:textId="77777777" w:rsidR="00583361" w:rsidRPr="001136A4" w:rsidRDefault="00583361" w:rsidP="00583361">
      <w:pPr>
        <w:spacing w:after="60"/>
        <w:jc w:val="center"/>
        <w:rPr>
          <w:rFonts w:cs="Arial"/>
          <w:sz w:val="23"/>
          <w:szCs w:val="23"/>
        </w:rPr>
      </w:pPr>
      <w:r w:rsidRPr="001136A4">
        <w:rPr>
          <w:rFonts w:cs="Arial"/>
          <w:sz w:val="23"/>
          <w:szCs w:val="23"/>
        </w:rPr>
        <w:t>DOKUMENTACIJA V ZVEZI Z ODDAJO JAVNEGA NAROČILA:</w:t>
      </w: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2"/>
      </w:tblGrid>
      <w:tr w:rsidR="00583361" w:rsidRPr="001136A4" w14:paraId="59BE1364" w14:textId="77777777" w:rsidTr="008509A2">
        <w:tc>
          <w:tcPr>
            <w:tcW w:w="9062" w:type="dxa"/>
            <w:shd w:val="clear" w:color="auto" w:fill="F7EFFB"/>
          </w:tcPr>
          <w:p w14:paraId="59B13E99" w14:textId="77777777" w:rsidR="0083009B" w:rsidRDefault="0083009B" w:rsidP="00583361">
            <w:pPr>
              <w:jc w:val="center"/>
              <w:rPr>
                <w:rFonts w:cs="Arial"/>
                <w:sz w:val="23"/>
                <w:szCs w:val="23"/>
              </w:rPr>
            </w:pPr>
          </w:p>
          <w:p w14:paraId="50BB2CB7" w14:textId="7B90EAAC" w:rsidR="0083009B" w:rsidRDefault="0083009B" w:rsidP="00583361">
            <w:pPr>
              <w:jc w:val="center"/>
              <w:rPr>
                <w:rFonts w:cs="Arial"/>
                <w:sz w:val="23"/>
                <w:szCs w:val="23"/>
              </w:rPr>
            </w:pPr>
            <w:r w:rsidRPr="001136A4">
              <w:rPr>
                <w:rFonts w:cs="Arial"/>
                <w:sz w:val="23"/>
                <w:szCs w:val="23"/>
              </w:rPr>
              <w:t>»</w:t>
            </w:r>
            <w:sdt>
              <w:sdtPr>
                <w:rPr>
                  <w:rStyle w:val="SlogMPNovaRD"/>
                  <w:rFonts w:ascii="Calibri" w:hAnsi="Calibri" w:cs="Arial"/>
                  <w:color w:val="auto"/>
                  <w:sz w:val="24"/>
                  <w:szCs w:val="24"/>
                  <w:lang w:eastAsia="sl-SI"/>
                </w:rPr>
                <w:alias w:val="Naslov"/>
                <w:tag w:val=""/>
                <w:id w:val="-805784751"/>
                <w:placeholder>
                  <w:docPart w:val="6AEF2D8FD7A844DC9C7DA9BEF90C2B5B"/>
                </w:placeholder>
                <w:dataBinding w:prefixMappings="xmlns:ns0='http://purl.org/dc/elements/1.1/' xmlns:ns1='http://schemas.openxmlformats.org/package/2006/metadata/core-properties' " w:xpath="/ns1:coreProperties[1]/ns0:title[1]" w:storeItemID="{6C3C8BC8-F283-45AE-878A-BAB7291924A1}"/>
                <w:text/>
              </w:sdtPr>
              <w:sdtContent>
                <w:r w:rsidR="004162A9">
                  <w:rPr>
                    <w:rStyle w:val="SlogMPNovaRD"/>
                    <w:rFonts w:ascii="Calibri" w:hAnsi="Calibri" w:cs="Arial"/>
                    <w:color w:val="auto"/>
                    <w:sz w:val="24"/>
                    <w:szCs w:val="24"/>
                    <w:lang w:eastAsia="sl-SI"/>
                  </w:rPr>
                  <w:t>Zakup prostora za objavo informativnih vsebin v tiskanem mediju</w:t>
                </w:r>
                <w:r w:rsidR="00E06654">
                  <w:rPr>
                    <w:rStyle w:val="SlogMPNovaRD"/>
                    <w:rFonts w:ascii="Calibri" w:hAnsi="Calibri" w:cs="Arial"/>
                    <w:color w:val="auto"/>
                    <w:sz w:val="24"/>
                    <w:szCs w:val="24"/>
                    <w:lang w:eastAsia="sl-SI"/>
                  </w:rPr>
                  <w:t xml:space="preserve"> - ponovitev</w:t>
                </w:r>
              </w:sdtContent>
            </w:sdt>
            <w:r w:rsidRPr="001136A4">
              <w:rPr>
                <w:rFonts w:cs="Arial"/>
                <w:sz w:val="23"/>
                <w:szCs w:val="23"/>
              </w:rPr>
              <w:t>«</w:t>
            </w:r>
          </w:p>
          <w:p w14:paraId="76BCF224" w14:textId="77777777" w:rsidR="00C46BCA" w:rsidRDefault="00C46BCA" w:rsidP="00583361">
            <w:pPr>
              <w:jc w:val="center"/>
              <w:rPr>
                <w:rFonts w:cs="Arial"/>
                <w:sz w:val="23"/>
                <w:szCs w:val="23"/>
              </w:rPr>
            </w:pPr>
          </w:p>
          <w:p w14:paraId="68D9CCFB" w14:textId="77777777" w:rsidR="0007709E" w:rsidRPr="001136A4" w:rsidRDefault="0007709E" w:rsidP="00583361">
            <w:pPr>
              <w:jc w:val="center"/>
              <w:rPr>
                <w:rFonts w:cs="Arial"/>
                <w:sz w:val="23"/>
                <w:szCs w:val="23"/>
              </w:rPr>
            </w:pPr>
          </w:p>
          <w:p w14:paraId="37AF4385" w14:textId="77777777" w:rsidR="0083009B" w:rsidRPr="001136A4" w:rsidRDefault="0083009B" w:rsidP="00583361">
            <w:pPr>
              <w:jc w:val="center"/>
              <w:rPr>
                <w:rFonts w:cs="Arial"/>
                <w:sz w:val="23"/>
                <w:szCs w:val="23"/>
              </w:rPr>
            </w:pPr>
          </w:p>
        </w:tc>
      </w:tr>
    </w:tbl>
    <w:p w14:paraId="6BFAC781" w14:textId="4D235552" w:rsidR="00583361" w:rsidRPr="001136A4" w:rsidRDefault="00583361" w:rsidP="00583361">
      <w:pPr>
        <w:spacing w:before="60"/>
        <w:jc w:val="center"/>
        <w:rPr>
          <w:rFonts w:cs="Arial"/>
          <w:sz w:val="23"/>
          <w:szCs w:val="23"/>
        </w:rPr>
      </w:pPr>
      <w:r w:rsidRPr="00E67F6F">
        <w:rPr>
          <w:rFonts w:cs="Arial"/>
          <w:sz w:val="23"/>
          <w:szCs w:val="23"/>
        </w:rPr>
        <w:t xml:space="preserve">za oddajo javnega naročila </w:t>
      </w:r>
      <w:r w:rsidR="00D034DE" w:rsidRPr="00E67F6F">
        <w:rPr>
          <w:rFonts w:cs="Arial"/>
          <w:sz w:val="23"/>
          <w:szCs w:val="23"/>
        </w:rPr>
        <w:t>po od</w:t>
      </w:r>
      <w:r w:rsidR="00BA7518" w:rsidRPr="00E67F6F">
        <w:rPr>
          <w:rFonts w:cs="Arial"/>
          <w:sz w:val="23"/>
          <w:szCs w:val="23"/>
        </w:rPr>
        <w:t>p</w:t>
      </w:r>
      <w:r w:rsidR="00D034DE" w:rsidRPr="00E67F6F">
        <w:rPr>
          <w:rFonts w:cs="Arial"/>
          <w:sz w:val="23"/>
          <w:szCs w:val="23"/>
        </w:rPr>
        <w:t>rtem postopku</w:t>
      </w:r>
      <w:r w:rsidR="00D22D1F">
        <w:rPr>
          <w:rFonts w:cs="Arial"/>
          <w:sz w:val="23"/>
          <w:szCs w:val="23"/>
        </w:rPr>
        <w:t xml:space="preserve"> </w:t>
      </w:r>
    </w:p>
    <w:p w14:paraId="0EC49A73" w14:textId="77777777" w:rsidR="00583361" w:rsidRPr="001136A4" w:rsidRDefault="00583361" w:rsidP="00250C72">
      <w:pPr>
        <w:rPr>
          <w:rFonts w:cs="Arial"/>
          <w:sz w:val="23"/>
          <w:szCs w:val="23"/>
        </w:rPr>
      </w:pPr>
    </w:p>
    <w:p w14:paraId="2765E78D" w14:textId="77777777" w:rsidR="0083009B" w:rsidRPr="001136A4" w:rsidRDefault="0083009B" w:rsidP="00250C72">
      <w:pPr>
        <w:rPr>
          <w:rFonts w:cs="Arial"/>
          <w:sz w:val="23"/>
          <w:szCs w:val="23"/>
        </w:rPr>
      </w:pPr>
    </w:p>
    <w:p w14:paraId="0B70C16D" w14:textId="77777777" w:rsidR="0083009B" w:rsidRPr="001136A4" w:rsidRDefault="0083009B" w:rsidP="00250C72">
      <w:pPr>
        <w:rPr>
          <w:rFonts w:cs="Arial"/>
          <w:sz w:val="23"/>
          <w:szCs w:val="23"/>
        </w:rPr>
      </w:pPr>
    </w:p>
    <w:p w14:paraId="7FB924B9" w14:textId="77777777" w:rsidR="0083009B" w:rsidRPr="001136A4" w:rsidRDefault="0083009B" w:rsidP="00250C72">
      <w:pPr>
        <w:rPr>
          <w:rFonts w:cs="Arial"/>
          <w:sz w:val="23"/>
          <w:szCs w:val="23"/>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83361" w:rsidRPr="001136A4" w14:paraId="04D52E66" w14:textId="77777777" w:rsidTr="0083009B">
        <w:trPr>
          <w:cantSplit/>
          <w:trHeight w:val="567"/>
        </w:trPr>
        <w:tc>
          <w:tcPr>
            <w:tcW w:w="4531" w:type="dxa"/>
            <w:vAlign w:val="center"/>
          </w:tcPr>
          <w:p w14:paraId="7CC2BAE6" w14:textId="77777777" w:rsidR="00583361" w:rsidRPr="001136A4" w:rsidRDefault="00583361" w:rsidP="009C0062">
            <w:pPr>
              <w:jc w:val="right"/>
              <w:rPr>
                <w:rFonts w:cs="Arial"/>
                <w:b/>
                <w:sz w:val="23"/>
                <w:szCs w:val="23"/>
              </w:rPr>
            </w:pPr>
            <w:r w:rsidRPr="001136A4">
              <w:rPr>
                <w:rFonts w:cs="Arial"/>
                <w:b/>
                <w:sz w:val="23"/>
                <w:szCs w:val="23"/>
              </w:rPr>
              <w:t xml:space="preserve">NASLOV </w:t>
            </w:r>
            <w:r w:rsidR="009C0062" w:rsidRPr="001136A4">
              <w:rPr>
                <w:rFonts w:cs="Arial"/>
                <w:b/>
                <w:sz w:val="23"/>
                <w:szCs w:val="23"/>
              </w:rPr>
              <w:t>JAVNEGA NAROČILA</w:t>
            </w:r>
          </w:p>
        </w:tc>
        <w:sdt>
          <w:sdtPr>
            <w:rPr>
              <w:rFonts w:cs="Arial"/>
              <w:sz w:val="23"/>
              <w:szCs w:val="23"/>
            </w:rPr>
            <w:alias w:val="Naslov"/>
            <w:tag w:val=""/>
            <w:id w:val="-678276122"/>
            <w:placeholder>
              <w:docPart w:val="CB75173BA49640AD88933A2FB433238D"/>
            </w:placeholder>
            <w:dataBinding w:prefixMappings="xmlns:ns0='http://purl.org/dc/elements/1.1/' xmlns:ns1='http://schemas.openxmlformats.org/package/2006/metadata/core-properties' " w:xpath="/ns1:coreProperties[1]/ns0:title[1]" w:storeItemID="{6C3C8BC8-F283-45AE-878A-BAB7291924A1}"/>
            <w:text/>
          </w:sdtPr>
          <w:sdtContent>
            <w:tc>
              <w:tcPr>
                <w:tcW w:w="4531" w:type="dxa"/>
                <w:vAlign w:val="center"/>
              </w:tcPr>
              <w:p w14:paraId="558906C2" w14:textId="52B07278" w:rsidR="00583361" w:rsidRPr="00D07B7A" w:rsidRDefault="00E06654" w:rsidP="00C3743F">
                <w:pPr>
                  <w:rPr>
                    <w:rFonts w:cs="Arial"/>
                    <w:sz w:val="23"/>
                    <w:szCs w:val="23"/>
                  </w:rPr>
                </w:pPr>
                <w:r>
                  <w:rPr>
                    <w:rFonts w:cs="Arial"/>
                    <w:sz w:val="23"/>
                    <w:szCs w:val="23"/>
                  </w:rPr>
                  <w:t>Zakup prostora za objavo informativnih vsebin v tiskanem mediju - ponovitev</w:t>
                </w:r>
              </w:p>
            </w:tc>
          </w:sdtContent>
        </w:sdt>
      </w:tr>
      <w:tr w:rsidR="00583361" w:rsidRPr="001136A4" w14:paraId="5B8CFD86" w14:textId="77777777" w:rsidTr="0083009B">
        <w:trPr>
          <w:cantSplit/>
          <w:trHeight w:val="567"/>
        </w:trPr>
        <w:tc>
          <w:tcPr>
            <w:tcW w:w="4531" w:type="dxa"/>
            <w:vAlign w:val="center"/>
          </w:tcPr>
          <w:p w14:paraId="0161C471" w14:textId="77777777" w:rsidR="00583361" w:rsidRPr="001136A4" w:rsidRDefault="00583361" w:rsidP="0083009B">
            <w:pPr>
              <w:jc w:val="right"/>
              <w:rPr>
                <w:rFonts w:cs="Arial"/>
                <w:b/>
                <w:sz w:val="23"/>
                <w:szCs w:val="23"/>
              </w:rPr>
            </w:pPr>
            <w:r w:rsidRPr="001136A4">
              <w:rPr>
                <w:rFonts w:cs="Arial"/>
                <w:b/>
                <w:sz w:val="23"/>
                <w:szCs w:val="23"/>
              </w:rPr>
              <w:t>VRSTA JAVNEGA NAROČILA</w:t>
            </w:r>
          </w:p>
        </w:tc>
        <w:tc>
          <w:tcPr>
            <w:tcW w:w="4531" w:type="dxa"/>
            <w:vAlign w:val="center"/>
          </w:tcPr>
          <w:p w14:paraId="1EB9DE2C" w14:textId="3A90256D" w:rsidR="00583361" w:rsidRPr="008071F9" w:rsidRDefault="005F0A42" w:rsidP="002506FF">
            <w:pPr>
              <w:rPr>
                <w:rFonts w:cs="Arial"/>
                <w:sz w:val="23"/>
                <w:szCs w:val="23"/>
              </w:rPr>
            </w:pPr>
            <w:r w:rsidRPr="008071F9">
              <w:rPr>
                <w:rFonts w:cs="Arial"/>
                <w:sz w:val="23"/>
                <w:szCs w:val="23"/>
              </w:rPr>
              <w:t xml:space="preserve">Javno naročilo </w:t>
            </w:r>
            <w:r w:rsidR="002506FF">
              <w:rPr>
                <w:rFonts w:cs="Arial"/>
                <w:sz w:val="23"/>
                <w:szCs w:val="23"/>
              </w:rPr>
              <w:t>storitev</w:t>
            </w:r>
          </w:p>
        </w:tc>
      </w:tr>
      <w:tr w:rsidR="00583361" w:rsidRPr="001136A4" w14:paraId="7B0C81B3" w14:textId="77777777" w:rsidTr="0083009B">
        <w:trPr>
          <w:cantSplit/>
          <w:trHeight w:val="567"/>
        </w:trPr>
        <w:tc>
          <w:tcPr>
            <w:tcW w:w="4531" w:type="dxa"/>
            <w:vAlign w:val="center"/>
          </w:tcPr>
          <w:p w14:paraId="4AE6E438" w14:textId="77777777" w:rsidR="00583361" w:rsidRPr="00D64590" w:rsidRDefault="00583361" w:rsidP="009C0062">
            <w:pPr>
              <w:jc w:val="right"/>
              <w:rPr>
                <w:rFonts w:cs="Arial"/>
                <w:b/>
                <w:sz w:val="23"/>
                <w:szCs w:val="23"/>
              </w:rPr>
            </w:pPr>
            <w:r w:rsidRPr="00D64590">
              <w:rPr>
                <w:rFonts w:cs="Arial"/>
                <w:b/>
                <w:sz w:val="23"/>
                <w:szCs w:val="23"/>
              </w:rPr>
              <w:t xml:space="preserve">ŠTEVILKA </w:t>
            </w:r>
            <w:r w:rsidR="009C0062" w:rsidRPr="00D64590">
              <w:rPr>
                <w:rFonts w:cs="Arial"/>
                <w:b/>
                <w:sz w:val="23"/>
                <w:szCs w:val="23"/>
              </w:rPr>
              <w:t>DOKUMENTACIJE</w:t>
            </w:r>
          </w:p>
        </w:tc>
        <w:sdt>
          <w:sdtPr>
            <w:rPr>
              <w:rFonts w:cs="Arial"/>
              <w:sz w:val="23"/>
              <w:szCs w:val="23"/>
            </w:rPr>
            <w:id w:val="-1005047859"/>
            <w:placeholder>
              <w:docPart w:val="556BBECE74784996A92117D32936B106"/>
            </w:placeholder>
          </w:sdtPr>
          <w:sdtContent>
            <w:sdt>
              <w:sdtPr>
                <w:rPr>
                  <w:rFonts w:cs="Arial"/>
                  <w:sz w:val="23"/>
                  <w:szCs w:val="23"/>
                </w:rPr>
                <w:id w:val="769893549"/>
                <w:placeholder>
                  <w:docPart w:val="43A33D2E4B9C4E348F1ACA0B96190E2C"/>
                </w:placeholder>
              </w:sdtPr>
              <w:sdtEndPr>
                <w:rPr>
                  <w:rFonts w:asciiTheme="majorHAnsi" w:hAnsiTheme="majorHAnsi"/>
                </w:rPr>
              </w:sdtEndPr>
              <w:sdtContent>
                <w:tc>
                  <w:tcPr>
                    <w:tcW w:w="4531" w:type="dxa"/>
                    <w:vAlign w:val="center"/>
                  </w:tcPr>
                  <w:p w14:paraId="16CE151C" w14:textId="0402DE2A" w:rsidR="00583361" w:rsidRPr="00D64590" w:rsidRDefault="00020594" w:rsidP="00731080">
                    <w:pPr>
                      <w:rPr>
                        <w:rFonts w:cs="Arial"/>
                        <w:sz w:val="23"/>
                        <w:szCs w:val="23"/>
                      </w:rPr>
                    </w:pPr>
                    <w:r w:rsidRPr="00D64590">
                      <w:rPr>
                        <w:rFonts w:asciiTheme="minorHAnsi" w:hAnsiTheme="minorHAnsi" w:cstheme="minorHAnsi"/>
                        <w:sz w:val="23"/>
                        <w:szCs w:val="23"/>
                      </w:rPr>
                      <w:t>430</w:t>
                    </w:r>
                    <w:r w:rsidR="00694F9B" w:rsidRPr="00D64590">
                      <w:rPr>
                        <w:rFonts w:asciiTheme="minorHAnsi" w:hAnsiTheme="minorHAnsi" w:cstheme="minorHAnsi"/>
                        <w:sz w:val="23"/>
                        <w:szCs w:val="23"/>
                      </w:rPr>
                      <w:t>-</w:t>
                    </w:r>
                    <w:r w:rsidR="00731080" w:rsidRPr="00D64590">
                      <w:rPr>
                        <w:rFonts w:asciiTheme="minorHAnsi" w:hAnsiTheme="minorHAnsi" w:cstheme="minorHAnsi"/>
                        <w:sz w:val="23"/>
                        <w:szCs w:val="23"/>
                      </w:rPr>
                      <w:t>9</w:t>
                    </w:r>
                    <w:r w:rsidR="00694F9B" w:rsidRPr="00D64590">
                      <w:rPr>
                        <w:rFonts w:asciiTheme="minorHAnsi" w:hAnsiTheme="minorHAnsi" w:cstheme="minorHAnsi"/>
                        <w:sz w:val="23"/>
                        <w:szCs w:val="23"/>
                      </w:rPr>
                      <w:t>/</w:t>
                    </w:r>
                    <w:r w:rsidR="00731080" w:rsidRPr="00D64590">
                      <w:rPr>
                        <w:rFonts w:asciiTheme="minorHAnsi" w:hAnsiTheme="minorHAnsi" w:cstheme="minorHAnsi"/>
                        <w:sz w:val="23"/>
                        <w:szCs w:val="23"/>
                      </w:rPr>
                      <w:t>2020</w:t>
                    </w:r>
                    <w:r w:rsidR="00694F9B" w:rsidRPr="00D64590">
                      <w:rPr>
                        <w:rFonts w:asciiTheme="minorHAnsi" w:hAnsiTheme="minorHAnsi" w:cstheme="minorHAnsi"/>
                        <w:sz w:val="23"/>
                        <w:szCs w:val="23"/>
                      </w:rPr>
                      <w:t>-</w:t>
                    </w:r>
                    <w:r w:rsidR="00CF2CB6" w:rsidRPr="00D64590">
                      <w:rPr>
                        <w:rFonts w:asciiTheme="minorHAnsi" w:hAnsiTheme="minorHAnsi" w:cstheme="minorHAnsi"/>
                        <w:sz w:val="23"/>
                        <w:szCs w:val="23"/>
                      </w:rPr>
                      <w:t>3</w:t>
                    </w:r>
                    <w:r w:rsidR="00694F9B" w:rsidRPr="00D64590">
                      <w:rPr>
                        <w:rFonts w:asciiTheme="minorHAnsi" w:hAnsiTheme="minorHAnsi" w:cstheme="minorHAnsi"/>
                        <w:sz w:val="23"/>
                        <w:szCs w:val="23"/>
                      </w:rPr>
                      <w:t>-</w:t>
                    </w:r>
                    <w:r w:rsidR="00E67F6F" w:rsidRPr="00D64590">
                      <w:rPr>
                        <w:rFonts w:asciiTheme="minorHAnsi" w:hAnsiTheme="minorHAnsi" w:cstheme="minorHAnsi"/>
                        <w:sz w:val="23"/>
                        <w:szCs w:val="23"/>
                      </w:rPr>
                      <w:t>401201-406401</w:t>
                    </w:r>
                  </w:p>
                </w:tc>
              </w:sdtContent>
            </w:sdt>
          </w:sdtContent>
        </w:sdt>
      </w:tr>
      <w:tr w:rsidR="00D64C5D" w:rsidRPr="001136A4" w14:paraId="6FC2DF75" w14:textId="77777777" w:rsidTr="0083009B">
        <w:trPr>
          <w:cantSplit/>
          <w:trHeight w:val="567"/>
        </w:trPr>
        <w:tc>
          <w:tcPr>
            <w:tcW w:w="4531" w:type="dxa"/>
            <w:vAlign w:val="center"/>
          </w:tcPr>
          <w:p w14:paraId="29D8A884" w14:textId="5DA698BD" w:rsidR="00D64C5D" w:rsidRPr="00D64590" w:rsidRDefault="00D64C5D" w:rsidP="00E06654">
            <w:pPr>
              <w:jc w:val="right"/>
              <w:rPr>
                <w:rFonts w:cs="Arial"/>
                <w:b/>
                <w:sz w:val="23"/>
                <w:szCs w:val="23"/>
              </w:rPr>
            </w:pPr>
            <w:r w:rsidRPr="00D64590">
              <w:rPr>
                <w:rFonts w:cs="Arial"/>
                <w:b/>
                <w:sz w:val="23"/>
                <w:szCs w:val="23"/>
              </w:rPr>
              <w:t xml:space="preserve">ŠTEVILKA NAROČILA V PROGRAMU </w:t>
            </w:r>
            <w:r w:rsidR="00E06654" w:rsidRPr="00D64590">
              <w:rPr>
                <w:rFonts w:cs="Arial"/>
                <w:b/>
                <w:sz w:val="23"/>
                <w:szCs w:val="23"/>
              </w:rPr>
              <w:t>CADIS</w:t>
            </w:r>
          </w:p>
        </w:tc>
        <w:tc>
          <w:tcPr>
            <w:tcW w:w="4531" w:type="dxa"/>
            <w:vAlign w:val="center"/>
          </w:tcPr>
          <w:p w14:paraId="77C5866C" w14:textId="25531570" w:rsidR="00D64C5D" w:rsidRPr="00D64590" w:rsidRDefault="00E67F6F" w:rsidP="005D58A9">
            <w:pPr>
              <w:rPr>
                <w:rFonts w:cs="Arial"/>
                <w:sz w:val="23"/>
                <w:szCs w:val="23"/>
              </w:rPr>
            </w:pPr>
            <w:r w:rsidRPr="00D64590">
              <w:rPr>
                <w:rFonts w:cs="Arial"/>
                <w:sz w:val="23"/>
                <w:szCs w:val="23"/>
              </w:rPr>
              <w:t>20-00155</w:t>
            </w:r>
          </w:p>
        </w:tc>
      </w:tr>
      <w:tr w:rsidR="00583361" w:rsidRPr="001136A4" w14:paraId="3AE737EA" w14:textId="77777777" w:rsidTr="0083009B">
        <w:trPr>
          <w:cantSplit/>
          <w:trHeight w:val="567"/>
        </w:trPr>
        <w:tc>
          <w:tcPr>
            <w:tcW w:w="4531" w:type="dxa"/>
            <w:vAlign w:val="center"/>
          </w:tcPr>
          <w:p w14:paraId="22038005" w14:textId="77777777" w:rsidR="00583361" w:rsidRPr="00D64590" w:rsidRDefault="00583361" w:rsidP="0083009B">
            <w:pPr>
              <w:jc w:val="right"/>
              <w:rPr>
                <w:rFonts w:cs="Arial"/>
                <w:b/>
                <w:sz w:val="23"/>
                <w:szCs w:val="23"/>
              </w:rPr>
            </w:pPr>
            <w:r w:rsidRPr="00D64590">
              <w:rPr>
                <w:rFonts w:cs="Arial"/>
                <w:b/>
                <w:sz w:val="23"/>
                <w:szCs w:val="23"/>
              </w:rPr>
              <w:t>DATUM</w:t>
            </w:r>
          </w:p>
        </w:tc>
        <w:sdt>
          <w:sdtPr>
            <w:rPr>
              <w:rFonts w:cs="Arial"/>
              <w:sz w:val="23"/>
              <w:szCs w:val="23"/>
            </w:rPr>
            <w:id w:val="1776133099"/>
            <w:placeholder>
              <w:docPart w:val="51CF0821E6CB4CD1B006E9E1EB86E34A"/>
            </w:placeholder>
            <w:date w:fullDate="2020-02-20T00:00:00Z">
              <w:dateFormat w:val="d.M.yyyy"/>
              <w:lid w:val="sl-SI"/>
              <w:storeMappedDataAs w:val="dateTime"/>
              <w:calendar w:val="gregorian"/>
            </w:date>
          </w:sdtPr>
          <w:sdtContent>
            <w:tc>
              <w:tcPr>
                <w:tcW w:w="4531" w:type="dxa"/>
                <w:vAlign w:val="center"/>
              </w:tcPr>
              <w:p w14:paraId="7B5304AC" w14:textId="70C24C44" w:rsidR="00583361" w:rsidRPr="00D64590" w:rsidRDefault="00C842FF" w:rsidP="00C842FF">
                <w:pPr>
                  <w:rPr>
                    <w:rFonts w:cs="Arial"/>
                    <w:sz w:val="23"/>
                    <w:szCs w:val="23"/>
                  </w:rPr>
                </w:pPr>
                <w:r w:rsidRPr="00D64590">
                  <w:rPr>
                    <w:rFonts w:cs="Arial"/>
                    <w:sz w:val="23"/>
                    <w:szCs w:val="23"/>
                  </w:rPr>
                  <w:t>20.2.2020</w:t>
                </w:r>
              </w:p>
            </w:tc>
          </w:sdtContent>
        </w:sdt>
      </w:tr>
    </w:tbl>
    <w:p w14:paraId="5358E88B" w14:textId="77777777" w:rsidR="00952672" w:rsidRDefault="00583361" w:rsidP="00250C72">
      <w:pPr>
        <w:rPr>
          <w:rFonts w:cs="Arial"/>
          <w:sz w:val="23"/>
          <w:szCs w:val="23"/>
        </w:rPr>
        <w:sectPr w:rsidR="00952672" w:rsidSect="00B4189D">
          <w:headerReference w:type="default" r:id="rId9"/>
          <w:footerReference w:type="default" r:id="rId10"/>
          <w:headerReference w:type="first" r:id="rId11"/>
          <w:footerReference w:type="first" r:id="rId12"/>
          <w:pgSz w:w="11906" w:h="16838"/>
          <w:pgMar w:top="1417" w:right="1417" w:bottom="1417" w:left="1417" w:header="567" w:footer="567" w:gutter="0"/>
          <w:cols w:space="708"/>
          <w:titlePg/>
          <w:docGrid w:linePitch="360"/>
        </w:sectPr>
      </w:pPr>
      <w:r w:rsidRPr="001136A4">
        <w:rPr>
          <w:rFonts w:cs="Arial"/>
          <w:sz w:val="23"/>
          <w:szCs w:val="23"/>
        </w:rPr>
        <w:br w:type="page"/>
      </w:r>
    </w:p>
    <w:sdt>
      <w:sdtPr>
        <w:rPr>
          <w:rFonts w:ascii="Calibri" w:eastAsia="Times New Roman" w:hAnsi="Calibri" w:cs="Times New Roman"/>
          <w:color w:val="auto"/>
          <w:sz w:val="22"/>
          <w:szCs w:val="22"/>
          <w:lang w:eastAsia="en-US"/>
        </w:rPr>
        <w:id w:val="792869154"/>
        <w:docPartObj>
          <w:docPartGallery w:val="Table of Contents"/>
          <w:docPartUnique/>
        </w:docPartObj>
      </w:sdtPr>
      <w:sdtEndPr>
        <w:rPr>
          <w:b/>
          <w:bCs/>
        </w:rPr>
      </w:sdtEndPr>
      <w:sdtContent>
        <w:p w14:paraId="14DE02DA" w14:textId="77777777" w:rsidR="000F4AE6" w:rsidRPr="00CC58C0" w:rsidRDefault="000F4AE6" w:rsidP="004B5C48">
          <w:pPr>
            <w:pStyle w:val="NaslovTOC"/>
            <w:rPr>
              <w:color w:val="auto"/>
            </w:rPr>
          </w:pPr>
          <w:r w:rsidRPr="00CC58C0">
            <w:rPr>
              <w:color w:val="auto"/>
            </w:rPr>
            <w:t>Vsebina</w:t>
          </w:r>
        </w:p>
        <w:p w14:paraId="3DB3B3DB" w14:textId="77777777" w:rsidR="004A38BE" w:rsidRDefault="000F4AE6">
          <w:pPr>
            <w:pStyle w:val="Kazalovsebine1"/>
            <w:rPr>
              <w:rFonts w:eastAsiaTheme="minorEastAsia" w:cstheme="minorBidi"/>
              <w:b w:val="0"/>
              <w:bCs w:val="0"/>
              <w:caps w:val="0"/>
              <w:noProof/>
              <w:u w:val="none"/>
              <w:lang w:eastAsia="sl-SI"/>
            </w:rPr>
          </w:pPr>
          <w:r>
            <w:fldChar w:fldCharType="begin"/>
          </w:r>
          <w:r>
            <w:instrText xml:space="preserve"> TOC \o "1-3" \h \z \u </w:instrText>
          </w:r>
          <w:r>
            <w:fldChar w:fldCharType="separate"/>
          </w:r>
          <w:hyperlink w:anchor="_Toc32922835" w:history="1">
            <w:r w:rsidR="004A38BE" w:rsidRPr="005C4B27">
              <w:rPr>
                <w:rStyle w:val="Hiperpovezava"/>
                <w:noProof/>
              </w:rPr>
              <w:t>1.</w:t>
            </w:r>
            <w:r w:rsidR="004A38BE">
              <w:rPr>
                <w:rFonts w:eastAsiaTheme="minorEastAsia" w:cstheme="minorBidi"/>
                <w:b w:val="0"/>
                <w:bCs w:val="0"/>
                <w:caps w:val="0"/>
                <w:noProof/>
                <w:u w:val="none"/>
                <w:lang w:eastAsia="sl-SI"/>
              </w:rPr>
              <w:tab/>
            </w:r>
            <w:r w:rsidR="004A38BE" w:rsidRPr="005C4B27">
              <w:rPr>
                <w:rStyle w:val="Hiperpovezava"/>
                <w:noProof/>
              </w:rPr>
              <w:t>POVABILO ZAINTERESIRANIM PONUDNIKOM K SODELOVANJU</w:t>
            </w:r>
            <w:r w:rsidR="004A38BE">
              <w:rPr>
                <w:noProof/>
                <w:webHidden/>
              </w:rPr>
              <w:tab/>
            </w:r>
            <w:r w:rsidR="004A38BE">
              <w:rPr>
                <w:noProof/>
                <w:webHidden/>
              </w:rPr>
              <w:fldChar w:fldCharType="begin"/>
            </w:r>
            <w:r w:rsidR="004A38BE">
              <w:rPr>
                <w:noProof/>
                <w:webHidden/>
              </w:rPr>
              <w:instrText xml:space="preserve"> PAGEREF _Toc32922835 \h </w:instrText>
            </w:r>
            <w:r w:rsidR="004A38BE">
              <w:rPr>
                <w:noProof/>
                <w:webHidden/>
              </w:rPr>
            </w:r>
            <w:r w:rsidR="004A38BE">
              <w:rPr>
                <w:noProof/>
                <w:webHidden/>
              </w:rPr>
              <w:fldChar w:fldCharType="separate"/>
            </w:r>
            <w:r w:rsidR="001005FA">
              <w:rPr>
                <w:noProof/>
                <w:webHidden/>
              </w:rPr>
              <w:t>6</w:t>
            </w:r>
            <w:r w:rsidR="004A38BE">
              <w:rPr>
                <w:noProof/>
                <w:webHidden/>
              </w:rPr>
              <w:fldChar w:fldCharType="end"/>
            </w:r>
          </w:hyperlink>
        </w:p>
        <w:p w14:paraId="3207C01C" w14:textId="77777777" w:rsidR="004A38BE" w:rsidRDefault="00212EEB">
          <w:pPr>
            <w:pStyle w:val="Kazalovsebine2"/>
            <w:tabs>
              <w:tab w:val="left" w:pos="561"/>
              <w:tab w:val="right" w:leader="dot" w:pos="9062"/>
            </w:tabs>
            <w:rPr>
              <w:rFonts w:eastAsiaTheme="minorEastAsia" w:cstheme="minorBidi"/>
              <w:b w:val="0"/>
              <w:bCs w:val="0"/>
              <w:smallCaps w:val="0"/>
              <w:noProof/>
              <w:lang w:eastAsia="sl-SI"/>
            </w:rPr>
          </w:pPr>
          <w:hyperlink w:anchor="_Toc32922836" w:history="1">
            <w:r w:rsidR="004A38BE" w:rsidRPr="005C4B27">
              <w:rPr>
                <w:rStyle w:val="Hiperpovezava"/>
                <w:noProof/>
              </w:rPr>
              <w:t>1.1.</w:t>
            </w:r>
            <w:r w:rsidR="004A38BE">
              <w:rPr>
                <w:rFonts w:eastAsiaTheme="minorEastAsia" w:cstheme="minorBidi"/>
                <w:b w:val="0"/>
                <w:bCs w:val="0"/>
                <w:smallCaps w:val="0"/>
                <w:noProof/>
                <w:lang w:eastAsia="sl-SI"/>
              </w:rPr>
              <w:tab/>
            </w:r>
            <w:r w:rsidR="004A38BE" w:rsidRPr="005C4B27">
              <w:rPr>
                <w:rStyle w:val="Hiperpovezava"/>
                <w:noProof/>
              </w:rPr>
              <w:t>Predmet javnega naročila</w:t>
            </w:r>
            <w:r w:rsidR="004A38BE">
              <w:rPr>
                <w:noProof/>
                <w:webHidden/>
              </w:rPr>
              <w:tab/>
            </w:r>
            <w:r w:rsidR="004A38BE">
              <w:rPr>
                <w:noProof/>
                <w:webHidden/>
              </w:rPr>
              <w:fldChar w:fldCharType="begin"/>
            </w:r>
            <w:r w:rsidR="004A38BE">
              <w:rPr>
                <w:noProof/>
                <w:webHidden/>
              </w:rPr>
              <w:instrText xml:space="preserve"> PAGEREF _Toc32922836 \h </w:instrText>
            </w:r>
            <w:r w:rsidR="004A38BE">
              <w:rPr>
                <w:noProof/>
                <w:webHidden/>
              </w:rPr>
            </w:r>
            <w:r w:rsidR="004A38BE">
              <w:rPr>
                <w:noProof/>
                <w:webHidden/>
              </w:rPr>
              <w:fldChar w:fldCharType="separate"/>
            </w:r>
            <w:r w:rsidR="001005FA">
              <w:rPr>
                <w:noProof/>
                <w:webHidden/>
              </w:rPr>
              <w:t>6</w:t>
            </w:r>
            <w:r w:rsidR="004A38BE">
              <w:rPr>
                <w:noProof/>
                <w:webHidden/>
              </w:rPr>
              <w:fldChar w:fldCharType="end"/>
            </w:r>
          </w:hyperlink>
        </w:p>
        <w:p w14:paraId="6E61CD0F" w14:textId="77777777" w:rsidR="004A38BE" w:rsidRDefault="00212EEB">
          <w:pPr>
            <w:pStyle w:val="Kazalovsebine2"/>
            <w:tabs>
              <w:tab w:val="left" w:pos="561"/>
              <w:tab w:val="right" w:leader="dot" w:pos="9062"/>
            </w:tabs>
            <w:rPr>
              <w:rFonts w:eastAsiaTheme="minorEastAsia" w:cstheme="minorBidi"/>
              <w:b w:val="0"/>
              <w:bCs w:val="0"/>
              <w:smallCaps w:val="0"/>
              <w:noProof/>
              <w:lang w:eastAsia="sl-SI"/>
            </w:rPr>
          </w:pPr>
          <w:hyperlink w:anchor="_Toc32922837" w:history="1">
            <w:r w:rsidR="004A38BE" w:rsidRPr="005C4B27">
              <w:rPr>
                <w:rStyle w:val="Hiperpovezava"/>
                <w:noProof/>
              </w:rPr>
              <w:t>1.2.</w:t>
            </w:r>
            <w:r w:rsidR="004A38BE">
              <w:rPr>
                <w:rFonts w:eastAsiaTheme="minorEastAsia" w:cstheme="minorBidi"/>
                <w:b w:val="0"/>
                <w:bCs w:val="0"/>
                <w:smallCaps w:val="0"/>
                <w:noProof/>
                <w:lang w:eastAsia="sl-SI"/>
              </w:rPr>
              <w:tab/>
            </w:r>
            <w:r w:rsidR="004A38BE" w:rsidRPr="005C4B27">
              <w:rPr>
                <w:rStyle w:val="Hiperpovezava"/>
                <w:noProof/>
              </w:rPr>
              <w:t>Zaveze izbranega ponudnika</w:t>
            </w:r>
            <w:r w:rsidR="004A38BE">
              <w:rPr>
                <w:noProof/>
                <w:webHidden/>
              </w:rPr>
              <w:tab/>
            </w:r>
            <w:r w:rsidR="004A38BE">
              <w:rPr>
                <w:noProof/>
                <w:webHidden/>
              </w:rPr>
              <w:fldChar w:fldCharType="begin"/>
            </w:r>
            <w:r w:rsidR="004A38BE">
              <w:rPr>
                <w:noProof/>
                <w:webHidden/>
              </w:rPr>
              <w:instrText xml:space="preserve"> PAGEREF _Toc32922837 \h </w:instrText>
            </w:r>
            <w:r w:rsidR="004A38BE">
              <w:rPr>
                <w:noProof/>
                <w:webHidden/>
              </w:rPr>
            </w:r>
            <w:r w:rsidR="004A38BE">
              <w:rPr>
                <w:noProof/>
                <w:webHidden/>
              </w:rPr>
              <w:fldChar w:fldCharType="separate"/>
            </w:r>
            <w:r w:rsidR="001005FA">
              <w:rPr>
                <w:noProof/>
                <w:webHidden/>
              </w:rPr>
              <w:t>6</w:t>
            </w:r>
            <w:r w:rsidR="004A38BE">
              <w:rPr>
                <w:noProof/>
                <w:webHidden/>
              </w:rPr>
              <w:fldChar w:fldCharType="end"/>
            </w:r>
          </w:hyperlink>
        </w:p>
        <w:p w14:paraId="39049EF4" w14:textId="77777777" w:rsidR="004A38BE" w:rsidRDefault="00212EEB">
          <w:pPr>
            <w:pStyle w:val="Kazalovsebine2"/>
            <w:tabs>
              <w:tab w:val="left" w:pos="561"/>
              <w:tab w:val="right" w:leader="dot" w:pos="9062"/>
            </w:tabs>
            <w:rPr>
              <w:rFonts w:eastAsiaTheme="minorEastAsia" w:cstheme="minorBidi"/>
              <w:b w:val="0"/>
              <w:bCs w:val="0"/>
              <w:smallCaps w:val="0"/>
              <w:noProof/>
              <w:lang w:eastAsia="sl-SI"/>
            </w:rPr>
          </w:pPr>
          <w:hyperlink w:anchor="_Toc32922838" w:history="1">
            <w:r w:rsidR="004A38BE" w:rsidRPr="005C4B27">
              <w:rPr>
                <w:rStyle w:val="Hiperpovezava"/>
                <w:noProof/>
              </w:rPr>
              <w:t>1.3.</w:t>
            </w:r>
            <w:r w:rsidR="004A38BE">
              <w:rPr>
                <w:rFonts w:eastAsiaTheme="minorEastAsia" w:cstheme="minorBidi"/>
                <w:b w:val="0"/>
                <w:bCs w:val="0"/>
                <w:smallCaps w:val="0"/>
                <w:noProof/>
                <w:lang w:eastAsia="sl-SI"/>
              </w:rPr>
              <w:tab/>
            </w:r>
            <w:r w:rsidR="004A38BE" w:rsidRPr="005C4B27">
              <w:rPr>
                <w:rStyle w:val="Hiperpovezava"/>
                <w:noProof/>
              </w:rPr>
              <w:t>Variantne ponudbe</w:t>
            </w:r>
            <w:r w:rsidR="004A38BE">
              <w:rPr>
                <w:noProof/>
                <w:webHidden/>
              </w:rPr>
              <w:tab/>
            </w:r>
            <w:r w:rsidR="004A38BE">
              <w:rPr>
                <w:noProof/>
                <w:webHidden/>
              </w:rPr>
              <w:fldChar w:fldCharType="begin"/>
            </w:r>
            <w:r w:rsidR="004A38BE">
              <w:rPr>
                <w:noProof/>
                <w:webHidden/>
              </w:rPr>
              <w:instrText xml:space="preserve"> PAGEREF _Toc32922838 \h </w:instrText>
            </w:r>
            <w:r w:rsidR="004A38BE">
              <w:rPr>
                <w:noProof/>
                <w:webHidden/>
              </w:rPr>
            </w:r>
            <w:r w:rsidR="004A38BE">
              <w:rPr>
                <w:noProof/>
                <w:webHidden/>
              </w:rPr>
              <w:fldChar w:fldCharType="separate"/>
            </w:r>
            <w:r w:rsidR="001005FA">
              <w:rPr>
                <w:noProof/>
                <w:webHidden/>
              </w:rPr>
              <w:t>7</w:t>
            </w:r>
            <w:r w:rsidR="004A38BE">
              <w:rPr>
                <w:noProof/>
                <w:webHidden/>
              </w:rPr>
              <w:fldChar w:fldCharType="end"/>
            </w:r>
          </w:hyperlink>
        </w:p>
        <w:p w14:paraId="0152BCB4" w14:textId="77777777" w:rsidR="004A38BE" w:rsidRDefault="00212EEB">
          <w:pPr>
            <w:pStyle w:val="Kazalovsebine2"/>
            <w:tabs>
              <w:tab w:val="left" w:pos="561"/>
              <w:tab w:val="right" w:leader="dot" w:pos="9062"/>
            </w:tabs>
            <w:rPr>
              <w:rFonts w:eastAsiaTheme="minorEastAsia" w:cstheme="minorBidi"/>
              <w:b w:val="0"/>
              <w:bCs w:val="0"/>
              <w:smallCaps w:val="0"/>
              <w:noProof/>
              <w:lang w:eastAsia="sl-SI"/>
            </w:rPr>
          </w:pPr>
          <w:hyperlink w:anchor="_Toc32922839" w:history="1">
            <w:r w:rsidR="004A38BE" w:rsidRPr="005C4B27">
              <w:rPr>
                <w:rStyle w:val="Hiperpovezava"/>
                <w:noProof/>
              </w:rPr>
              <w:t>1.4.</w:t>
            </w:r>
            <w:r w:rsidR="004A38BE">
              <w:rPr>
                <w:rFonts w:eastAsiaTheme="minorEastAsia" w:cstheme="minorBidi"/>
                <w:b w:val="0"/>
                <w:bCs w:val="0"/>
                <w:smallCaps w:val="0"/>
                <w:noProof/>
                <w:lang w:eastAsia="sl-SI"/>
              </w:rPr>
              <w:tab/>
            </w:r>
            <w:r w:rsidR="004A38BE" w:rsidRPr="005C4B27">
              <w:rPr>
                <w:rStyle w:val="Hiperpovezava"/>
                <w:noProof/>
              </w:rPr>
              <w:t>Kontaktna oseba naročnika</w:t>
            </w:r>
            <w:r w:rsidR="004A38BE">
              <w:rPr>
                <w:noProof/>
                <w:webHidden/>
              </w:rPr>
              <w:tab/>
            </w:r>
            <w:r w:rsidR="004A38BE">
              <w:rPr>
                <w:noProof/>
                <w:webHidden/>
              </w:rPr>
              <w:fldChar w:fldCharType="begin"/>
            </w:r>
            <w:r w:rsidR="004A38BE">
              <w:rPr>
                <w:noProof/>
                <w:webHidden/>
              </w:rPr>
              <w:instrText xml:space="preserve"> PAGEREF _Toc32922839 \h </w:instrText>
            </w:r>
            <w:r w:rsidR="004A38BE">
              <w:rPr>
                <w:noProof/>
                <w:webHidden/>
              </w:rPr>
            </w:r>
            <w:r w:rsidR="004A38BE">
              <w:rPr>
                <w:noProof/>
                <w:webHidden/>
              </w:rPr>
              <w:fldChar w:fldCharType="separate"/>
            </w:r>
            <w:r w:rsidR="001005FA">
              <w:rPr>
                <w:noProof/>
                <w:webHidden/>
              </w:rPr>
              <w:t>7</w:t>
            </w:r>
            <w:r w:rsidR="004A38BE">
              <w:rPr>
                <w:noProof/>
                <w:webHidden/>
              </w:rPr>
              <w:fldChar w:fldCharType="end"/>
            </w:r>
          </w:hyperlink>
        </w:p>
        <w:p w14:paraId="5E1DF27F" w14:textId="77777777" w:rsidR="004A38BE" w:rsidRDefault="00212EEB">
          <w:pPr>
            <w:pStyle w:val="Kazalovsebine1"/>
            <w:rPr>
              <w:rFonts w:eastAsiaTheme="minorEastAsia" w:cstheme="minorBidi"/>
              <w:b w:val="0"/>
              <w:bCs w:val="0"/>
              <w:caps w:val="0"/>
              <w:noProof/>
              <w:u w:val="none"/>
              <w:lang w:eastAsia="sl-SI"/>
            </w:rPr>
          </w:pPr>
          <w:hyperlink w:anchor="_Toc32922840" w:history="1">
            <w:r w:rsidR="004A38BE" w:rsidRPr="005C4B27">
              <w:rPr>
                <w:rStyle w:val="Hiperpovezava"/>
                <w:noProof/>
              </w:rPr>
              <w:t>2.</w:t>
            </w:r>
            <w:r w:rsidR="004A38BE">
              <w:rPr>
                <w:rFonts w:eastAsiaTheme="minorEastAsia" w:cstheme="minorBidi"/>
                <w:b w:val="0"/>
                <w:bCs w:val="0"/>
                <w:caps w:val="0"/>
                <w:noProof/>
                <w:u w:val="none"/>
                <w:lang w:eastAsia="sl-SI"/>
              </w:rPr>
              <w:tab/>
            </w:r>
            <w:r w:rsidR="004A38BE" w:rsidRPr="005C4B27">
              <w:rPr>
                <w:rStyle w:val="Hiperpovezava"/>
                <w:noProof/>
              </w:rPr>
              <w:t>POSTOPEK ODDAJE JAVNEGA NAROČILA</w:t>
            </w:r>
            <w:r w:rsidR="004A38BE">
              <w:rPr>
                <w:noProof/>
                <w:webHidden/>
              </w:rPr>
              <w:tab/>
            </w:r>
            <w:r w:rsidR="004A38BE">
              <w:rPr>
                <w:noProof/>
                <w:webHidden/>
              </w:rPr>
              <w:fldChar w:fldCharType="begin"/>
            </w:r>
            <w:r w:rsidR="004A38BE">
              <w:rPr>
                <w:noProof/>
                <w:webHidden/>
              </w:rPr>
              <w:instrText xml:space="preserve"> PAGEREF _Toc32922840 \h </w:instrText>
            </w:r>
            <w:r w:rsidR="004A38BE">
              <w:rPr>
                <w:noProof/>
                <w:webHidden/>
              </w:rPr>
            </w:r>
            <w:r w:rsidR="004A38BE">
              <w:rPr>
                <w:noProof/>
                <w:webHidden/>
              </w:rPr>
              <w:fldChar w:fldCharType="separate"/>
            </w:r>
            <w:r w:rsidR="001005FA">
              <w:rPr>
                <w:noProof/>
                <w:webHidden/>
              </w:rPr>
              <w:t>7</w:t>
            </w:r>
            <w:r w:rsidR="004A38BE">
              <w:rPr>
                <w:noProof/>
                <w:webHidden/>
              </w:rPr>
              <w:fldChar w:fldCharType="end"/>
            </w:r>
          </w:hyperlink>
        </w:p>
        <w:p w14:paraId="3DECD951" w14:textId="77777777" w:rsidR="004A38BE" w:rsidRDefault="00212EEB">
          <w:pPr>
            <w:pStyle w:val="Kazalovsebine1"/>
            <w:rPr>
              <w:rFonts w:eastAsiaTheme="minorEastAsia" w:cstheme="minorBidi"/>
              <w:b w:val="0"/>
              <w:bCs w:val="0"/>
              <w:caps w:val="0"/>
              <w:noProof/>
              <w:u w:val="none"/>
              <w:lang w:eastAsia="sl-SI"/>
            </w:rPr>
          </w:pPr>
          <w:hyperlink w:anchor="_Toc32922841" w:history="1">
            <w:r w:rsidR="004A38BE" w:rsidRPr="005C4B27">
              <w:rPr>
                <w:rStyle w:val="Hiperpovezava"/>
                <w:noProof/>
              </w:rPr>
              <w:t>3.</w:t>
            </w:r>
            <w:r w:rsidR="004A38BE">
              <w:rPr>
                <w:rFonts w:eastAsiaTheme="minorEastAsia" w:cstheme="minorBidi"/>
                <w:b w:val="0"/>
                <w:bCs w:val="0"/>
                <w:caps w:val="0"/>
                <w:noProof/>
                <w:u w:val="none"/>
                <w:lang w:eastAsia="sl-SI"/>
              </w:rPr>
              <w:tab/>
            </w:r>
            <w:r w:rsidR="004A38BE" w:rsidRPr="005C4B27">
              <w:rPr>
                <w:rStyle w:val="Hiperpovezava"/>
                <w:noProof/>
              </w:rPr>
              <w:t>PRAVNA PODLAGA ZA IZVEDBO POSTOPKA JAVNEGA NAROČANJA</w:t>
            </w:r>
            <w:r w:rsidR="004A38BE">
              <w:rPr>
                <w:noProof/>
                <w:webHidden/>
              </w:rPr>
              <w:tab/>
            </w:r>
            <w:r w:rsidR="004A38BE">
              <w:rPr>
                <w:noProof/>
                <w:webHidden/>
              </w:rPr>
              <w:fldChar w:fldCharType="begin"/>
            </w:r>
            <w:r w:rsidR="004A38BE">
              <w:rPr>
                <w:noProof/>
                <w:webHidden/>
              </w:rPr>
              <w:instrText xml:space="preserve"> PAGEREF _Toc32922841 \h </w:instrText>
            </w:r>
            <w:r w:rsidR="004A38BE">
              <w:rPr>
                <w:noProof/>
                <w:webHidden/>
              </w:rPr>
            </w:r>
            <w:r w:rsidR="004A38BE">
              <w:rPr>
                <w:noProof/>
                <w:webHidden/>
              </w:rPr>
              <w:fldChar w:fldCharType="separate"/>
            </w:r>
            <w:r w:rsidR="001005FA">
              <w:rPr>
                <w:noProof/>
                <w:webHidden/>
              </w:rPr>
              <w:t>7</w:t>
            </w:r>
            <w:r w:rsidR="004A38BE">
              <w:rPr>
                <w:noProof/>
                <w:webHidden/>
              </w:rPr>
              <w:fldChar w:fldCharType="end"/>
            </w:r>
          </w:hyperlink>
        </w:p>
        <w:p w14:paraId="4259BBF0" w14:textId="77777777" w:rsidR="004A38BE" w:rsidRDefault="00212EEB">
          <w:pPr>
            <w:pStyle w:val="Kazalovsebine1"/>
            <w:rPr>
              <w:rFonts w:eastAsiaTheme="minorEastAsia" w:cstheme="minorBidi"/>
              <w:b w:val="0"/>
              <w:bCs w:val="0"/>
              <w:caps w:val="0"/>
              <w:noProof/>
              <w:u w:val="none"/>
              <w:lang w:eastAsia="sl-SI"/>
            </w:rPr>
          </w:pPr>
          <w:hyperlink w:anchor="_Toc32922842" w:history="1">
            <w:r w:rsidR="004A38BE" w:rsidRPr="005C4B27">
              <w:rPr>
                <w:rStyle w:val="Hiperpovezava"/>
                <w:noProof/>
              </w:rPr>
              <w:t>4.</w:t>
            </w:r>
            <w:r w:rsidR="004A38BE">
              <w:rPr>
                <w:rFonts w:eastAsiaTheme="minorEastAsia" w:cstheme="minorBidi"/>
                <w:b w:val="0"/>
                <w:bCs w:val="0"/>
                <w:caps w:val="0"/>
                <w:noProof/>
                <w:u w:val="none"/>
                <w:lang w:eastAsia="sl-SI"/>
              </w:rPr>
              <w:tab/>
            </w:r>
            <w:r w:rsidR="004A38BE" w:rsidRPr="005C4B27">
              <w:rPr>
                <w:rStyle w:val="Hiperpovezava"/>
                <w:noProof/>
              </w:rPr>
              <w:t>OCENJENA VREDNOST JAVNEGA NAROČILA</w:t>
            </w:r>
            <w:r w:rsidR="004A38BE">
              <w:rPr>
                <w:noProof/>
                <w:webHidden/>
              </w:rPr>
              <w:tab/>
            </w:r>
            <w:r w:rsidR="004A38BE">
              <w:rPr>
                <w:noProof/>
                <w:webHidden/>
              </w:rPr>
              <w:fldChar w:fldCharType="begin"/>
            </w:r>
            <w:r w:rsidR="004A38BE">
              <w:rPr>
                <w:noProof/>
                <w:webHidden/>
              </w:rPr>
              <w:instrText xml:space="preserve"> PAGEREF _Toc32922842 \h </w:instrText>
            </w:r>
            <w:r w:rsidR="004A38BE">
              <w:rPr>
                <w:noProof/>
                <w:webHidden/>
              </w:rPr>
            </w:r>
            <w:r w:rsidR="004A38BE">
              <w:rPr>
                <w:noProof/>
                <w:webHidden/>
              </w:rPr>
              <w:fldChar w:fldCharType="separate"/>
            </w:r>
            <w:r w:rsidR="001005FA">
              <w:rPr>
                <w:noProof/>
                <w:webHidden/>
              </w:rPr>
              <w:t>8</w:t>
            </w:r>
            <w:r w:rsidR="004A38BE">
              <w:rPr>
                <w:noProof/>
                <w:webHidden/>
              </w:rPr>
              <w:fldChar w:fldCharType="end"/>
            </w:r>
          </w:hyperlink>
        </w:p>
        <w:p w14:paraId="078BB2EB" w14:textId="77777777" w:rsidR="004A38BE" w:rsidRDefault="00212EEB">
          <w:pPr>
            <w:pStyle w:val="Kazalovsebine1"/>
            <w:rPr>
              <w:rFonts w:eastAsiaTheme="minorEastAsia" w:cstheme="minorBidi"/>
              <w:b w:val="0"/>
              <w:bCs w:val="0"/>
              <w:caps w:val="0"/>
              <w:noProof/>
              <w:u w:val="none"/>
              <w:lang w:eastAsia="sl-SI"/>
            </w:rPr>
          </w:pPr>
          <w:hyperlink w:anchor="_Toc32922843" w:history="1">
            <w:r w:rsidR="004A38BE" w:rsidRPr="005C4B27">
              <w:rPr>
                <w:rStyle w:val="Hiperpovezava"/>
                <w:noProof/>
              </w:rPr>
              <w:t>5.</w:t>
            </w:r>
            <w:r w:rsidR="004A38BE">
              <w:rPr>
                <w:rFonts w:eastAsiaTheme="minorEastAsia" w:cstheme="minorBidi"/>
                <w:b w:val="0"/>
                <w:bCs w:val="0"/>
                <w:caps w:val="0"/>
                <w:noProof/>
                <w:u w:val="none"/>
                <w:lang w:eastAsia="sl-SI"/>
              </w:rPr>
              <w:tab/>
            </w:r>
            <w:r w:rsidR="004A38BE" w:rsidRPr="005C4B27">
              <w:rPr>
                <w:rStyle w:val="Hiperpovezava"/>
                <w:noProof/>
              </w:rPr>
              <w:t>GOSPODARSKI SUBJEKTI, KI LAHKO SODELUJEJO V JAVNEM NAROČILU</w:t>
            </w:r>
            <w:r w:rsidR="004A38BE">
              <w:rPr>
                <w:noProof/>
                <w:webHidden/>
              </w:rPr>
              <w:tab/>
            </w:r>
            <w:r w:rsidR="004A38BE">
              <w:rPr>
                <w:noProof/>
                <w:webHidden/>
              </w:rPr>
              <w:fldChar w:fldCharType="begin"/>
            </w:r>
            <w:r w:rsidR="004A38BE">
              <w:rPr>
                <w:noProof/>
                <w:webHidden/>
              </w:rPr>
              <w:instrText xml:space="preserve"> PAGEREF _Toc32922843 \h </w:instrText>
            </w:r>
            <w:r w:rsidR="004A38BE">
              <w:rPr>
                <w:noProof/>
                <w:webHidden/>
              </w:rPr>
            </w:r>
            <w:r w:rsidR="004A38BE">
              <w:rPr>
                <w:noProof/>
                <w:webHidden/>
              </w:rPr>
              <w:fldChar w:fldCharType="separate"/>
            </w:r>
            <w:r w:rsidR="001005FA">
              <w:rPr>
                <w:noProof/>
                <w:webHidden/>
              </w:rPr>
              <w:t>8</w:t>
            </w:r>
            <w:r w:rsidR="004A38BE">
              <w:rPr>
                <w:noProof/>
                <w:webHidden/>
              </w:rPr>
              <w:fldChar w:fldCharType="end"/>
            </w:r>
          </w:hyperlink>
        </w:p>
        <w:p w14:paraId="155B94DA" w14:textId="77777777" w:rsidR="004A38BE" w:rsidRDefault="00212EEB">
          <w:pPr>
            <w:pStyle w:val="Kazalovsebine2"/>
            <w:tabs>
              <w:tab w:val="left" w:pos="561"/>
              <w:tab w:val="right" w:leader="dot" w:pos="9062"/>
            </w:tabs>
            <w:rPr>
              <w:rFonts w:eastAsiaTheme="minorEastAsia" w:cstheme="minorBidi"/>
              <w:b w:val="0"/>
              <w:bCs w:val="0"/>
              <w:smallCaps w:val="0"/>
              <w:noProof/>
              <w:lang w:eastAsia="sl-SI"/>
            </w:rPr>
          </w:pPr>
          <w:hyperlink w:anchor="_Toc32922844" w:history="1">
            <w:r w:rsidR="004A38BE" w:rsidRPr="005C4B27">
              <w:rPr>
                <w:rStyle w:val="Hiperpovezava"/>
                <w:noProof/>
              </w:rPr>
              <w:t>5.1.</w:t>
            </w:r>
            <w:r w:rsidR="004A38BE">
              <w:rPr>
                <w:rFonts w:eastAsiaTheme="minorEastAsia" w:cstheme="minorBidi"/>
                <w:b w:val="0"/>
                <w:bCs w:val="0"/>
                <w:smallCaps w:val="0"/>
                <w:noProof/>
                <w:lang w:eastAsia="sl-SI"/>
              </w:rPr>
              <w:tab/>
            </w:r>
            <w:r w:rsidR="004A38BE" w:rsidRPr="005C4B27">
              <w:rPr>
                <w:rStyle w:val="Hiperpovezava"/>
                <w:noProof/>
              </w:rPr>
              <w:t>Pojem ponudnika in gospodarskega subjekta</w:t>
            </w:r>
            <w:r w:rsidR="004A38BE">
              <w:rPr>
                <w:noProof/>
                <w:webHidden/>
              </w:rPr>
              <w:tab/>
            </w:r>
            <w:r w:rsidR="004A38BE">
              <w:rPr>
                <w:noProof/>
                <w:webHidden/>
              </w:rPr>
              <w:fldChar w:fldCharType="begin"/>
            </w:r>
            <w:r w:rsidR="004A38BE">
              <w:rPr>
                <w:noProof/>
                <w:webHidden/>
              </w:rPr>
              <w:instrText xml:space="preserve"> PAGEREF _Toc32922844 \h </w:instrText>
            </w:r>
            <w:r w:rsidR="004A38BE">
              <w:rPr>
                <w:noProof/>
                <w:webHidden/>
              </w:rPr>
            </w:r>
            <w:r w:rsidR="004A38BE">
              <w:rPr>
                <w:noProof/>
                <w:webHidden/>
              </w:rPr>
              <w:fldChar w:fldCharType="separate"/>
            </w:r>
            <w:r w:rsidR="001005FA">
              <w:rPr>
                <w:noProof/>
                <w:webHidden/>
              </w:rPr>
              <w:t>8</w:t>
            </w:r>
            <w:r w:rsidR="004A38BE">
              <w:rPr>
                <w:noProof/>
                <w:webHidden/>
              </w:rPr>
              <w:fldChar w:fldCharType="end"/>
            </w:r>
          </w:hyperlink>
        </w:p>
        <w:p w14:paraId="756A1A80" w14:textId="77777777" w:rsidR="004A38BE" w:rsidRDefault="00212EEB">
          <w:pPr>
            <w:pStyle w:val="Kazalovsebine2"/>
            <w:tabs>
              <w:tab w:val="left" w:pos="561"/>
              <w:tab w:val="right" w:leader="dot" w:pos="9062"/>
            </w:tabs>
            <w:rPr>
              <w:rFonts w:eastAsiaTheme="minorEastAsia" w:cstheme="minorBidi"/>
              <w:b w:val="0"/>
              <w:bCs w:val="0"/>
              <w:smallCaps w:val="0"/>
              <w:noProof/>
              <w:lang w:eastAsia="sl-SI"/>
            </w:rPr>
          </w:pPr>
          <w:hyperlink w:anchor="_Toc32922845" w:history="1">
            <w:r w:rsidR="004A38BE" w:rsidRPr="005C4B27">
              <w:rPr>
                <w:rStyle w:val="Hiperpovezava"/>
                <w:noProof/>
              </w:rPr>
              <w:t>5.2.</w:t>
            </w:r>
            <w:r w:rsidR="004A38BE">
              <w:rPr>
                <w:rFonts w:eastAsiaTheme="minorEastAsia" w:cstheme="minorBidi"/>
                <w:b w:val="0"/>
                <w:bCs w:val="0"/>
                <w:smallCaps w:val="0"/>
                <w:noProof/>
                <w:lang w:eastAsia="sl-SI"/>
              </w:rPr>
              <w:tab/>
            </w:r>
            <w:r w:rsidR="004A38BE" w:rsidRPr="005C4B27">
              <w:rPr>
                <w:rStyle w:val="Hiperpovezava"/>
                <w:noProof/>
              </w:rPr>
              <w:t>Skupna ponudba (ponudba s partnerji, konzorcij)</w:t>
            </w:r>
            <w:r w:rsidR="004A38BE">
              <w:rPr>
                <w:noProof/>
                <w:webHidden/>
              </w:rPr>
              <w:tab/>
            </w:r>
            <w:r w:rsidR="004A38BE">
              <w:rPr>
                <w:noProof/>
                <w:webHidden/>
              </w:rPr>
              <w:fldChar w:fldCharType="begin"/>
            </w:r>
            <w:r w:rsidR="004A38BE">
              <w:rPr>
                <w:noProof/>
                <w:webHidden/>
              </w:rPr>
              <w:instrText xml:space="preserve"> PAGEREF _Toc32922845 \h </w:instrText>
            </w:r>
            <w:r w:rsidR="004A38BE">
              <w:rPr>
                <w:noProof/>
                <w:webHidden/>
              </w:rPr>
            </w:r>
            <w:r w:rsidR="004A38BE">
              <w:rPr>
                <w:noProof/>
                <w:webHidden/>
              </w:rPr>
              <w:fldChar w:fldCharType="separate"/>
            </w:r>
            <w:r w:rsidR="001005FA">
              <w:rPr>
                <w:noProof/>
                <w:webHidden/>
              </w:rPr>
              <w:t>8</w:t>
            </w:r>
            <w:r w:rsidR="004A38BE">
              <w:rPr>
                <w:noProof/>
                <w:webHidden/>
              </w:rPr>
              <w:fldChar w:fldCharType="end"/>
            </w:r>
          </w:hyperlink>
        </w:p>
        <w:p w14:paraId="0287A042" w14:textId="77777777" w:rsidR="004A38BE" w:rsidRDefault="00212EEB">
          <w:pPr>
            <w:pStyle w:val="Kazalovsebine2"/>
            <w:tabs>
              <w:tab w:val="left" w:pos="561"/>
              <w:tab w:val="right" w:leader="dot" w:pos="9062"/>
            </w:tabs>
            <w:rPr>
              <w:rFonts w:eastAsiaTheme="minorEastAsia" w:cstheme="minorBidi"/>
              <w:b w:val="0"/>
              <w:bCs w:val="0"/>
              <w:smallCaps w:val="0"/>
              <w:noProof/>
              <w:lang w:eastAsia="sl-SI"/>
            </w:rPr>
          </w:pPr>
          <w:hyperlink w:anchor="_Toc32922846" w:history="1">
            <w:r w:rsidR="004A38BE" w:rsidRPr="005C4B27">
              <w:rPr>
                <w:rStyle w:val="Hiperpovezava"/>
                <w:noProof/>
              </w:rPr>
              <w:t>5.3.</w:t>
            </w:r>
            <w:r w:rsidR="004A38BE">
              <w:rPr>
                <w:rFonts w:eastAsiaTheme="minorEastAsia" w:cstheme="minorBidi"/>
                <w:b w:val="0"/>
                <w:bCs w:val="0"/>
                <w:smallCaps w:val="0"/>
                <w:noProof/>
                <w:lang w:eastAsia="sl-SI"/>
              </w:rPr>
              <w:tab/>
            </w:r>
            <w:r w:rsidR="004A38BE" w:rsidRPr="005C4B27">
              <w:rPr>
                <w:rStyle w:val="Hiperpovezava"/>
                <w:noProof/>
              </w:rPr>
              <w:t>Ponudba s podizvajalci</w:t>
            </w:r>
            <w:r w:rsidR="004A38BE">
              <w:rPr>
                <w:noProof/>
                <w:webHidden/>
              </w:rPr>
              <w:tab/>
            </w:r>
            <w:r w:rsidR="004A38BE">
              <w:rPr>
                <w:noProof/>
                <w:webHidden/>
              </w:rPr>
              <w:fldChar w:fldCharType="begin"/>
            </w:r>
            <w:r w:rsidR="004A38BE">
              <w:rPr>
                <w:noProof/>
                <w:webHidden/>
              </w:rPr>
              <w:instrText xml:space="preserve"> PAGEREF _Toc32922846 \h </w:instrText>
            </w:r>
            <w:r w:rsidR="004A38BE">
              <w:rPr>
                <w:noProof/>
                <w:webHidden/>
              </w:rPr>
            </w:r>
            <w:r w:rsidR="004A38BE">
              <w:rPr>
                <w:noProof/>
                <w:webHidden/>
              </w:rPr>
              <w:fldChar w:fldCharType="separate"/>
            </w:r>
            <w:r w:rsidR="001005FA">
              <w:rPr>
                <w:noProof/>
                <w:webHidden/>
              </w:rPr>
              <w:t>9</w:t>
            </w:r>
            <w:r w:rsidR="004A38BE">
              <w:rPr>
                <w:noProof/>
                <w:webHidden/>
              </w:rPr>
              <w:fldChar w:fldCharType="end"/>
            </w:r>
          </w:hyperlink>
        </w:p>
        <w:p w14:paraId="281BABEA" w14:textId="77777777" w:rsidR="004A38BE" w:rsidRDefault="00212EEB">
          <w:pPr>
            <w:pStyle w:val="Kazalovsebine3"/>
            <w:tabs>
              <w:tab w:val="left" w:pos="721"/>
              <w:tab w:val="right" w:leader="dot" w:pos="9062"/>
            </w:tabs>
            <w:rPr>
              <w:rFonts w:eastAsiaTheme="minorEastAsia" w:cstheme="minorBidi"/>
              <w:smallCaps w:val="0"/>
              <w:noProof/>
              <w:lang w:eastAsia="sl-SI"/>
            </w:rPr>
          </w:pPr>
          <w:hyperlink w:anchor="_Toc32922847" w:history="1">
            <w:r w:rsidR="004A38BE" w:rsidRPr="005C4B27">
              <w:rPr>
                <w:rStyle w:val="Hiperpovezava"/>
                <w:noProof/>
              </w:rPr>
              <w:t>5.3.1.</w:t>
            </w:r>
            <w:r w:rsidR="004A38BE">
              <w:rPr>
                <w:rFonts w:eastAsiaTheme="minorEastAsia" w:cstheme="minorBidi"/>
                <w:smallCaps w:val="0"/>
                <w:noProof/>
                <w:lang w:eastAsia="sl-SI"/>
              </w:rPr>
              <w:tab/>
            </w:r>
            <w:r w:rsidR="004A38BE" w:rsidRPr="005C4B27">
              <w:rPr>
                <w:rStyle w:val="Hiperpovezava"/>
                <w:noProof/>
              </w:rPr>
              <w:t>Definicija podizvajalca</w:t>
            </w:r>
            <w:r w:rsidR="004A38BE">
              <w:rPr>
                <w:noProof/>
                <w:webHidden/>
              </w:rPr>
              <w:tab/>
            </w:r>
            <w:r w:rsidR="004A38BE">
              <w:rPr>
                <w:noProof/>
                <w:webHidden/>
              </w:rPr>
              <w:fldChar w:fldCharType="begin"/>
            </w:r>
            <w:r w:rsidR="004A38BE">
              <w:rPr>
                <w:noProof/>
                <w:webHidden/>
              </w:rPr>
              <w:instrText xml:space="preserve"> PAGEREF _Toc32922847 \h </w:instrText>
            </w:r>
            <w:r w:rsidR="004A38BE">
              <w:rPr>
                <w:noProof/>
                <w:webHidden/>
              </w:rPr>
            </w:r>
            <w:r w:rsidR="004A38BE">
              <w:rPr>
                <w:noProof/>
                <w:webHidden/>
              </w:rPr>
              <w:fldChar w:fldCharType="separate"/>
            </w:r>
            <w:r w:rsidR="001005FA">
              <w:rPr>
                <w:noProof/>
                <w:webHidden/>
              </w:rPr>
              <w:t>9</w:t>
            </w:r>
            <w:r w:rsidR="004A38BE">
              <w:rPr>
                <w:noProof/>
                <w:webHidden/>
              </w:rPr>
              <w:fldChar w:fldCharType="end"/>
            </w:r>
          </w:hyperlink>
        </w:p>
        <w:p w14:paraId="489F02BB" w14:textId="77777777" w:rsidR="004A38BE" w:rsidRDefault="00212EEB">
          <w:pPr>
            <w:pStyle w:val="Kazalovsebine3"/>
            <w:tabs>
              <w:tab w:val="left" w:pos="721"/>
              <w:tab w:val="right" w:leader="dot" w:pos="9062"/>
            </w:tabs>
            <w:rPr>
              <w:rFonts w:eastAsiaTheme="minorEastAsia" w:cstheme="minorBidi"/>
              <w:smallCaps w:val="0"/>
              <w:noProof/>
              <w:lang w:eastAsia="sl-SI"/>
            </w:rPr>
          </w:pPr>
          <w:hyperlink w:anchor="_Toc32922848" w:history="1">
            <w:r w:rsidR="004A38BE" w:rsidRPr="005C4B27">
              <w:rPr>
                <w:rStyle w:val="Hiperpovezava"/>
                <w:noProof/>
              </w:rPr>
              <w:t>5.3.2.</w:t>
            </w:r>
            <w:r w:rsidR="004A38BE">
              <w:rPr>
                <w:rFonts w:eastAsiaTheme="minorEastAsia" w:cstheme="minorBidi"/>
                <w:smallCaps w:val="0"/>
                <w:noProof/>
                <w:lang w:eastAsia="sl-SI"/>
              </w:rPr>
              <w:tab/>
            </w:r>
            <w:r w:rsidR="004A38BE" w:rsidRPr="005C4B27">
              <w:rPr>
                <w:rStyle w:val="Hiperpovezava"/>
                <w:noProof/>
              </w:rPr>
              <w:t>Del javnega naročila, ki je lahko oddan v podizvajanje</w:t>
            </w:r>
            <w:r w:rsidR="004A38BE">
              <w:rPr>
                <w:noProof/>
                <w:webHidden/>
              </w:rPr>
              <w:tab/>
            </w:r>
            <w:r w:rsidR="004A38BE">
              <w:rPr>
                <w:noProof/>
                <w:webHidden/>
              </w:rPr>
              <w:fldChar w:fldCharType="begin"/>
            </w:r>
            <w:r w:rsidR="004A38BE">
              <w:rPr>
                <w:noProof/>
                <w:webHidden/>
              </w:rPr>
              <w:instrText xml:space="preserve"> PAGEREF _Toc32922848 \h </w:instrText>
            </w:r>
            <w:r w:rsidR="004A38BE">
              <w:rPr>
                <w:noProof/>
                <w:webHidden/>
              </w:rPr>
            </w:r>
            <w:r w:rsidR="004A38BE">
              <w:rPr>
                <w:noProof/>
                <w:webHidden/>
              </w:rPr>
              <w:fldChar w:fldCharType="separate"/>
            </w:r>
            <w:r w:rsidR="001005FA">
              <w:rPr>
                <w:noProof/>
                <w:webHidden/>
              </w:rPr>
              <w:t>9</w:t>
            </w:r>
            <w:r w:rsidR="004A38BE">
              <w:rPr>
                <w:noProof/>
                <w:webHidden/>
              </w:rPr>
              <w:fldChar w:fldCharType="end"/>
            </w:r>
          </w:hyperlink>
        </w:p>
        <w:p w14:paraId="17389ECC" w14:textId="77777777" w:rsidR="004A38BE" w:rsidRDefault="00212EEB">
          <w:pPr>
            <w:pStyle w:val="Kazalovsebine3"/>
            <w:tabs>
              <w:tab w:val="left" w:pos="721"/>
              <w:tab w:val="right" w:leader="dot" w:pos="9062"/>
            </w:tabs>
            <w:rPr>
              <w:rFonts w:eastAsiaTheme="minorEastAsia" w:cstheme="minorBidi"/>
              <w:smallCaps w:val="0"/>
              <w:noProof/>
              <w:lang w:eastAsia="sl-SI"/>
            </w:rPr>
          </w:pPr>
          <w:hyperlink w:anchor="_Toc32922849" w:history="1">
            <w:r w:rsidR="004A38BE" w:rsidRPr="005C4B27">
              <w:rPr>
                <w:rStyle w:val="Hiperpovezava"/>
                <w:noProof/>
              </w:rPr>
              <w:t>5.3.3.</w:t>
            </w:r>
            <w:r w:rsidR="004A38BE">
              <w:rPr>
                <w:rFonts w:eastAsiaTheme="minorEastAsia" w:cstheme="minorBidi"/>
                <w:smallCaps w:val="0"/>
                <w:noProof/>
                <w:lang w:eastAsia="sl-SI"/>
              </w:rPr>
              <w:tab/>
            </w:r>
            <w:r w:rsidR="004A38BE" w:rsidRPr="005C4B27">
              <w:rPr>
                <w:rStyle w:val="Hiperpovezava"/>
                <w:noProof/>
              </w:rPr>
              <w:t>Dokumentacija, povezana s podizvajalci</w:t>
            </w:r>
            <w:r w:rsidR="004A38BE">
              <w:rPr>
                <w:noProof/>
                <w:webHidden/>
              </w:rPr>
              <w:tab/>
            </w:r>
            <w:r w:rsidR="004A38BE">
              <w:rPr>
                <w:noProof/>
                <w:webHidden/>
              </w:rPr>
              <w:fldChar w:fldCharType="begin"/>
            </w:r>
            <w:r w:rsidR="004A38BE">
              <w:rPr>
                <w:noProof/>
                <w:webHidden/>
              </w:rPr>
              <w:instrText xml:space="preserve"> PAGEREF _Toc32922849 \h </w:instrText>
            </w:r>
            <w:r w:rsidR="004A38BE">
              <w:rPr>
                <w:noProof/>
                <w:webHidden/>
              </w:rPr>
            </w:r>
            <w:r w:rsidR="004A38BE">
              <w:rPr>
                <w:noProof/>
                <w:webHidden/>
              </w:rPr>
              <w:fldChar w:fldCharType="separate"/>
            </w:r>
            <w:r w:rsidR="001005FA">
              <w:rPr>
                <w:noProof/>
                <w:webHidden/>
              </w:rPr>
              <w:t>9</w:t>
            </w:r>
            <w:r w:rsidR="004A38BE">
              <w:rPr>
                <w:noProof/>
                <w:webHidden/>
              </w:rPr>
              <w:fldChar w:fldCharType="end"/>
            </w:r>
          </w:hyperlink>
        </w:p>
        <w:p w14:paraId="7230A9EF" w14:textId="77777777" w:rsidR="004A38BE" w:rsidRDefault="00212EEB">
          <w:pPr>
            <w:pStyle w:val="Kazalovsebine3"/>
            <w:tabs>
              <w:tab w:val="left" w:pos="721"/>
              <w:tab w:val="right" w:leader="dot" w:pos="9062"/>
            </w:tabs>
            <w:rPr>
              <w:rFonts w:eastAsiaTheme="minorEastAsia" w:cstheme="minorBidi"/>
              <w:smallCaps w:val="0"/>
              <w:noProof/>
              <w:lang w:eastAsia="sl-SI"/>
            </w:rPr>
          </w:pPr>
          <w:hyperlink w:anchor="_Toc32922850" w:history="1">
            <w:r w:rsidR="004A38BE" w:rsidRPr="005C4B27">
              <w:rPr>
                <w:rStyle w:val="Hiperpovezava"/>
                <w:noProof/>
              </w:rPr>
              <w:t>5.3.4.</w:t>
            </w:r>
            <w:r w:rsidR="004A38BE">
              <w:rPr>
                <w:rFonts w:eastAsiaTheme="minorEastAsia" w:cstheme="minorBidi"/>
                <w:smallCaps w:val="0"/>
                <w:noProof/>
                <w:lang w:eastAsia="sl-SI"/>
              </w:rPr>
              <w:tab/>
            </w:r>
            <w:r w:rsidR="004A38BE" w:rsidRPr="005C4B27">
              <w:rPr>
                <w:rStyle w:val="Hiperpovezava"/>
                <w:noProof/>
              </w:rPr>
              <w:t>Neposredna plačila podizvajalcem</w:t>
            </w:r>
            <w:r w:rsidR="004A38BE">
              <w:rPr>
                <w:noProof/>
                <w:webHidden/>
              </w:rPr>
              <w:tab/>
            </w:r>
            <w:r w:rsidR="004A38BE">
              <w:rPr>
                <w:noProof/>
                <w:webHidden/>
              </w:rPr>
              <w:fldChar w:fldCharType="begin"/>
            </w:r>
            <w:r w:rsidR="004A38BE">
              <w:rPr>
                <w:noProof/>
                <w:webHidden/>
              </w:rPr>
              <w:instrText xml:space="preserve"> PAGEREF _Toc32922850 \h </w:instrText>
            </w:r>
            <w:r w:rsidR="004A38BE">
              <w:rPr>
                <w:noProof/>
                <w:webHidden/>
              </w:rPr>
            </w:r>
            <w:r w:rsidR="004A38BE">
              <w:rPr>
                <w:noProof/>
                <w:webHidden/>
              </w:rPr>
              <w:fldChar w:fldCharType="separate"/>
            </w:r>
            <w:r w:rsidR="001005FA">
              <w:rPr>
                <w:noProof/>
                <w:webHidden/>
              </w:rPr>
              <w:t>10</w:t>
            </w:r>
            <w:r w:rsidR="004A38BE">
              <w:rPr>
                <w:noProof/>
                <w:webHidden/>
              </w:rPr>
              <w:fldChar w:fldCharType="end"/>
            </w:r>
          </w:hyperlink>
        </w:p>
        <w:p w14:paraId="4FF42E02" w14:textId="77777777" w:rsidR="004A38BE" w:rsidRDefault="00212EEB">
          <w:pPr>
            <w:pStyle w:val="Kazalovsebine3"/>
            <w:tabs>
              <w:tab w:val="left" w:pos="721"/>
              <w:tab w:val="right" w:leader="dot" w:pos="9062"/>
            </w:tabs>
            <w:rPr>
              <w:rFonts w:eastAsiaTheme="minorEastAsia" w:cstheme="minorBidi"/>
              <w:smallCaps w:val="0"/>
              <w:noProof/>
              <w:lang w:eastAsia="sl-SI"/>
            </w:rPr>
          </w:pPr>
          <w:hyperlink w:anchor="_Toc32922851" w:history="1">
            <w:r w:rsidR="004A38BE" w:rsidRPr="005C4B27">
              <w:rPr>
                <w:rStyle w:val="Hiperpovezava"/>
                <w:noProof/>
              </w:rPr>
              <w:t>5.3.5.</w:t>
            </w:r>
            <w:r w:rsidR="004A38BE">
              <w:rPr>
                <w:rFonts w:eastAsiaTheme="minorEastAsia" w:cstheme="minorBidi"/>
                <w:smallCaps w:val="0"/>
                <w:noProof/>
                <w:lang w:eastAsia="sl-SI"/>
              </w:rPr>
              <w:tab/>
            </w:r>
            <w:r w:rsidR="004A38BE" w:rsidRPr="005C4B27">
              <w:rPr>
                <w:rStyle w:val="Hiperpovezava"/>
                <w:noProof/>
              </w:rPr>
              <w:t>Neposredna plačila podizvajalcem v podizvajalski verigi</w:t>
            </w:r>
            <w:r w:rsidR="004A38BE">
              <w:rPr>
                <w:noProof/>
                <w:webHidden/>
              </w:rPr>
              <w:tab/>
            </w:r>
            <w:r w:rsidR="004A38BE">
              <w:rPr>
                <w:noProof/>
                <w:webHidden/>
              </w:rPr>
              <w:fldChar w:fldCharType="begin"/>
            </w:r>
            <w:r w:rsidR="004A38BE">
              <w:rPr>
                <w:noProof/>
                <w:webHidden/>
              </w:rPr>
              <w:instrText xml:space="preserve"> PAGEREF _Toc32922851 \h </w:instrText>
            </w:r>
            <w:r w:rsidR="004A38BE">
              <w:rPr>
                <w:noProof/>
                <w:webHidden/>
              </w:rPr>
            </w:r>
            <w:r w:rsidR="004A38BE">
              <w:rPr>
                <w:noProof/>
                <w:webHidden/>
              </w:rPr>
              <w:fldChar w:fldCharType="separate"/>
            </w:r>
            <w:r w:rsidR="001005FA">
              <w:rPr>
                <w:noProof/>
                <w:webHidden/>
              </w:rPr>
              <w:t>11</w:t>
            </w:r>
            <w:r w:rsidR="004A38BE">
              <w:rPr>
                <w:noProof/>
                <w:webHidden/>
              </w:rPr>
              <w:fldChar w:fldCharType="end"/>
            </w:r>
          </w:hyperlink>
        </w:p>
        <w:p w14:paraId="6595EA0D" w14:textId="77777777" w:rsidR="004A38BE" w:rsidRDefault="00212EEB">
          <w:pPr>
            <w:pStyle w:val="Kazalovsebine3"/>
            <w:tabs>
              <w:tab w:val="left" w:pos="721"/>
              <w:tab w:val="right" w:leader="dot" w:pos="9062"/>
            </w:tabs>
            <w:rPr>
              <w:rFonts w:eastAsiaTheme="minorEastAsia" w:cstheme="minorBidi"/>
              <w:smallCaps w:val="0"/>
              <w:noProof/>
              <w:lang w:eastAsia="sl-SI"/>
            </w:rPr>
          </w:pPr>
          <w:hyperlink w:anchor="_Toc32922852" w:history="1">
            <w:r w:rsidR="004A38BE" w:rsidRPr="005C4B27">
              <w:rPr>
                <w:rStyle w:val="Hiperpovezava"/>
                <w:noProof/>
              </w:rPr>
              <w:t>5.3.6.</w:t>
            </w:r>
            <w:r w:rsidR="004A38BE">
              <w:rPr>
                <w:rFonts w:eastAsiaTheme="minorEastAsia" w:cstheme="minorBidi"/>
                <w:smallCaps w:val="0"/>
                <w:noProof/>
                <w:lang w:eastAsia="sl-SI"/>
              </w:rPr>
              <w:tab/>
            </w:r>
            <w:r w:rsidR="004A38BE" w:rsidRPr="005C4B27">
              <w:rPr>
                <w:rStyle w:val="Hiperpovezava"/>
                <w:noProof/>
              </w:rPr>
              <w:t>Angažiranje podizvajalcev v času izvedbe pogodbe</w:t>
            </w:r>
            <w:r w:rsidR="004A38BE">
              <w:rPr>
                <w:noProof/>
                <w:webHidden/>
              </w:rPr>
              <w:tab/>
            </w:r>
            <w:r w:rsidR="004A38BE">
              <w:rPr>
                <w:noProof/>
                <w:webHidden/>
              </w:rPr>
              <w:fldChar w:fldCharType="begin"/>
            </w:r>
            <w:r w:rsidR="004A38BE">
              <w:rPr>
                <w:noProof/>
                <w:webHidden/>
              </w:rPr>
              <w:instrText xml:space="preserve"> PAGEREF _Toc32922852 \h </w:instrText>
            </w:r>
            <w:r w:rsidR="004A38BE">
              <w:rPr>
                <w:noProof/>
                <w:webHidden/>
              </w:rPr>
            </w:r>
            <w:r w:rsidR="004A38BE">
              <w:rPr>
                <w:noProof/>
                <w:webHidden/>
              </w:rPr>
              <w:fldChar w:fldCharType="separate"/>
            </w:r>
            <w:r w:rsidR="001005FA">
              <w:rPr>
                <w:noProof/>
                <w:webHidden/>
              </w:rPr>
              <w:t>11</w:t>
            </w:r>
            <w:r w:rsidR="004A38BE">
              <w:rPr>
                <w:noProof/>
                <w:webHidden/>
              </w:rPr>
              <w:fldChar w:fldCharType="end"/>
            </w:r>
          </w:hyperlink>
        </w:p>
        <w:p w14:paraId="4340E112" w14:textId="77777777" w:rsidR="004A38BE" w:rsidRDefault="00212EEB">
          <w:pPr>
            <w:pStyle w:val="Kazalovsebine2"/>
            <w:tabs>
              <w:tab w:val="left" w:pos="561"/>
              <w:tab w:val="right" w:leader="dot" w:pos="9062"/>
            </w:tabs>
            <w:rPr>
              <w:rFonts w:eastAsiaTheme="minorEastAsia" w:cstheme="minorBidi"/>
              <w:b w:val="0"/>
              <w:bCs w:val="0"/>
              <w:smallCaps w:val="0"/>
              <w:noProof/>
              <w:lang w:eastAsia="sl-SI"/>
            </w:rPr>
          </w:pPr>
          <w:hyperlink w:anchor="_Toc32922853" w:history="1">
            <w:r w:rsidR="004A38BE" w:rsidRPr="005C4B27">
              <w:rPr>
                <w:rStyle w:val="Hiperpovezava"/>
                <w:noProof/>
              </w:rPr>
              <w:t>5.4.</w:t>
            </w:r>
            <w:r w:rsidR="004A38BE">
              <w:rPr>
                <w:rFonts w:eastAsiaTheme="minorEastAsia" w:cstheme="minorBidi"/>
                <w:b w:val="0"/>
                <w:bCs w:val="0"/>
                <w:smallCaps w:val="0"/>
                <w:noProof/>
                <w:lang w:eastAsia="sl-SI"/>
              </w:rPr>
              <w:tab/>
            </w:r>
            <w:r w:rsidR="004A38BE" w:rsidRPr="005C4B27">
              <w:rPr>
                <w:rStyle w:val="Hiperpovezava"/>
                <w:noProof/>
              </w:rPr>
              <w:t>Način nastopanja istega gospodarskega subjekta</w:t>
            </w:r>
            <w:r w:rsidR="004A38BE">
              <w:rPr>
                <w:noProof/>
                <w:webHidden/>
              </w:rPr>
              <w:tab/>
            </w:r>
            <w:r w:rsidR="004A38BE">
              <w:rPr>
                <w:noProof/>
                <w:webHidden/>
              </w:rPr>
              <w:fldChar w:fldCharType="begin"/>
            </w:r>
            <w:r w:rsidR="004A38BE">
              <w:rPr>
                <w:noProof/>
                <w:webHidden/>
              </w:rPr>
              <w:instrText xml:space="preserve"> PAGEREF _Toc32922853 \h </w:instrText>
            </w:r>
            <w:r w:rsidR="004A38BE">
              <w:rPr>
                <w:noProof/>
                <w:webHidden/>
              </w:rPr>
            </w:r>
            <w:r w:rsidR="004A38BE">
              <w:rPr>
                <w:noProof/>
                <w:webHidden/>
              </w:rPr>
              <w:fldChar w:fldCharType="separate"/>
            </w:r>
            <w:r w:rsidR="001005FA">
              <w:rPr>
                <w:noProof/>
                <w:webHidden/>
              </w:rPr>
              <w:t>11</w:t>
            </w:r>
            <w:r w:rsidR="004A38BE">
              <w:rPr>
                <w:noProof/>
                <w:webHidden/>
              </w:rPr>
              <w:fldChar w:fldCharType="end"/>
            </w:r>
          </w:hyperlink>
        </w:p>
        <w:p w14:paraId="2B073C0B" w14:textId="77777777" w:rsidR="004A38BE" w:rsidRDefault="00212EEB">
          <w:pPr>
            <w:pStyle w:val="Kazalovsebine2"/>
            <w:tabs>
              <w:tab w:val="left" w:pos="561"/>
              <w:tab w:val="right" w:leader="dot" w:pos="9062"/>
            </w:tabs>
            <w:rPr>
              <w:rFonts w:eastAsiaTheme="minorEastAsia" w:cstheme="minorBidi"/>
              <w:b w:val="0"/>
              <w:bCs w:val="0"/>
              <w:smallCaps w:val="0"/>
              <w:noProof/>
              <w:lang w:eastAsia="sl-SI"/>
            </w:rPr>
          </w:pPr>
          <w:hyperlink w:anchor="_Toc32922854" w:history="1">
            <w:r w:rsidR="004A38BE" w:rsidRPr="005C4B27">
              <w:rPr>
                <w:rStyle w:val="Hiperpovezava"/>
                <w:rFonts w:eastAsia="Calibri"/>
                <w:noProof/>
              </w:rPr>
              <w:t>5.5.</w:t>
            </w:r>
            <w:r w:rsidR="004A38BE">
              <w:rPr>
                <w:rFonts w:eastAsiaTheme="minorEastAsia" w:cstheme="minorBidi"/>
                <w:b w:val="0"/>
                <w:bCs w:val="0"/>
                <w:smallCaps w:val="0"/>
                <w:noProof/>
                <w:lang w:eastAsia="sl-SI"/>
              </w:rPr>
              <w:tab/>
            </w:r>
            <w:r w:rsidR="004A38BE" w:rsidRPr="005C4B27">
              <w:rPr>
                <w:rStyle w:val="Hiperpovezava"/>
                <w:rFonts w:eastAsia="Calibri"/>
                <w:noProof/>
              </w:rPr>
              <w:t>Sklicevanje na zmogljivosti drugega subjekta</w:t>
            </w:r>
            <w:r w:rsidR="004A38BE">
              <w:rPr>
                <w:noProof/>
                <w:webHidden/>
              </w:rPr>
              <w:tab/>
            </w:r>
            <w:r w:rsidR="004A38BE">
              <w:rPr>
                <w:noProof/>
                <w:webHidden/>
              </w:rPr>
              <w:fldChar w:fldCharType="begin"/>
            </w:r>
            <w:r w:rsidR="004A38BE">
              <w:rPr>
                <w:noProof/>
                <w:webHidden/>
              </w:rPr>
              <w:instrText xml:space="preserve"> PAGEREF _Toc32922854 \h </w:instrText>
            </w:r>
            <w:r w:rsidR="004A38BE">
              <w:rPr>
                <w:noProof/>
                <w:webHidden/>
              </w:rPr>
            </w:r>
            <w:r w:rsidR="004A38BE">
              <w:rPr>
                <w:noProof/>
                <w:webHidden/>
              </w:rPr>
              <w:fldChar w:fldCharType="separate"/>
            </w:r>
            <w:r w:rsidR="001005FA">
              <w:rPr>
                <w:noProof/>
                <w:webHidden/>
              </w:rPr>
              <w:t>12</w:t>
            </w:r>
            <w:r w:rsidR="004A38BE">
              <w:rPr>
                <w:noProof/>
                <w:webHidden/>
              </w:rPr>
              <w:fldChar w:fldCharType="end"/>
            </w:r>
          </w:hyperlink>
        </w:p>
        <w:p w14:paraId="4F9736EE" w14:textId="77777777" w:rsidR="004A38BE" w:rsidRDefault="00212EEB">
          <w:pPr>
            <w:pStyle w:val="Kazalovsebine1"/>
            <w:rPr>
              <w:rFonts w:eastAsiaTheme="minorEastAsia" w:cstheme="minorBidi"/>
              <w:b w:val="0"/>
              <w:bCs w:val="0"/>
              <w:caps w:val="0"/>
              <w:noProof/>
              <w:u w:val="none"/>
              <w:lang w:eastAsia="sl-SI"/>
            </w:rPr>
          </w:pPr>
          <w:hyperlink w:anchor="_Toc32922855" w:history="1">
            <w:r w:rsidR="004A38BE" w:rsidRPr="005C4B27">
              <w:rPr>
                <w:rStyle w:val="Hiperpovezava"/>
                <w:noProof/>
              </w:rPr>
              <w:t>6.</w:t>
            </w:r>
            <w:r w:rsidR="004A38BE">
              <w:rPr>
                <w:rFonts w:eastAsiaTheme="minorEastAsia" w:cstheme="minorBidi"/>
                <w:b w:val="0"/>
                <w:bCs w:val="0"/>
                <w:caps w:val="0"/>
                <w:noProof/>
                <w:u w:val="none"/>
                <w:lang w:eastAsia="sl-SI"/>
              </w:rPr>
              <w:tab/>
            </w:r>
            <w:r w:rsidR="004A38BE" w:rsidRPr="005C4B27">
              <w:rPr>
                <w:rStyle w:val="Hiperpovezava"/>
                <w:noProof/>
              </w:rPr>
              <w:t>PRAVILA ZA SPOROČANJE</w:t>
            </w:r>
            <w:r w:rsidR="004A38BE">
              <w:rPr>
                <w:noProof/>
                <w:webHidden/>
              </w:rPr>
              <w:tab/>
            </w:r>
            <w:r w:rsidR="004A38BE">
              <w:rPr>
                <w:noProof/>
                <w:webHidden/>
              </w:rPr>
              <w:fldChar w:fldCharType="begin"/>
            </w:r>
            <w:r w:rsidR="004A38BE">
              <w:rPr>
                <w:noProof/>
                <w:webHidden/>
              </w:rPr>
              <w:instrText xml:space="preserve"> PAGEREF _Toc32922855 \h </w:instrText>
            </w:r>
            <w:r w:rsidR="004A38BE">
              <w:rPr>
                <w:noProof/>
                <w:webHidden/>
              </w:rPr>
            </w:r>
            <w:r w:rsidR="004A38BE">
              <w:rPr>
                <w:noProof/>
                <w:webHidden/>
              </w:rPr>
              <w:fldChar w:fldCharType="separate"/>
            </w:r>
            <w:r w:rsidR="001005FA">
              <w:rPr>
                <w:noProof/>
                <w:webHidden/>
              </w:rPr>
              <w:t>12</w:t>
            </w:r>
            <w:r w:rsidR="004A38BE">
              <w:rPr>
                <w:noProof/>
                <w:webHidden/>
              </w:rPr>
              <w:fldChar w:fldCharType="end"/>
            </w:r>
          </w:hyperlink>
        </w:p>
        <w:p w14:paraId="7723267E" w14:textId="77777777" w:rsidR="004A38BE" w:rsidRDefault="00212EEB">
          <w:pPr>
            <w:pStyle w:val="Kazalovsebine2"/>
            <w:tabs>
              <w:tab w:val="left" w:pos="561"/>
              <w:tab w:val="right" w:leader="dot" w:pos="9062"/>
            </w:tabs>
            <w:rPr>
              <w:rFonts w:eastAsiaTheme="minorEastAsia" w:cstheme="minorBidi"/>
              <w:b w:val="0"/>
              <w:bCs w:val="0"/>
              <w:smallCaps w:val="0"/>
              <w:noProof/>
              <w:lang w:eastAsia="sl-SI"/>
            </w:rPr>
          </w:pPr>
          <w:hyperlink w:anchor="_Toc32922856" w:history="1">
            <w:r w:rsidR="004A38BE" w:rsidRPr="005C4B27">
              <w:rPr>
                <w:rStyle w:val="Hiperpovezava"/>
                <w:noProof/>
              </w:rPr>
              <w:t>6.1.</w:t>
            </w:r>
            <w:r w:rsidR="004A38BE">
              <w:rPr>
                <w:rFonts w:eastAsiaTheme="minorEastAsia" w:cstheme="minorBidi"/>
                <w:b w:val="0"/>
                <w:bCs w:val="0"/>
                <w:smallCaps w:val="0"/>
                <w:noProof/>
                <w:lang w:eastAsia="sl-SI"/>
              </w:rPr>
              <w:tab/>
            </w:r>
            <w:r w:rsidR="004A38BE" w:rsidRPr="005C4B27">
              <w:rPr>
                <w:rStyle w:val="Hiperpovezava"/>
                <w:noProof/>
              </w:rPr>
              <w:t>Komunikacijska sredstva</w:t>
            </w:r>
            <w:r w:rsidR="004A38BE">
              <w:rPr>
                <w:noProof/>
                <w:webHidden/>
              </w:rPr>
              <w:tab/>
            </w:r>
            <w:r w:rsidR="004A38BE">
              <w:rPr>
                <w:noProof/>
                <w:webHidden/>
              </w:rPr>
              <w:fldChar w:fldCharType="begin"/>
            </w:r>
            <w:r w:rsidR="004A38BE">
              <w:rPr>
                <w:noProof/>
                <w:webHidden/>
              </w:rPr>
              <w:instrText xml:space="preserve"> PAGEREF _Toc32922856 \h </w:instrText>
            </w:r>
            <w:r w:rsidR="004A38BE">
              <w:rPr>
                <w:noProof/>
                <w:webHidden/>
              </w:rPr>
            </w:r>
            <w:r w:rsidR="004A38BE">
              <w:rPr>
                <w:noProof/>
                <w:webHidden/>
              </w:rPr>
              <w:fldChar w:fldCharType="separate"/>
            </w:r>
            <w:r w:rsidR="001005FA">
              <w:rPr>
                <w:noProof/>
                <w:webHidden/>
              </w:rPr>
              <w:t>12</w:t>
            </w:r>
            <w:r w:rsidR="004A38BE">
              <w:rPr>
                <w:noProof/>
                <w:webHidden/>
              </w:rPr>
              <w:fldChar w:fldCharType="end"/>
            </w:r>
          </w:hyperlink>
        </w:p>
        <w:p w14:paraId="1A88AE68" w14:textId="77777777" w:rsidR="004A38BE" w:rsidRDefault="00212EEB">
          <w:pPr>
            <w:pStyle w:val="Kazalovsebine2"/>
            <w:tabs>
              <w:tab w:val="left" w:pos="561"/>
              <w:tab w:val="right" w:leader="dot" w:pos="9062"/>
            </w:tabs>
            <w:rPr>
              <w:rFonts w:eastAsiaTheme="minorEastAsia" w:cstheme="minorBidi"/>
              <w:b w:val="0"/>
              <w:bCs w:val="0"/>
              <w:smallCaps w:val="0"/>
              <w:noProof/>
              <w:lang w:eastAsia="sl-SI"/>
            </w:rPr>
          </w:pPr>
          <w:hyperlink w:anchor="_Toc32922857" w:history="1">
            <w:r w:rsidR="004A38BE" w:rsidRPr="005C4B27">
              <w:rPr>
                <w:rStyle w:val="Hiperpovezava"/>
                <w:noProof/>
              </w:rPr>
              <w:t>6.2.</w:t>
            </w:r>
            <w:r w:rsidR="004A38BE">
              <w:rPr>
                <w:rFonts w:eastAsiaTheme="minorEastAsia" w:cstheme="minorBidi"/>
                <w:b w:val="0"/>
                <w:bCs w:val="0"/>
                <w:smallCaps w:val="0"/>
                <w:noProof/>
                <w:lang w:eastAsia="sl-SI"/>
              </w:rPr>
              <w:tab/>
            </w:r>
            <w:r w:rsidR="004A38BE" w:rsidRPr="005C4B27">
              <w:rPr>
                <w:rStyle w:val="Hiperpovezava"/>
                <w:noProof/>
              </w:rPr>
              <w:t>Spreminjanje ali dopolnjevanje dokumentacije</w:t>
            </w:r>
            <w:r w:rsidR="004A38BE">
              <w:rPr>
                <w:noProof/>
                <w:webHidden/>
              </w:rPr>
              <w:tab/>
            </w:r>
            <w:r w:rsidR="004A38BE">
              <w:rPr>
                <w:noProof/>
                <w:webHidden/>
              </w:rPr>
              <w:fldChar w:fldCharType="begin"/>
            </w:r>
            <w:r w:rsidR="004A38BE">
              <w:rPr>
                <w:noProof/>
                <w:webHidden/>
              </w:rPr>
              <w:instrText xml:space="preserve"> PAGEREF _Toc32922857 \h </w:instrText>
            </w:r>
            <w:r w:rsidR="004A38BE">
              <w:rPr>
                <w:noProof/>
                <w:webHidden/>
              </w:rPr>
            </w:r>
            <w:r w:rsidR="004A38BE">
              <w:rPr>
                <w:noProof/>
                <w:webHidden/>
              </w:rPr>
              <w:fldChar w:fldCharType="separate"/>
            </w:r>
            <w:r w:rsidR="001005FA">
              <w:rPr>
                <w:noProof/>
                <w:webHidden/>
              </w:rPr>
              <w:t>13</w:t>
            </w:r>
            <w:r w:rsidR="004A38BE">
              <w:rPr>
                <w:noProof/>
                <w:webHidden/>
              </w:rPr>
              <w:fldChar w:fldCharType="end"/>
            </w:r>
          </w:hyperlink>
        </w:p>
        <w:p w14:paraId="08977E5D" w14:textId="77777777" w:rsidR="004A38BE" w:rsidRDefault="00212EEB">
          <w:pPr>
            <w:pStyle w:val="Kazalovsebine2"/>
            <w:tabs>
              <w:tab w:val="left" w:pos="561"/>
              <w:tab w:val="right" w:leader="dot" w:pos="9062"/>
            </w:tabs>
            <w:rPr>
              <w:rFonts w:eastAsiaTheme="minorEastAsia" w:cstheme="minorBidi"/>
              <w:b w:val="0"/>
              <w:bCs w:val="0"/>
              <w:smallCaps w:val="0"/>
              <w:noProof/>
              <w:lang w:eastAsia="sl-SI"/>
            </w:rPr>
          </w:pPr>
          <w:hyperlink w:anchor="_Toc32922858" w:history="1">
            <w:r w:rsidR="004A38BE" w:rsidRPr="005C4B27">
              <w:rPr>
                <w:rStyle w:val="Hiperpovezava"/>
                <w:noProof/>
              </w:rPr>
              <w:t>6.3.</w:t>
            </w:r>
            <w:r w:rsidR="004A38BE">
              <w:rPr>
                <w:rFonts w:eastAsiaTheme="minorEastAsia" w:cstheme="minorBidi"/>
                <w:b w:val="0"/>
                <w:bCs w:val="0"/>
                <w:smallCaps w:val="0"/>
                <w:noProof/>
                <w:lang w:eastAsia="sl-SI"/>
              </w:rPr>
              <w:tab/>
            </w:r>
            <w:r w:rsidR="004A38BE" w:rsidRPr="005C4B27">
              <w:rPr>
                <w:rStyle w:val="Hiperpovezava"/>
                <w:noProof/>
              </w:rPr>
              <w:t>Jezik javnega naročanja</w:t>
            </w:r>
            <w:r w:rsidR="004A38BE">
              <w:rPr>
                <w:noProof/>
                <w:webHidden/>
              </w:rPr>
              <w:tab/>
            </w:r>
            <w:r w:rsidR="004A38BE">
              <w:rPr>
                <w:noProof/>
                <w:webHidden/>
              </w:rPr>
              <w:fldChar w:fldCharType="begin"/>
            </w:r>
            <w:r w:rsidR="004A38BE">
              <w:rPr>
                <w:noProof/>
                <w:webHidden/>
              </w:rPr>
              <w:instrText xml:space="preserve"> PAGEREF _Toc32922858 \h </w:instrText>
            </w:r>
            <w:r w:rsidR="004A38BE">
              <w:rPr>
                <w:noProof/>
                <w:webHidden/>
              </w:rPr>
            </w:r>
            <w:r w:rsidR="004A38BE">
              <w:rPr>
                <w:noProof/>
                <w:webHidden/>
              </w:rPr>
              <w:fldChar w:fldCharType="separate"/>
            </w:r>
            <w:r w:rsidR="001005FA">
              <w:rPr>
                <w:noProof/>
                <w:webHidden/>
              </w:rPr>
              <w:t>13</w:t>
            </w:r>
            <w:r w:rsidR="004A38BE">
              <w:rPr>
                <w:noProof/>
                <w:webHidden/>
              </w:rPr>
              <w:fldChar w:fldCharType="end"/>
            </w:r>
          </w:hyperlink>
        </w:p>
        <w:p w14:paraId="36D75A34" w14:textId="77777777" w:rsidR="004A38BE" w:rsidRDefault="00212EEB">
          <w:pPr>
            <w:pStyle w:val="Kazalovsebine1"/>
            <w:rPr>
              <w:rFonts w:eastAsiaTheme="minorEastAsia" w:cstheme="minorBidi"/>
              <w:b w:val="0"/>
              <w:bCs w:val="0"/>
              <w:caps w:val="0"/>
              <w:noProof/>
              <w:u w:val="none"/>
              <w:lang w:eastAsia="sl-SI"/>
            </w:rPr>
          </w:pPr>
          <w:hyperlink w:anchor="_Toc32922859" w:history="1">
            <w:r w:rsidR="004A38BE" w:rsidRPr="005C4B27">
              <w:rPr>
                <w:rStyle w:val="Hiperpovezava"/>
                <w:noProof/>
              </w:rPr>
              <w:t>7.</w:t>
            </w:r>
            <w:r w:rsidR="004A38BE">
              <w:rPr>
                <w:rFonts w:eastAsiaTheme="minorEastAsia" w:cstheme="minorBidi"/>
                <w:b w:val="0"/>
                <w:bCs w:val="0"/>
                <w:caps w:val="0"/>
                <w:noProof/>
                <w:u w:val="none"/>
                <w:lang w:eastAsia="sl-SI"/>
              </w:rPr>
              <w:tab/>
            </w:r>
            <w:r w:rsidR="004A38BE" w:rsidRPr="005C4B27">
              <w:rPr>
                <w:rStyle w:val="Hiperpovezava"/>
                <w:noProof/>
              </w:rPr>
              <w:t>ODDAJA IN JAVNO ODPIRANJE PONUDB</w:t>
            </w:r>
            <w:r w:rsidR="004A38BE">
              <w:rPr>
                <w:noProof/>
                <w:webHidden/>
              </w:rPr>
              <w:tab/>
            </w:r>
            <w:r w:rsidR="004A38BE">
              <w:rPr>
                <w:noProof/>
                <w:webHidden/>
              </w:rPr>
              <w:fldChar w:fldCharType="begin"/>
            </w:r>
            <w:r w:rsidR="004A38BE">
              <w:rPr>
                <w:noProof/>
                <w:webHidden/>
              </w:rPr>
              <w:instrText xml:space="preserve"> PAGEREF _Toc32922859 \h </w:instrText>
            </w:r>
            <w:r w:rsidR="004A38BE">
              <w:rPr>
                <w:noProof/>
                <w:webHidden/>
              </w:rPr>
            </w:r>
            <w:r w:rsidR="004A38BE">
              <w:rPr>
                <w:noProof/>
                <w:webHidden/>
              </w:rPr>
              <w:fldChar w:fldCharType="separate"/>
            </w:r>
            <w:r w:rsidR="001005FA">
              <w:rPr>
                <w:noProof/>
                <w:webHidden/>
              </w:rPr>
              <w:t>13</w:t>
            </w:r>
            <w:r w:rsidR="004A38BE">
              <w:rPr>
                <w:noProof/>
                <w:webHidden/>
              </w:rPr>
              <w:fldChar w:fldCharType="end"/>
            </w:r>
          </w:hyperlink>
        </w:p>
        <w:p w14:paraId="7EAC3B01" w14:textId="77777777" w:rsidR="004A38BE" w:rsidRDefault="00212EEB">
          <w:pPr>
            <w:pStyle w:val="Kazalovsebine2"/>
            <w:tabs>
              <w:tab w:val="left" w:pos="561"/>
              <w:tab w:val="right" w:leader="dot" w:pos="9062"/>
            </w:tabs>
            <w:rPr>
              <w:rFonts w:eastAsiaTheme="minorEastAsia" w:cstheme="minorBidi"/>
              <w:b w:val="0"/>
              <w:bCs w:val="0"/>
              <w:smallCaps w:val="0"/>
              <w:noProof/>
              <w:lang w:eastAsia="sl-SI"/>
            </w:rPr>
          </w:pPr>
          <w:hyperlink w:anchor="_Toc32922860" w:history="1">
            <w:r w:rsidR="004A38BE" w:rsidRPr="005C4B27">
              <w:rPr>
                <w:rStyle w:val="Hiperpovezava"/>
                <w:noProof/>
              </w:rPr>
              <w:t>7.1.</w:t>
            </w:r>
            <w:r w:rsidR="004A38BE">
              <w:rPr>
                <w:rFonts w:eastAsiaTheme="minorEastAsia" w:cstheme="minorBidi"/>
                <w:b w:val="0"/>
                <w:bCs w:val="0"/>
                <w:smallCaps w:val="0"/>
                <w:noProof/>
                <w:lang w:eastAsia="sl-SI"/>
              </w:rPr>
              <w:tab/>
            </w:r>
            <w:r w:rsidR="004A38BE" w:rsidRPr="005C4B27">
              <w:rPr>
                <w:rStyle w:val="Hiperpovezava"/>
                <w:noProof/>
              </w:rPr>
              <w:t>Rok za oddajo ponudb</w:t>
            </w:r>
            <w:r w:rsidR="004A38BE">
              <w:rPr>
                <w:noProof/>
                <w:webHidden/>
              </w:rPr>
              <w:tab/>
            </w:r>
            <w:r w:rsidR="004A38BE">
              <w:rPr>
                <w:noProof/>
                <w:webHidden/>
              </w:rPr>
              <w:fldChar w:fldCharType="begin"/>
            </w:r>
            <w:r w:rsidR="004A38BE">
              <w:rPr>
                <w:noProof/>
                <w:webHidden/>
              </w:rPr>
              <w:instrText xml:space="preserve"> PAGEREF _Toc32922860 \h </w:instrText>
            </w:r>
            <w:r w:rsidR="004A38BE">
              <w:rPr>
                <w:noProof/>
                <w:webHidden/>
              </w:rPr>
            </w:r>
            <w:r w:rsidR="004A38BE">
              <w:rPr>
                <w:noProof/>
                <w:webHidden/>
              </w:rPr>
              <w:fldChar w:fldCharType="separate"/>
            </w:r>
            <w:r w:rsidR="001005FA">
              <w:rPr>
                <w:noProof/>
                <w:webHidden/>
              </w:rPr>
              <w:t>13</w:t>
            </w:r>
            <w:r w:rsidR="004A38BE">
              <w:rPr>
                <w:noProof/>
                <w:webHidden/>
              </w:rPr>
              <w:fldChar w:fldCharType="end"/>
            </w:r>
          </w:hyperlink>
        </w:p>
        <w:p w14:paraId="30608575" w14:textId="77777777" w:rsidR="004A38BE" w:rsidRDefault="00212EEB">
          <w:pPr>
            <w:pStyle w:val="Kazalovsebine2"/>
            <w:tabs>
              <w:tab w:val="left" w:pos="561"/>
              <w:tab w:val="right" w:leader="dot" w:pos="9062"/>
            </w:tabs>
            <w:rPr>
              <w:rFonts w:eastAsiaTheme="minorEastAsia" w:cstheme="minorBidi"/>
              <w:b w:val="0"/>
              <w:bCs w:val="0"/>
              <w:smallCaps w:val="0"/>
              <w:noProof/>
              <w:lang w:eastAsia="sl-SI"/>
            </w:rPr>
          </w:pPr>
          <w:hyperlink w:anchor="_Toc32922861" w:history="1">
            <w:r w:rsidR="004A38BE" w:rsidRPr="005C4B27">
              <w:rPr>
                <w:rStyle w:val="Hiperpovezava"/>
                <w:noProof/>
              </w:rPr>
              <w:t>7.2.</w:t>
            </w:r>
            <w:r w:rsidR="004A38BE">
              <w:rPr>
                <w:rFonts w:eastAsiaTheme="minorEastAsia" w:cstheme="minorBidi"/>
                <w:b w:val="0"/>
                <w:bCs w:val="0"/>
                <w:smallCaps w:val="0"/>
                <w:noProof/>
                <w:lang w:eastAsia="sl-SI"/>
              </w:rPr>
              <w:tab/>
            </w:r>
            <w:r w:rsidR="004A38BE" w:rsidRPr="005C4B27">
              <w:rPr>
                <w:rStyle w:val="Hiperpovezava"/>
                <w:noProof/>
              </w:rPr>
              <w:t>Umik in sprememba ponudb</w:t>
            </w:r>
            <w:r w:rsidR="004A38BE">
              <w:rPr>
                <w:noProof/>
                <w:webHidden/>
              </w:rPr>
              <w:tab/>
            </w:r>
            <w:r w:rsidR="004A38BE">
              <w:rPr>
                <w:noProof/>
                <w:webHidden/>
              </w:rPr>
              <w:fldChar w:fldCharType="begin"/>
            </w:r>
            <w:r w:rsidR="004A38BE">
              <w:rPr>
                <w:noProof/>
                <w:webHidden/>
              </w:rPr>
              <w:instrText xml:space="preserve"> PAGEREF _Toc32922861 \h </w:instrText>
            </w:r>
            <w:r w:rsidR="004A38BE">
              <w:rPr>
                <w:noProof/>
                <w:webHidden/>
              </w:rPr>
            </w:r>
            <w:r w:rsidR="004A38BE">
              <w:rPr>
                <w:noProof/>
                <w:webHidden/>
              </w:rPr>
              <w:fldChar w:fldCharType="separate"/>
            </w:r>
            <w:r w:rsidR="001005FA">
              <w:rPr>
                <w:noProof/>
                <w:webHidden/>
              </w:rPr>
              <w:t>15</w:t>
            </w:r>
            <w:r w:rsidR="004A38BE">
              <w:rPr>
                <w:noProof/>
                <w:webHidden/>
              </w:rPr>
              <w:fldChar w:fldCharType="end"/>
            </w:r>
          </w:hyperlink>
        </w:p>
        <w:p w14:paraId="01ECA928" w14:textId="77777777" w:rsidR="004A38BE" w:rsidRDefault="00212EEB">
          <w:pPr>
            <w:pStyle w:val="Kazalovsebine2"/>
            <w:tabs>
              <w:tab w:val="left" w:pos="561"/>
              <w:tab w:val="right" w:leader="dot" w:pos="9062"/>
            </w:tabs>
            <w:rPr>
              <w:rFonts w:eastAsiaTheme="minorEastAsia" w:cstheme="minorBidi"/>
              <w:b w:val="0"/>
              <w:bCs w:val="0"/>
              <w:smallCaps w:val="0"/>
              <w:noProof/>
              <w:lang w:eastAsia="sl-SI"/>
            </w:rPr>
          </w:pPr>
          <w:hyperlink w:anchor="_Toc32922862" w:history="1">
            <w:r w:rsidR="004A38BE" w:rsidRPr="005C4B27">
              <w:rPr>
                <w:rStyle w:val="Hiperpovezava"/>
                <w:noProof/>
              </w:rPr>
              <w:t>7.3.</w:t>
            </w:r>
            <w:r w:rsidR="004A38BE">
              <w:rPr>
                <w:rFonts w:eastAsiaTheme="minorEastAsia" w:cstheme="minorBidi"/>
                <w:b w:val="0"/>
                <w:bCs w:val="0"/>
                <w:smallCaps w:val="0"/>
                <w:noProof/>
                <w:lang w:eastAsia="sl-SI"/>
              </w:rPr>
              <w:tab/>
            </w:r>
            <w:r w:rsidR="004A38BE" w:rsidRPr="005C4B27">
              <w:rPr>
                <w:rStyle w:val="Hiperpovezava"/>
                <w:noProof/>
              </w:rPr>
              <w:t>Javno odpiranje ponudb</w:t>
            </w:r>
            <w:r w:rsidR="004A38BE">
              <w:rPr>
                <w:noProof/>
                <w:webHidden/>
              </w:rPr>
              <w:tab/>
            </w:r>
            <w:r w:rsidR="004A38BE">
              <w:rPr>
                <w:noProof/>
                <w:webHidden/>
              </w:rPr>
              <w:fldChar w:fldCharType="begin"/>
            </w:r>
            <w:r w:rsidR="004A38BE">
              <w:rPr>
                <w:noProof/>
                <w:webHidden/>
              </w:rPr>
              <w:instrText xml:space="preserve"> PAGEREF _Toc32922862 \h </w:instrText>
            </w:r>
            <w:r w:rsidR="004A38BE">
              <w:rPr>
                <w:noProof/>
                <w:webHidden/>
              </w:rPr>
            </w:r>
            <w:r w:rsidR="004A38BE">
              <w:rPr>
                <w:noProof/>
                <w:webHidden/>
              </w:rPr>
              <w:fldChar w:fldCharType="separate"/>
            </w:r>
            <w:r w:rsidR="001005FA">
              <w:rPr>
                <w:noProof/>
                <w:webHidden/>
              </w:rPr>
              <w:t>15</w:t>
            </w:r>
            <w:r w:rsidR="004A38BE">
              <w:rPr>
                <w:noProof/>
                <w:webHidden/>
              </w:rPr>
              <w:fldChar w:fldCharType="end"/>
            </w:r>
          </w:hyperlink>
        </w:p>
        <w:p w14:paraId="6F221A3A" w14:textId="77777777" w:rsidR="004A38BE" w:rsidRDefault="00212EEB">
          <w:pPr>
            <w:pStyle w:val="Kazalovsebine2"/>
            <w:tabs>
              <w:tab w:val="left" w:pos="561"/>
              <w:tab w:val="right" w:leader="dot" w:pos="9062"/>
            </w:tabs>
            <w:rPr>
              <w:rFonts w:eastAsiaTheme="minorEastAsia" w:cstheme="minorBidi"/>
              <w:b w:val="0"/>
              <w:bCs w:val="0"/>
              <w:smallCaps w:val="0"/>
              <w:noProof/>
              <w:lang w:eastAsia="sl-SI"/>
            </w:rPr>
          </w:pPr>
          <w:hyperlink w:anchor="_Toc32922863" w:history="1">
            <w:r w:rsidR="004A38BE" w:rsidRPr="005C4B27">
              <w:rPr>
                <w:rStyle w:val="Hiperpovezava"/>
                <w:noProof/>
              </w:rPr>
              <w:t>7.4.</w:t>
            </w:r>
            <w:r w:rsidR="004A38BE">
              <w:rPr>
                <w:rFonts w:eastAsiaTheme="minorEastAsia" w:cstheme="minorBidi"/>
                <w:b w:val="0"/>
                <w:bCs w:val="0"/>
                <w:smallCaps w:val="0"/>
                <w:noProof/>
                <w:lang w:eastAsia="sl-SI"/>
              </w:rPr>
              <w:tab/>
            </w:r>
            <w:r w:rsidR="004A38BE" w:rsidRPr="005C4B27">
              <w:rPr>
                <w:rStyle w:val="Hiperpovezava"/>
                <w:noProof/>
              </w:rPr>
              <w:t>Rok za doda</w:t>
            </w:r>
            <w:r w:rsidR="004A38BE" w:rsidRPr="005C4B27">
              <w:rPr>
                <w:rStyle w:val="Hiperpovezava"/>
                <w:noProof/>
              </w:rPr>
              <w:t>t</w:t>
            </w:r>
            <w:r w:rsidR="004A38BE" w:rsidRPr="005C4B27">
              <w:rPr>
                <w:rStyle w:val="Hiperpovezava"/>
                <w:noProof/>
              </w:rPr>
              <w:t>na pojasnila ponudb</w:t>
            </w:r>
            <w:r w:rsidR="004A38BE">
              <w:rPr>
                <w:noProof/>
                <w:webHidden/>
              </w:rPr>
              <w:tab/>
            </w:r>
            <w:r w:rsidR="004A38BE">
              <w:rPr>
                <w:noProof/>
                <w:webHidden/>
              </w:rPr>
              <w:fldChar w:fldCharType="begin"/>
            </w:r>
            <w:r w:rsidR="004A38BE">
              <w:rPr>
                <w:noProof/>
                <w:webHidden/>
              </w:rPr>
              <w:instrText xml:space="preserve"> PAGEREF _Toc32922863 \h </w:instrText>
            </w:r>
            <w:r w:rsidR="004A38BE">
              <w:rPr>
                <w:noProof/>
                <w:webHidden/>
              </w:rPr>
            </w:r>
            <w:r w:rsidR="004A38BE">
              <w:rPr>
                <w:noProof/>
                <w:webHidden/>
              </w:rPr>
              <w:fldChar w:fldCharType="separate"/>
            </w:r>
            <w:r w:rsidR="001005FA">
              <w:rPr>
                <w:noProof/>
                <w:webHidden/>
              </w:rPr>
              <w:t>15</w:t>
            </w:r>
            <w:r w:rsidR="004A38BE">
              <w:rPr>
                <w:noProof/>
                <w:webHidden/>
              </w:rPr>
              <w:fldChar w:fldCharType="end"/>
            </w:r>
          </w:hyperlink>
        </w:p>
        <w:p w14:paraId="0A5513D8" w14:textId="77777777" w:rsidR="004A38BE" w:rsidRDefault="00212EEB">
          <w:pPr>
            <w:pStyle w:val="Kazalovsebine1"/>
            <w:rPr>
              <w:rFonts w:eastAsiaTheme="minorEastAsia" w:cstheme="minorBidi"/>
              <w:b w:val="0"/>
              <w:bCs w:val="0"/>
              <w:caps w:val="0"/>
              <w:noProof/>
              <w:u w:val="none"/>
              <w:lang w:eastAsia="sl-SI"/>
            </w:rPr>
          </w:pPr>
          <w:hyperlink w:anchor="_Toc32922864" w:history="1">
            <w:r w:rsidR="004A38BE" w:rsidRPr="005C4B27">
              <w:rPr>
                <w:rStyle w:val="Hiperpovezava"/>
                <w:noProof/>
              </w:rPr>
              <w:t>8.</w:t>
            </w:r>
            <w:r w:rsidR="004A38BE">
              <w:rPr>
                <w:rFonts w:eastAsiaTheme="minorEastAsia" w:cstheme="minorBidi"/>
                <w:b w:val="0"/>
                <w:bCs w:val="0"/>
                <w:caps w:val="0"/>
                <w:noProof/>
                <w:u w:val="none"/>
                <w:lang w:eastAsia="sl-SI"/>
              </w:rPr>
              <w:tab/>
            </w:r>
            <w:r w:rsidR="004A38BE" w:rsidRPr="005C4B27">
              <w:rPr>
                <w:rStyle w:val="Hiperpovezava"/>
                <w:noProof/>
              </w:rPr>
              <w:t>POGOJI ZA PRIZNANJE SPOSOBNOSTI IN RAZLOGI ZA IZKLJUČITEV</w:t>
            </w:r>
            <w:r w:rsidR="004A38BE">
              <w:rPr>
                <w:noProof/>
                <w:webHidden/>
              </w:rPr>
              <w:tab/>
            </w:r>
            <w:r w:rsidR="004A38BE">
              <w:rPr>
                <w:noProof/>
                <w:webHidden/>
              </w:rPr>
              <w:fldChar w:fldCharType="begin"/>
            </w:r>
            <w:r w:rsidR="004A38BE">
              <w:rPr>
                <w:noProof/>
                <w:webHidden/>
              </w:rPr>
              <w:instrText xml:space="preserve"> PAGEREF _Toc32922864 \h </w:instrText>
            </w:r>
            <w:r w:rsidR="004A38BE">
              <w:rPr>
                <w:noProof/>
                <w:webHidden/>
              </w:rPr>
            </w:r>
            <w:r w:rsidR="004A38BE">
              <w:rPr>
                <w:noProof/>
                <w:webHidden/>
              </w:rPr>
              <w:fldChar w:fldCharType="separate"/>
            </w:r>
            <w:r w:rsidR="001005FA">
              <w:rPr>
                <w:noProof/>
                <w:webHidden/>
              </w:rPr>
              <w:t>16</w:t>
            </w:r>
            <w:r w:rsidR="004A38BE">
              <w:rPr>
                <w:noProof/>
                <w:webHidden/>
              </w:rPr>
              <w:fldChar w:fldCharType="end"/>
            </w:r>
          </w:hyperlink>
        </w:p>
        <w:p w14:paraId="7CE6F7BE" w14:textId="77777777" w:rsidR="004A38BE" w:rsidRDefault="00212EEB">
          <w:pPr>
            <w:pStyle w:val="Kazalovsebine2"/>
            <w:tabs>
              <w:tab w:val="left" w:pos="561"/>
              <w:tab w:val="right" w:leader="dot" w:pos="9062"/>
            </w:tabs>
            <w:rPr>
              <w:rFonts w:eastAsiaTheme="minorEastAsia" w:cstheme="minorBidi"/>
              <w:b w:val="0"/>
              <w:bCs w:val="0"/>
              <w:smallCaps w:val="0"/>
              <w:noProof/>
              <w:lang w:eastAsia="sl-SI"/>
            </w:rPr>
          </w:pPr>
          <w:hyperlink w:anchor="_Toc32922865" w:history="1">
            <w:r w:rsidR="004A38BE" w:rsidRPr="005C4B27">
              <w:rPr>
                <w:rStyle w:val="Hiperpovezava"/>
                <w:noProof/>
              </w:rPr>
              <w:t>8.1.</w:t>
            </w:r>
            <w:r w:rsidR="004A38BE">
              <w:rPr>
                <w:rFonts w:eastAsiaTheme="minorEastAsia" w:cstheme="minorBidi"/>
                <w:b w:val="0"/>
                <w:bCs w:val="0"/>
                <w:smallCaps w:val="0"/>
                <w:noProof/>
                <w:lang w:eastAsia="sl-SI"/>
              </w:rPr>
              <w:tab/>
            </w:r>
            <w:r w:rsidR="004A38BE" w:rsidRPr="005C4B27">
              <w:rPr>
                <w:rStyle w:val="Hiperpovezava"/>
                <w:noProof/>
              </w:rPr>
              <w:t>Razlogi za izključitev</w:t>
            </w:r>
            <w:r w:rsidR="004A38BE">
              <w:rPr>
                <w:noProof/>
                <w:webHidden/>
              </w:rPr>
              <w:tab/>
            </w:r>
            <w:r w:rsidR="004A38BE">
              <w:rPr>
                <w:noProof/>
                <w:webHidden/>
              </w:rPr>
              <w:fldChar w:fldCharType="begin"/>
            </w:r>
            <w:r w:rsidR="004A38BE">
              <w:rPr>
                <w:noProof/>
                <w:webHidden/>
              </w:rPr>
              <w:instrText xml:space="preserve"> PAGEREF _Toc32922865 \h </w:instrText>
            </w:r>
            <w:r w:rsidR="004A38BE">
              <w:rPr>
                <w:noProof/>
                <w:webHidden/>
              </w:rPr>
            </w:r>
            <w:r w:rsidR="004A38BE">
              <w:rPr>
                <w:noProof/>
                <w:webHidden/>
              </w:rPr>
              <w:fldChar w:fldCharType="separate"/>
            </w:r>
            <w:r w:rsidR="001005FA">
              <w:rPr>
                <w:noProof/>
                <w:webHidden/>
              </w:rPr>
              <w:t>16</w:t>
            </w:r>
            <w:r w:rsidR="004A38BE">
              <w:rPr>
                <w:noProof/>
                <w:webHidden/>
              </w:rPr>
              <w:fldChar w:fldCharType="end"/>
            </w:r>
          </w:hyperlink>
        </w:p>
        <w:p w14:paraId="43BB2FA8" w14:textId="77777777" w:rsidR="004A38BE" w:rsidRDefault="00212EEB">
          <w:pPr>
            <w:pStyle w:val="Kazalovsebine3"/>
            <w:tabs>
              <w:tab w:val="left" w:pos="721"/>
              <w:tab w:val="right" w:leader="dot" w:pos="9062"/>
            </w:tabs>
            <w:rPr>
              <w:rFonts w:eastAsiaTheme="minorEastAsia" w:cstheme="minorBidi"/>
              <w:smallCaps w:val="0"/>
              <w:noProof/>
              <w:lang w:eastAsia="sl-SI"/>
            </w:rPr>
          </w:pPr>
          <w:hyperlink w:anchor="_Toc32922866" w:history="1">
            <w:r w:rsidR="004A38BE" w:rsidRPr="005C4B27">
              <w:rPr>
                <w:rStyle w:val="Hiperpovezava"/>
                <w:noProof/>
              </w:rPr>
              <w:t>8.1.1.</w:t>
            </w:r>
            <w:r w:rsidR="004A38BE">
              <w:rPr>
                <w:rFonts w:eastAsiaTheme="minorEastAsia" w:cstheme="minorBidi"/>
                <w:smallCaps w:val="0"/>
                <w:noProof/>
                <w:lang w:eastAsia="sl-SI"/>
              </w:rPr>
              <w:tab/>
            </w:r>
            <w:r w:rsidR="004A38BE" w:rsidRPr="005C4B27">
              <w:rPr>
                <w:rStyle w:val="Hiperpovezava"/>
                <w:noProof/>
              </w:rPr>
              <w:t>Razlogi za izključitev</w:t>
            </w:r>
            <w:r w:rsidR="004A38BE">
              <w:rPr>
                <w:noProof/>
                <w:webHidden/>
              </w:rPr>
              <w:tab/>
            </w:r>
            <w:r w:rsidR="004A38BE">
              <w:rPr>
                <w:noProof/>
                <w:webHidden/>
              </w:rPr>
              <w:fldChar w:fldCharType="begin"/>
            </w:r>
            <w:r w:rsidR="004A38BE">
              <w:rPr>
                <w:noProof/>
                <w:webHidden/>
              </w:rPr>
              <w:instrText xml:space="preserve"> PAGEREF _Toc32922866 \h </w:instrText>
            </w:r>
            <w:r w:rsidR="004A38BE">
              <w:rPr>
                <w:noProof/>
                <w:webHidden/>
              </w:rPr>
            </w:r>
            <w:r w:rsidR="004A38BE">
              <w:rPr>
                <w:noProof/>
                <w:webHidden/>
              </w:rPr>
              <w:fldChar w:fldCharType="separate"/>
            </w:r>
            <w:r w:rsidR="001005FA">
              <w:rPr>
                <w:noProof/>
                <w:webHidden/>
              </w:rPr>
              <w:t>17</w:t>
            </w:r>
            <w:r w:rsidR="004A38BE">
              <w:rPr>
                <w:noProof/>
                <w:webHidden/>
              </w:rPr>
              <w:fldChar w:fldCharType="end"/>
            </w:r>
          </w:hyperlink>
        </w:p>
        <w:p w14:paraId="7F200EC7" w14:textId="77777777" w:rsidR="004A38BE" w:rsidRDefault="00212EEB">
          <w:pPr>
            <w:pStyle w:val="Kazalovsebine3"/>
            <w:tabs>
              <w:tab w:val="left" w:pos="721"/>
              <w:tab w:val="right" w:leader="dot" w:pos="9062"/>
            </w:tabs>
            <w:rPr>
              <w:rFonts w:eastAsiaTheme="minorEastAsia" w:cstheme="minorBidi"/>
              <w:smallCaps w:val="0"/>
              <w:noProof/>
              <w:lang w:eastAsia="sl-SI"/>
            </w:rPr>
          </w:pPr>
          <w:hyperlink w:anchor="_Toc32922867" w:history="1">
            <w:r w:rsidR="004A38BE" w:rsidRPr="005C4B27">
              <w:rPr>
                <w:rStyle w:val="Hiperpovezava"/>
                <w:noProof/>
              </w:rPr>
              <w:t>8.1.2.</w:t>
            </w:r>
            <w:r w:rsidR="004A38BE">
              <w:rPr>
                <w:rFonts w:eastAsiaTheme="minorEastAsia" w:cstheme="minorBidi"/>
                <w:smallCaps w:val="0"/>
                <w:noProof/>
                <w:lang w:eastAsia="sl-SI"/>
              </w:rPr>
              <w:tab/>
            </w:r>
            <w:r w:rsidR="004A38BE" w:rsidRPr="005C4B27">
              <w:rPr>
                <w:rStyle w:val="Hiperpovezava"/>
                <w:noProof/>
              </w:rPr>
              <w:t>Gospodarski subjekti, za katere ne smejo obstajati razlogi za izključitev</w:t>
            </w:r>
            <w:r w:rsidR="004A38BE">
              <w:rPr>
                <w:noProof/>
                <w:webHidden/>
              </w:rPr>
              <w:tab/>
            </w:r>
            <w:r w:rsidR="004A38BE">
              <w:rPr>
                <w:noProof/>
                <w:webHidden/>
              </w:rPr>
              <w:fldChar w:fldCharType="begin"/>
            </w:r>
            <w:r w:rsidR="004A38BE">
              <w:rPr>
                <w:noProof/>
                <w:webHidden/>
              </w:rPr>
              <w:instrText xml:space="preserve"> PAGEREF _Toc32922867 \h </w:instrText>
            </w:r>
            <w:r w:rsidR="004A38BE">
              <w:rPr>
                <w:noProof/>
                <w:webHidden/>
              </w:rPr>
            </w:r>
            <w:r w:rsidR="004A38BE">
              <w:rPr>
                <w:noProof/>
                <w:webHidden/>
              </w:rPr>
              <w:fldChar w:fldCharType="separate"/>
            </w:r>
            <w:r w:rsidR="001005FA">
              <w:rPr>
                <w:noProof/>
                <w:webHidden/>
              </w:rPr>
              <w:t>23</w:t>
            </w:r>
            <w:r w:rsidR="004A38BE">
              <w:rPr>
                <w:noProof/>
                <w:webHidden/>
              </w:rPr>
              <w:fldChar w:fldCharType="end"/>
            </w:r>
          </w:hyperlink>
        </w:p>
        <w:p w14:paraId="0BE3E4D4" w14:textId="77777777" w:rsidR="004A38BE" w:rsidRDefault="00212EEB">
          <w:pPr>
            <w:pStyle w:val="Kazalovsebine3"/>
            <w:tabs>
              <w:tab w:val="left" w:pos="721"/>
              <w:tab w:val="right" w:leader="dot" w:pos="9062"/>
            </w:tabs>
            <w:rPr>
              <w:rFonts w:eastAsiaTheme="minorEastAsia" w:cstheme="minorBidi"/>
              <w:smallCaps w:val="0"/>
              <w:noProof/>
              <w:lang w:eastAsia="sl-SI"/>
            </w:rPr>
          </w:pPr>
          <w:hyperlink w:anchor="_Toc32922868" w:history="1">
            <w:r w:rsidR="004A38BE" w:rsidRPr="005C4B27">
              <w:rPr>
                <w:rStyle w:val="Hiperpovezava"/>
                <w:noProof/>
              </w:rPr>
              <w:t>8.1.3.</w:t>
            </w:r>
            <w:r w:rsidR="004A38BE">
              <w:rPr>
                <w:rFonts w:eastAsiaTheme="minorEastAsia" w:cstheme="minorBidi"/>
                <w:smallCaps w:val="0"/>
                <w:noProof/>
                <w:lang w:eastAsia="sl-SI"/>
              </w:rPr>
              <w:tab/>
            </w:r>
            <w:r w:rsidR="004A38BE" w:rsidRPr="005C4B27">
              <w:rPr>
                <w:rStyle w:val="Hiperpovezava"/>
                <w:noProof/>
              </w:rPr>
              <w:t>Popravni mehanizem</w:t>
            </w:r>
            <w:r w:rsidR="004A38BE">
              <w:rPr>
                <w:noProof/>
                <w:webHidden/>
              </w:rPr>
              <w:tab/>
            </w:r>
            <w:r w:rsidR="004A38BE">
              <w:rPr>
                <w:noProof/>
                <w:webHidden/>
              </w:rPr>
              <w:fldChar w:fldCharType="begin"/>
            </w:r>
            <w:r w:rsidR="004A38BE">
              <w:rPr>
                <w:noProof/>
                <w:webHidden/>
              </w:rPr>
              <w:instrText xml:space="preserve"> PAGEREF _Toc32922868 \h </w:instrText>
            </w:r>
            <w:r w:rsidR="004A38BE">
              <w:rPr>
                <w:noProof/>
                <w:webHidden/>
              </w:rPr>
            </w:r>
            <w:r w:rsidR="004A38BE">
              <w:rPr>
                <w:noProof/>
                <w:webHidden/>
              </w:rPr>
              <w:fldChar w:fldCharType="separate"/>
            </w:r>
            <w:r w:rsidR="001005FA">
              <w:rPr>
                <w:noProof/>
                <w:webHidden/>
              </w:rPr>
              <w:t>23</w:t>
            </w:r>
            <w:r w:rsidR="004A38BE">
              <w:rPr>
                <w:noProof/>
                <w:webHidden/>
              </w:rPr>
              <w:fldChar w:fldCharType="end"/>
            </w:r>
          </w:hyperlink>
        </w:p>
        <w:p w14:paraId="40CE484C" w14:textId="77777777" w:rsidR="004A38BE" w:rsidRDefault="00212EEB">
          <w:pPr>
            <w:pStyle w:val="Kazalovsebine2"/>
            <w:tabs>
              <w:tab w:val="left" w:pos="561"/>
              <w:tab w:val="right" w:leader="dot" w:pos="9062"/>
            </w:tabs>
            <w:rPr>
              <w:rFonts w:eastAsiaTheme="minorEastAsia" w:cstheme="minorBidi"/>
              <w:b w:val="0"/>
              <w:bCs w:val="0"/>
              <w:smallCaps w:val="0"/>
              <w:noProof/>
              <w:lang w:eastAsia="sl-SI"/>
            </w:rPr>
          </w:pPr>
          <w:hyperlink w:anchor="_Toc32922869" w:history="1">
            <w:r w:rsidR="004A38BE" w:rsidRPr="005C4B27">
              <w:rPr>
                <w:rStyle w:val="Hiperpovezava"/>
                <w:noProof/>
              </w:rPr>
              <w:t>8.2.</w:t>
            </w:r>
            <w:r w:rsidR="004A38BE">
              <w:rPr>
                <w:rFonts w:eastAsiaTheme="minorEastAsia" w:cstheme="minorBidi"/>
                <w:b w:val="0"/>
                <w:bCs w:val="0"/>
                <w:smallCaps w:val="0"/>
                <w:noProof/>
                <w:lang w:eastAsia="sl-SI"/>
              </w:rPr>
              <w:tab/>
            </w:r>
            <w:r w:rsidR="004A38BE" w:rsidRPr="005C4B27">
              <w:rPr>
                <w:rStyle w:val="Hiperpovezava"/>
                <w:noProof/>
              </w:rPr>
              <w:t>Pogoji za sodelovanje</w:t>
            </w:r>
            <w:r w:rsidR="004A38BE">
              <w:rPr>
                <w:noProof/>
                <w:webHidden/>
              </w:rPr>
              <w:tab/>
            </w:r>
            <w:r w:rsidR="004A38BE">
              <w:rPr>
                <w:noProof/>
                <w:webHidden/>
              </w:rPr>
              <w:fldChar w:fldCharType="begin"/>
            </w:r>
            <w:r w:rsidR="004A38BE">
              <w:rPr>
                <w:noProof/>
                <w:webHidden/>
              </w:rPr>
              <w:instrText xml:space="preserve"> PAGEREF _Toc32922869 \h </w:instrText>
            </w:r>
            <w:r w:rsidR="004A38BE">
              <w:rPr>
                <w:noProof/>
                <w:webHidden/>
              </w:rPr>
            </w:r>
            <w:r w:rsidR="004A38BE">
              <w:rPr>
                <w:noProof/>
                <w:webHidden/>
              </w:rPr>
              <w:fldChar w:fldCharType="separate"/>
            </w:r>
            <w:r w:rsidR="001005FA">
              <w:rPr>
                <w:noProof/>
                <w:webHidden/>
              </w:rPr>
              <w:t>24</w:t>
            </w:r>
            <w:r w:rsidR="004A38BE">
              <w:rPr>
                <w:noProof/>
                <w:webHidden/>
              </w:rPr>
              <w:fldChar w:fldCharType="end"/>
            </w:r>
          </w:hyperlink>
        </w:p>
        <w:p w14:paraId="44B856B0" w14:textId="77777777" w:rsidR="004A38BE" w:rsidRDefault="00212EEB">
          <w:pPr>
            <w:pStyle w:val="Kazalovsebine3"/>
            <w:tabs>
              <w:tab w:val="left" w:pos="721"/>
              <w:tab w:val="right" w:leader="dot" w:pos="9062"/>
            </w:tabs>
            <w:rPr>
              <w:rFonts w:eastAsiaTheme="minorEastAsia" w:cstheme="minorBidi"/>
              <w:smallCaps w:val="0"/>
              <w:noProof/>
              <w:lang w:eastAsia="sl-SI"/>
            </w:rPr>
          </w:pPr>
          <w:hyperlink w:anchor="_Toc32922870" w:history="1">
            <w:r w:rsidR="004A38BE" w:rsidRPr="005C4B27">
              <w:rPr>
                <w:rStyle w:val="Hiperpovezava"/>
                <w:noProof/>
              </w:rPr>
              <w:t>8.2.1.</w:t>
            </w:r>
            <w:r w:rsidR="004A38BE">
              <w:rPr>
                <w:rFonts w:eastAsiaTheme="minorEastAsia" w:cstheme="minorBidi"/>
                <w:smallCaps w:val="0"/>
                <w:noProof/>
                <w:lang w:eastAsia="sl-SI"/>
              </w:rPr>
              <w:tab/>
            </w:r>
            <w:r w:rsidR="004A38BE" w:rsidRPr="005C4B27">
              <w:rPr>
                <w:rStyle w:val="Hiperpovezava"/>
                <w:noProof/>
              </w:rPr>
              <w:t>Gospodarski subjekti, za katere so določeni pogoji</w:t>
            </w:r>
            <w:r w:rsidR="004A38BE">
              <w:rPr>
                <w:noProof/>
                <w:webHidden/>
              </w:rPr>
              <w:tab/>
            </w:r>
            <w:r w:rsidR="004A38BE">
              <w:rPr>
                <w:noProof/>
                <w:webHidden/>
              </w:rPr>
              <w:fldChar w:fldCharType="begin"/>
            </w:r>
            <w:r w:rsidR="004A38BE">
              <w:rPr>
                <w:noProof/>
                <w:webHidden/>
              </w:rPr>
              <w:instrText xml:space="preserve"> PAGEREF _Toc32922870 \h </w:instrText>
            </w:r>
            <w:r w:rsidR="004A38BE">
              <w:rPr>
                <w:noProof/>
                <w:webHidden/>
              </w:rPr>
            </w:r>
            <w:r w:rsidR="004A38BE">
              <w:rPr>
                <w:noProof/>
                <w:webHidden/>
              </w:rPr>
              <w:fldChar w:fldCharType="separate"/>
            </w:r>
            <w:r w:rsidR="001005FA">
              <w:rPr>
                <w:noProof/>
                <w:webHidden/>
              </w:rPr>
              <w:t>24</w:t>
            </w:r>
            <w:r w:rsidR="004A38BE">
              <w:rPr>
                <w:noProof/>
                <w:webHidden/>
              </w:rPr>
              <w:fldChar w:fldCharType="end"/>
            </w:r>
          </w:hyperlink>
        </w:p>
        <w:p w14:paraId="6EE277ED" w14:textId="77777777" w:rsidR="004A38BE" w:rsidRDefault="00212EEB">
          <w:pPr>
            <w:pStyle w:val="Kazalovsebine3"/>
            <w:tabs>
              <w:tab w:val="left" w:pos="731"/>
              <w:tab w:val="right" w:leader="dot" w:pos="9062"/>
            </w:tabs>
            <w:rPr>
              <w:rFonts w:eastAsiaTheme="minorEastAsia" w:cstheme="minorBidi"/>
              <w:smallCaps w:val="0"/>
              <w:noProof/>
              <w:lang w:eastAsia="sl-SI"/>
            </w:rPr>
          </w:pPr>
          <w:hyperlink w:anchor="_Toc32922871" w:history="1">
            <w:r w:rsidR="004A38BE" w:rsidRPr="005C4B27">
              <w:rPr>
                <w:rStyle w:val="Hiperpovezava"/>
                <w:rFonts w:eastAsiaTheme="majorEastAsia" w:cstheme="majorBidi"/>
                <w:b/>
                <w:bCs/>
                <w:noProof/>
                <w:lang w:eastAsia="zh-CN"/>
              </w:rPr>
              <w:t>8.2.2.</w:t>
            </w:r>
            <w:r w:rsidR="004A38BE">
              <w:rPr>
                <w:rFonts w:eastAsiaTheme="minorEastAsia" w:cstheme="minorBidi"/>
                <w:smallCaps w:val="0"/>
                <w:noProof/>
                <w:lang w:eastAsia="sl-SI"/>
              </w:rPr>
              <w:tab/>
            </w:r>
            <w:r w:rsidR="004A38BE" w:rsidRPr="005C4B27">
              <w:rPr>
                <w:rStyle w:val="Hiperpovezava"/>
                <w:rFonts w:eastAsiaTheme="majorEastAsia" w:cstheme="majorBidi"/>
                <w:b/>
                <w:bCs/>
                <w:noProof/>
                <w:lang w:eastAsia="zh-CN"/>
              </w:rPr>
              <w:t>Ustreznost za opravljanje poklicne dejavnosti</w:t>
            </w:r>
            <w:r w:rsidR="004A38BE">
              <w:rPr>
                <w:noProof/>
                <w:webHidden/>
              </w:rPr>
              <w:tab/>
            </w:r>
            <w:r w:rsidR="004A38BE">
              <w:rPr>
                <w:noProof/>
                <w:webHidden/>
              </w:rPr>
              <w:fldChar w:fldCharType="begin"/>
            </w:r>
            <w:r w:rsidR="004A38BE">
              <w:rPr>
                <w:noProof/>
                <w:webHidden/>
              </w:rPr>
              <w:instrText xml:space="preserve"> PAGEREF _Toc32922871 \h </w:instrText>
            </w:r>
            <w:r w:rsidR="004A38BE">
              <w:rPr>
                <w:noProof/>
                <w:webHidden/>
              </w:rPr>
            </w:r>
            <w:r w:rsidR="004A38BE">
              <w:rPr>
                <w:noProof/>
                <w:webHidden/>
              </w:rPr>
              <w:fldChar w:fldCharType="separate"/>
            </w:r>
            <w:r w:rsidR="001005FA">
              <w:rPr>
                <w:noProof/>
                <w:webHidden/>
              </w:rPr>
              <w:t>25</w:t>
            </w:r>
            <w:r w:rsidR="004A38BE">
              <w:rPr>
                <w:noProof/>
                <w:webHidden/>
              </w:rPr>
              <w:fldChar w:fldCharType="end"/>
            </w:r>
          </w:hyperlink>
        </w:p>
        <w:p w14:paraId="011F9EB6" w14:textId="77777777" w:rsidR="004A38BE" w:rsidRDefault="00212EEB">
          <w:pPr>
            <w:pStyle w:val="Kazalovsebine3"/>
            <w:tabs>
              <w:tab w:val="left" w:pos="721"/>
              <w:tab w:val="right" w:leader="dot" w:pos="9062"/>
            </w:tabs>
            <w:rPr>
              <w:rFonts w:eastAsiaTheme="minorEastAsia" w:cstheme="minorBidi"/>
              <w:smallCaps w:val="0"/>
              <w:noProof/>
              <w:lang w:eastAsia="sl-SI"/>
            </w:rPr>
          </w:pPr>
          <w:hyperlink w:anchor="_Toc32922872" w:history="1">
            <w:r w:rsidR="004A38BE" w:rsidRPr="005C4B27">
              <w:rPr>
                <w:rStyle w:val="Hiperpovezava"/>
                <w:noProof/>
              </w:rPr>
              <w:t>8.2.3.</w:t>
            </w:r>
            <w:r w:rsidR="004A38BE">
              <w:rPr>
                <w:rFonts w:eastAsiaTheme="minorEastAsia" w:cstheme="minorBidi"/>
                <w:smallCaps w:val="0"/>
                <w:noProof/>
                <w:lang w:eastAsia="sl-SI"/>
              </w:rPr>
              <w:tab/>
            </w:r>
            <w:r w:rsidR="004A38BE" w:rsidRPr="005C4B27">
              <w:rPr>
                <w:rStyle w:val="Hiperpovezava"/>
                <w:noProof/>
              </w:rPr>
              <w:t>Tehnična in strokovna sposobnost</w:t>
            </w:r>
            <w:r w:rsidR="004A38BE">
              <w:rPr>
                <w:noProof/>
                <w:webHidden/>
              </w:rPr>
              <w:tab/>
            </w:r>
            <w:r w:rsidR="004A38BE">
              <w:rPr>
                <w:noProof/>
                <w:webHidden/>
              </w:rPr>
              <w:fldChar w:fldCharType="begin"/>
            </w:r>
            <w:r w:rsidR="004A38BE">
              <w:rPr>
                <w:noProof/>
                <w:webHidden/>
              </w:rPr>
              <w:instrText xml:space="preserve"> PAGEREF _Toc32922872 \h </w:instrText>
            </w:r>
            <w:r w:rsidR="004A38BE">
              <w:rPr>
                <w:noProof/>
                <w:webHidden/>
              </w:rPr>
            </w:r>
            <w:r w:rsidR="004A38BE">
              <w:rPr>
                <w:noProof/>
                <w:webHidden/>
              </w:rPr>
              <w:fldChar w:fldCharType="separate"/>
            </w:r>
            <w:r w:rsidR="001005FA">
              <w:rPr>
                <w:noProof/>
                <w:webHidden/>
              </w:rPr>
              <w:t>25</w:t>
            </w:r>
            <w:r w:rsidR="004A38BE">
              <w:rPr>
                <w:noProof/>
                <w:webHidden/>
              </w:rPr>
              <w:fldChar w:fldCharType="end"/>
            </w:r>
          </w:hyperlink>
        </w:p>
        <w:p w14:paraId="351856E7" w14:textId="77777777" w:rsidR="004A38BE" w:rsidRDefault="00212EEB">
          <w:pPr>
            <w:pStyle w:val="Kazalovsebine1"/>
            <w:rPr>
              <w:rFonts w:eastAsiaTheme="minorEastAsia" w:cstheme="minorBidi"/>
              <w:b w:val="0"/>
              <w:bCs w:val="0"/>
              <w:caps w:val="0"/>
              <w:noProof/>
              <w:u w:val="none"/>
              <w:lang w:eastAsia="sl-SI"/>
            </w:rPr>
          </w:pPr>
          <w:hyperlink w:anchor="_Toc32922873" w:history="1">
            <w:r w:rsidR="004A38BE" w:rsidRPr="005C4B27">
              <w:rPr>
                <w:rStyle w:val="Hiperpovezava"/>
                <w:noProof/>
              </w:rPr>
              <w:t>9.</w:t>
            </w:r>
            <w:r w:rsidR="004A38BE">
              <w:rPr>
                <w:rFonts w:eastAsiaTheme="minorEastAsia" w:cstheme="minorBidi"/>
                <w:b w:val="0"/>
                <w:bCs w:val="0"/>
                <w:caps w:val="0"/>
                <w:noProof/>
                <w:u w:val="none"/>
                <w:lang w:eastAsia="sl-SI"/>
              </w:rPr>
              <w:tab/>
            </w:r>
            <w:r w:rsidR="004A38BE" w:rsidRPr="005C4B27">
              <w:rPr>
                <w:rStyle w:val="Hiperpovezava"/>
                <w:noProof/>
              </w:rPr>
              <w:t>INFORMACIJE ZA UGOTAVLJANJE SPOSOBNOSTI</w:t>
            </w:r>
            <w:r w:rsidR="004A38BE">
              <w:rPr>
                <w:noProof/>
                <w:webHidden/>
              </w:rPr>
              <w:tab/>
            </w:r>
            <w:r w:rsidR="004A38BE">
              <w:rPr>
                <w:noProof/>
                <w:webHidden/>
              </w:rPr>
              <w:fldChar w:fldCharType="begin"/>
            </w:r>
            <w:r w:rsidR="004A38BE">
              <w:rPr>
                <w:noProof/>
                <w:webHidden/>
              </w:rPr>
              <w:instrText xml:space="preserve"> PAGEREF _Toc32922873 \h </w:instrText>
            </w:r>
            <w:r w:rsidR="004A38BE">
              <w:rPr>
                <w:noProof/>
                <w:webHidden/>
              </w:rPr>
            </w:r>
            <w:r w:rsidR="004A38BE">
              <w:rPr>
                <w:noProof/>
                <w:webHidden/>
              </w:rPr>
              <w:fldChar w:fldCharType="separate"/>
            </w:r>
            <w:r w:rsidR="001005FA">
              <w:rPr>
                <w:noProof/>
                <w:webHidden/>
              </w:rPr>
              <w:t>30</w:t>
            </w:r>
            <w:r w:rsidR="004A38BE">
              <w:rPr>
                <w:noProof/>
                <w:webHidden/>
              </w:rPr>
              <w:fldChar w:fldCharType="end"/>
            </w:r>
          </w:hyperlink>
        </w:p>
        <w:p w14:paraId="01CAAAE6" w14:textId="77777777" w:rsidR="004A38BE" w:rsidRDefault="00212EEB">
          <w:pPr>
            <w:pStyle w:val="Kazalovsebine2"/>
            <w:tabs>
              <w:tab w:val="left" w:pos="561"/>
              <w:tab w:val="right" w:leader="dot" w:pos="9062"/>
            </w:tabs>
            <w:rPr>
              <w:rFonts w:eastAsiaTheme="minorEastAsia" w:cstheme="minorBidi"/>
              <w:b w:val="0"/>
              <w:bCs w:val="0"/>
              <w:smallCaps w:val="0"/>
              <w:noProof/>
              <w:lang w:eastAsia="sl-SI"/>
            </w:rPr>
          </w:pPr>
          <w:hyperlink w:anchor="_Toc32922874" w:history="1">
            <w:r w:rsidR="004A38BE" w:rsidRPr="005C4B27">
              <w:rPr>
                <w:rStyle w:val="Hiperpovezava"/>
                <w:noProof/>
              </w:rPr>
              <w:t>9.1.</w:t>
            </w:r>
            <w:r w:rsidR="004A38BE">
              <w:rPr>
                <w:rFonts w:eastAsiaTheme="minorEastAsia" w:cstheme="minorBidi"/>
                <w:b w:val="0"/>
                <w:bCs w:val="0"/>
                <w:smallCaps w:val="0"/>
                <w:noProof/>
                <w:lang w:eastAsia="sl-SI"/>
              </w:rPr>
              <w:tab/>
            </w:r>
            <w:r w:rsidR="004A38BE" w:rsidRPr="005C4B27">
              <w:rPr>
                <w:rStyle w:val="Hiperpovezava"/>
                <w:noProof/>
              </w:rPr>
              <w:t>Informacija o ESPD</w:t>
            </w:r>
            <w:r w:rsidR="004A38BE">
              <w:rPr>
                <w:noProof/>
                <w:webHidden/>
              </w:rPr>
              <w:tab/>
            </w:r>
            <w:r w:rsidR="004A38BE">
              <w:rPr>
                <w:noProof/>
                <w:webHidden/>
              </w:rPr>
              <w:fldChar w:fldCharType="begin"/>
            </w:r>
            <w:r w:rsidR="004A38BE">
              <w:rPr>
                <w:noProof/>
                <w:webHidden/>
              </w:rPr>
              <w:instrText xml:space="preserve"> PAGEREF _Toc32922874 \h </w:instrText>
            </w:r>
            <w:r w:rsidR="004A38BE">
              <w:rPr>
                <w:noProof/>
                <w:webHidden/>
              </w:rPr>
            </w:r>
            <w:r w:rsidR="004A38BE">
              <w:rPr>
                <w:noProof/>
                <w:webHidden/>
              </w:rPr>
              <w:fldChar w:fldCharType="separate"/>
            </w:r>
            <w:r w:rsidR="001005FA">
              <w:rPr>
                <w:noProof/>
                <w:webHidden/>
              </w:rPr>
              <w:t>30</w:t>
            </w:r>
            <w:r w:rsidR="004A38BE">
              <w:rPr>
                <w:noProof/>
                <w:webHidden/>
              </w:rPr>
              <w:fldChar w:fldCharType="end"/>
            </w:r>
          </w:hyperlink>
        </w:p>
        <w:p w14:paraId="570AE367" w14:textId="77777777" w:rsidR="004A38BE" w:rsidRDefault="00212EEB">
          <w:pPr>
            <w:pStyle w:val="Kazalovsebine2"/>
            <w:tabs>
              <w:tab w:val="left" w:pos="561"/>
              <w:tab w:val="right" w:leader="dot" w:pos="9062"/>
            </w:tabs>
            <w:rPr>
              <w:rFonts w:eastAsiaTheme="minorEastAsia" w:cstheme="minorBidi"/>
              <w:b w:val="0"/>
              <w:bCs w:val="0"/>
              <w:smallCaps w:val="0"/>
              <w:noProof/>
              <w:lang w:eastAsia="sl-SI"/>
            </w:rPr>
          </w:pPr>
          <w:hyperlink w:anchor="_Toc32922875" w:history="1">
            <w:r w:rsidR="004A38BE" w:rsidRPr="005C4B27">
              <w:rPr>
                <w:rStyle w:val="Hiperpovezava"/>
                <w:noProof/>
              </w:rPr>
              <w:t>9.2.</w:t>
            </w:r>
            <w:r w:rsidR="004A38BE">
              <w:rPr>
                <w:rFonts w:eastAsiaTheme="minorEastAsia" w:cstheme="minorBidi"/>
                <w:b w:val="0"/>
                <w:bCs w:val="0"/>
                <w:smallCaps w:val="0"/>
                <w:noProof/>
                <w:lang w:eastAsia="sl-SI"/>
              </w:rPr>
              <w:tab/>
            </w:r>
            <w:r w:rsidR="004A38BE" w:rsidRPr="005C4B27">
              <w:rPr>
                <w:rStyle w:val="Hiperpovezava"/>
                <w:noProof/>
              </w:rPr>
              <w:t>Preverjanje uradno dostopnih podatkov</w:t>
            </w:r>
            <w:r w:rsidR="004A38BE">
              <w:rPr>
                <w:noProof/>
                <w:webHidden/>
              </w:rPr>
              <w:tab/>
            </w:r>
            <w:r w:rsidR="004A38BE">
              <w:rPr>
                <w:noProof/>
                <w:webHidden/>
              </w:rPr>
              <w:fldChar w:fldCharType="begin"/>
            </w:r>
            <w:r w:rsidR="004A38BE">
              <w:rPr>
                <w:noProof/>
                <w:webHidden/>
              </w:rPr>
              <w:instrText xml:space="preserve"> PAGEREF _Toc32922875 \h </w:instrText>
            </w:r>
            <w:r w:rsidR="004A38BE">
              <w:rPr>
                <w:noProof/>
                <w:webHidden/>
              </w:rPr>
            </w:r>
            <w:r w:rsidR="004A38BE">
              <w:rPr>
                <w:noProof/>
                <w:webHidden/>
              </w:rPr>
              <w:fldChar w:fldCharType="separate"/>
            </w:r>
            <w:r w:rsidR="001005FA">
              <w:rPr>
                <w:noProof/>
                <w:webHidden/>
              </w:rPr>
              <w:t>32</w:t>
            </w:r>
            <w:r w:rsidR="004A38BE">
              <w:rPr>
                <w:noProof/>
                <w:webHidden/>
              </w:rPr>
              <w:fldChar w:fldCharType="end"/>
            </w:r>
          </w:hyperlink>
        </w:p>
        <w:p w14:paraId="57C2BE33" w14:textId="77777777" w:rsidR="004A38BE" w:rsidRDefault="00212EEB">
          <w:pPr>
            <w:pStyle w:val="Kazalovsebine2"/>
            <w:tabs>
              <w:tab w:val="left" w:pos="561"/>
              <w:tab w:val="right" w:leader="dot" w:pos="9062"/>
            </w:tabs>
            <w:rPr>
              <w:rFonts w:eastAsiaTheme="minorEastAsia" w:cstheme="minorBidi"/>
              <w:b w:val="0"/>
              <w:bCs w:val="0"/>
              <w:smallCaps w:val="0"/>
              <w:noProof/>
              <w:lang w:eastAsia="sl-SI"/>
            </w:rPr>
          </w:pPr>
          <w:hyperlink w:anchor="_Toc32922876" w:history="1">
            <w:r w:rsidR="004A38BE" w:rsidRPr="005C4B27">
              <w:rPr>
                <w:rStyle w:val="Hiperpovezava"/>
                <w:noProof/>
              </w:rPr>
              <w:t>9.3.</w:t>
            </w:r>
            <w:r w:rsidR="004A38BE">
              <w:rPr>
                <w:rFonts w:eastAsiaTheme="minorEastAsia" w:cstheme="minorBidi"/>
                <w:b w:val="0"/>
                <w:bCs w:val="0"/>
                <w:smallCaps w:val="0"/>
                <w:noProof/>
                <w:lang w:eastAsia="sl-SI"/>
              </w:rPr>
              <w:tab/>
            </w:r>
            <w:r w:rsidR="004A38BE" w:rsidRPr="005C4B27">
              <w:rPr>
                <w:rStyle w:val="Hiperpovezava"/>
                <w:noProof/>
              </w:rPr>
              <w:t>Preverjanje podatkov, ki niso uradno dostopni</w:t>
            </w:r>
            <w:r w:rsidR="004A38BE">
              <w:rPr>
                <w:noProof/>
                <w:webHidden/>
              </w:rPr>
              <w:tab/>
            </w:r>
            <w:r w:rsidR="004A38BE">
              <w:rPr>
                <w:noProof/>
                <w:webHidden/>
              </w:rPr>
              <w:fldChar w:fldCharType="begin"/>
            </w:r>
            <w:r w:rsidR="004A38BE">
              <w:rPr>
                <w:noProof/>
                <w:webHidden/>
              </w:rPr>
              <w:instrText xml:space="preserve"> PAGEREF _Toc32922876 \h </w:instrText>
            </w:r>
            <w:r w:rsidR="004A38BE">
              <w:rPr>
                <w:noProof/>
                <w:webHidden/>
              </w:rPr>
            </w:r>
            <w:r w:rsidR="004A38BE">
              <w:rPr>
                <w:noProof/>
                <w:webHidden/>
              </w:rPr>
              <w:fldChar w:fldCharType="separate"/>
            </w:r>
            <w:r w:rsidR="001005FA">
              <w:rPr>
                <w:noProof/>
                <w:webHidden/>
              </w:rPr>
              <w:t>32</w:t>
            </w:r>
            <w:r w:rsidR="004A38BE">
              <w:rPr>
                <w:noProof/>
                <w:webHidden/>
              </w:rPr>
              <w:fldChar w:fldCharType="end"/>
            </w:r>
          </w:hyperlink>
        </w:p>
        <w:p w14:paraId="6507802B" w14:textId="77777777" w:rsidR="004A38BE" w:rsidRDefault="00212EEB">
          <w:pPr>
            <w:pStyle w:val="Kazalovsebine2"/>
            <w:tabs>
              <w:tab w:val="left" w:pos="561"/>
              <w:tab w:val="right" w:leader="dot" w:pos="9062"/>
            </w:tabs>
            <w:rPr>
              <w:rFonts w:eastAsiaTheme="minorEastAsia" w:cstheme="minorBidi"/>
              <w:b w:val="0"/>
              <w:bCs w:val="0"/>
              <w:smallCaps w:val="0"/>
              <w:noProof/>
              <w:lang w:eastAsia="sl-SI"/>
            </w:rPr>
          </w:pPr>
          <w:hyperlink w:anchor="_Toc32922877" w:history="1">
            <w:r w:rsidR="004A38BE" w:rsidRPr="005C4B27">
              <w:rPr>
                <w:rStyle w:val="Hiperpovezava"/>
                <w:noProof/>
              </w:rPr>
              <w:t>9.4.</w:t>
            </w:r>
            <w:r w:rsidR="004A38BE">
              <w:rPr>
                <w:rFonts w:eastAsiaTheme="minorEastAsia" w:cstheme="minorBidi"/>
                <w:b w:val="0"/>
                <w:bCs w:val="0"/>
                <w:smallCaps w:val="0"/>
                <w:noProof/>
                <w:lang w:eastAsia="sl-SI"/>
              </w:rPr>
              <w:tab/>
            </w:r>
            <w:r w:rsidR="004A38BE" w:rsidRPr="005C4B27">
              <w:rPr>
                <w:rStyle w:val="Hiperpovezava"/>
                <w:noProof/>
              </w:rPr>
              <w:t>Pridobivanje podatkov na druge načine</w:t>
            </w:r>
            <w:r w:rsidR="004A38BE">
              <w:rPr>
                <w:noProof/>
                <w:webHidden/>
              </w:rPr>
              <w:tab/>
            </w:r>
            <w:r w:rsidR="004A38BE">
              <w:rPr>
                <w:noProof/>
                <w:webHidden/>
              </w:rPr>
              <w:fldChar w:fldCharType="begin"/>
            </w:r>
            <w:r w:rsidR="004A38BE">
              <w:rPr>
                <w:noProof/>
                <w:webHidden/>
              </w:rPr>
              <w:instrText xml:space="preserve"> PAGEREF _Toc32922877 \h </w:instrText>
            </w:r>
            <w:r w:rsidR="004A38BE">
              <w:rPr>
                <w:noProof/>
                <w:webHidden/>
              </w:rPr>
            </w:r>
            <w:r w:rsidR="004A38BE">
              <w:rPr>
                <w:noProof/>
                <w:webHidden/>
              </w:rPr>
              <w:fldChar w:fldCharType="separate"/>
            </w:r>
            <w:r w:rsidR="001005FA">
              <w:rPr>
                <w:noProof/>
                <w:webHidden/>
              </w:rPr>
              <w:t>32</w:t>
            </w:r>
            <w:r w:rsidR="004A38BE">
              <w:rPr>
                <w:noProof/>
                <w:webHidden/>
              </w:rPr>
              <w:fldChar w:fldCharType="end"/>
            </w:r>
          </w:hyperlink>
        </w:p>
        <w:p w14:paraId="6BCCE30F" w14:textId="77777777" w:rsidR="004A38BE" w:rsidRDefault="00212EEB">
          <w:pPr>
            <w:pStyle w:val="Kazalovsebine2"/>
            <w:tabs>
              <w:tab w:val="left" w:pos="561"/>
              <w:tab w:val="right" w:leader="dot" w:pos="9062"/>
            </w:tabs>
            <w:rPr>
              <w:rFonts w:eastAsiaTheme="minorEastAsia" w:cstheme="minorBidi"/>
              <w:b w:val="0"/>
              <w:bCs w:val="0"/>
              <w:smallCaps w:val="0"/>
              <w:noProof/>
              <w:lang w:eastAsia="sl-SI"/>
            </w:rPr>
          </w:pPr>
          <w:hyperlink w:anchor="_Toc32922878" w:history="1">
            <w:r w:rsidR="004A38BE" w:rsidRPr="005C4B27">
              <w:rPr>
                <w:rStyle w:val="Hiperpovezava"/>
                <w:noProof/>
              </w:rPr>
              <w:t>9.5.</w:t>
            </w:r>
            <w:r w:rsidR="004A38BE">
              <w:rPr>
                <w:rFonts w:eastAsiaTheme="minorEastAsia" w:cstheme="minorBidi"/>
                <w:b w:val="0"/>
                <w:bCs w:val="0"/>
                <w:smallCaps w:val="0"/>
                <w:noProof/>
                <w:lang w:eastAsia="sl-SI"/>
              </w:rPr>
              <w:tab/>
            </w:r>
            <w:r w:rsidR="004A38BE" w:rsidRPr="005C4B27">
              <w:rPr>
                <w:rStyle w:val="Hiperpovezava"/>
                <w:noProof/>
              </w:rPr>
              <w:t>Pojasnila, dopolnitve in popravki ponudb</w:t>
            </w:r>
            <w:r w:rsidR="004A38BE">
              <w:rPr>
                <w:noProof/>
                <w:webHidden/>
              </w:rPr>
              <w:tab/>
            </w:r>
            <w:r w:rsidR="004A38BE">
              <w:rPr>
                <w:noProof/>
                <w:webHidden/>
              </w:rPr>
              <w:fldChar w:fldCharType="begin"/>
            </w:r>
            <w:r w:rsidR="004A38BE">
              <w:rPr>
                <w:noProof/>
                <w:webHidden/>
              </w:rPr>
              <w:instrText xml:space="preserve"> PAGEREF _Toc32922878 \h </w:instrText>
            </w:r>
            <w:r w:rsidR="004A38BE">
              <w:rPr>
                <w:noProof/>
                <w:webHidden/>
              </w:rPr>
            </w:r>
            <w:r w:rsidR="004A38BE">
              <w:rPr>
                <w:noProof/>
                <w:webHidden/>
              </w:rPr>
              <w:fldChar w:fldCharType="separate"/>
            </w:r>
            <w:r w:rsidR="001005FA">
              <w:rPr>
                <w:noProof/>
                <w:webHidden/>
              </w:rPr>
              <w:t>32</w:t>
            </w:r>
            <w:r w:rsidR="004A38BE">
              <w:rPr>
                <w:noProof/>
                <w:webHidden/>
              </w:rPr>
              <w:fldChar w:fldCharType="end"/>
            </w:r>
          </w:hyperlink>
        </w:p>
        <w:p w14:paraId="2E2FB6CE" w14:textId="77777777" w:rsidR="004A38BE" w:rsidRDefault="00212EEB">
          <w:pPr>
            <w:pStyle w:val="Kazalovsebine1"/>
            <w:rPr>
              <w:rFonts w:eastAsiaTheme="minorEastAsia" w:cstheme="minorBidi"/>
              <w:b w:val="0"/>
              <w:bCs w:val="0"/>
              <w:caps w:val="0"/>
              <w:noProof/>
              <w:u w:val="none"/>
              <w:lang w:eastAsia="sl-SI"/>
            </w:rPr>
          </w:pPr>
          <w:hyperlink w:anchor="_Toc32922879" w:history="1">
            <w:r w:rsidR="004A38BE" w:rsidRPr="005C4B27">
              <w:rPr>
                <w:rStyle w:val="Hiperpovezava"/>
                <w:noProof/>
              </w:rPr>
              <w:t>10.</w:t>
            </w:r>
            <w:r w:rsidR="004A38BE">
              <w:rPr>
                <w:rFonts w:eastAsiaTheme="minorEastAsia" w:cstheme="minorBidi"/>
                <w:b w:val="0"/>
                <w:bCs w:val="0"/>
                <w:caps w:val="0"/>
                <w:noProof/>
                <w:u w:val="none"/>
                <w:lang w:eastAsia="sl-SI"/>
              </w:rPr>
              <w:tab/>
            </w:r>
            <w:r w:rsidR="004A38BE" w:rsidRPr="005C4B27">
              <w:rPr>
                <w:rStyle w:val="Hiperpovezava"/>
                <w:noProof/>
              </w:rPr>
              <w:t>MERILA</w:t>
            </w:r>
            <w:r w:rsidR="004A38BE">
              <w:rPr>
                <w:noProof/>
                <w:webHidden/>
              </w:rPr>
              <w:tab/>
            </w:r>
            <w:r w:rsidR="004A38BE">
              <w:rPr>
                <w:noProof/>
                <w:webHidden/>
              </w:rPr>
              <w:fldChar w:fldCharType="begin"/>
            </w:r>
            <w:r w:rsidR="004A38BE">
              <w:rPr>
                <w:noProof/>
                <w:webHidden/>
              </w:rPr>
              <w:instrText xml:space="preserve"> PAGEREF _Toc32922879 \h </w:instrText>
            </w:r>
            <w:r w:rsidR="004A38BE">
              <w:rPr>
                <w:noProof/>
                <w:webHidden/>
              </w:rPr>
            </w:r>
            <w:r w:rsidR="004A38BE">
              <w:rPr>
                <w:noProof/>
                <w:webHidden/>
              </w:rPr>
              <w:fldChar w:fldCharType="separate"/>
            </w:r>
            <w:r w:rsidR="001005FA">
              <w:rPr>
                <w:noProof/>
                <w:webHidden/>
              </w:rPr>
              <w:t>33</w:t>
            </w:r>
            <w:r w:rsidR="004A38BE">
              <w:rPr>
                <w:noProof/>
                <w:webHidden/>
              </w:rPr>
              <w:fldChar w:fldCharType="end"/>
            </w:r>
          </w:hyperlink>
        </w:p>
        <w:p w14:paraId="7784B627" w14:textId="77777777" w:rsidR="004A38BE" w:rsidRDefault="00212EEB">
          <w:pPr>
            <w:pStyle w:val="Kazalovsebine2"/>
            <w:tabs>
              <w:tab w:val="left" w:pos="672"/>
              <w:tab w:val="right" w:leader="dot" w:pos="9062"/>
            </w:tabs>
            <w:rPr>
              <w:rFonts w:eastAsiaTheme="minorEastAsia" w:cstheme="minorBidi"/>
              <w:b w:val="0"/>
              <w:bCs w:val="0"/>
              <w:smallCaps w:val="0"/>
              <w:noProof/>
              <w:lang w:eastAsia="sl-SI"/>
            </w:rPr>
          </w:pPr>
          <w:hyperlink w:anchor="_Toc32922880" w:history="1">
            <w:r w:rsidR="004A38BE" w:rsidRPr="005C4B27">
              <w:rPr>
                <w:rStyle w:val="Hiperpovezava"/>
                <w:noProof/>
              </w:rPr>
              <w:t>10.1.</w:t>
            </w:r>
            <w:r w:rsidR="004A38BE">
              <w:rPr>
                <w:rFonts w:eastAsiaTheme="minorEastAsia" w:cstheme="minorBidi"/>
                <w:b w:val="0"/>
                <w:bCs w:val="0"/>
                <w:smallCaps w:val="0"/>
                <w:noProof/>
                <w:lang w:eastAsia="sl-SI"/>
              </w:rPr>
              <w:tab/>
            </w:r>
            <w:r w:rsidR="004A38BE" w:rsidRPr="005C4B27">
              <w:rPr>
                <w:rStyle w:val="Hiperpovezava"/>
                <w:noProof/>
              </w:rPr>
              <w:t>Določitev meril</w:t>
            </w:r>
            <w:r w:rsidR="004A38BE">
              <w:rPr>
                <w:noProof/>
                <w:webHidden/>
              </w:rPr>
              <w:tab/>
            </w:r>
            <w:r w:rsidR="004A38BE">
              <w:rPr>
                <w:noProof/>
                <w:webHidden/>
              </w:rPr>
              <w:fldChar w:fldCharType="begin"/>
            </w:r>
            <w:r w:rsidR="004A38BE">
              <w:rPr>
                <w:noProof/>
                <w:webHidden/>
              </w:rPr>
              <w:instrText xml:space="preserve"> PAGEREF _Toc32922880 \h </w:instrText>
            </w:r>
            <w:r w:rsidR="004A38BE">
              <w:rPr>
                <w:noProof/>
                <w:webHidden/>
              </w:rPr>
            </w:r>
            <w:r w:rsidR="004A38BE">
              <w:rPr>
                <w:noProof/>
                <w:webHidden/>
              </w:rPr>
              <w:fldChar w:fldCharType="separate"/>
            </w:r>
            <w:r w:rsidR="001005FA">
              <w:rPr>
                <w:noProof/>
                <w:webHidden/>
              </w:rPr>
              <w:t>33</w:t>
            </w:r>
            <w:r w:rsidR="004A38BE">
              <w:rPr>
                <w:noProof/>
                <w:webHidden/>
              </w:rPr>
              <w:fldChar w:fldCharType="end"/>
            </w:r>
          </w:hyperlink>
        </w:p>
        <w:p w14:paraId="394CF4A6" w14:textId="77777777" w:rsidR="004A38BE" w:rsidRDefault="00212EEB">
          <w:pPr>
            <w:pStyle w:val="Kazalovsebine2"/>
            <w:tabs>
              <w:tab w:val="left" w:pos="672"/>
              <w:tab w:val="right" w:leader="dot" w:pos="9062"/>
            </w:tabs>
            <w:rPr>
              <w:rFonts w:eastAsiaTheme="minorEastAsia" w:cstheme="minorBidi"/>
              <w:b w:val="0"/>
              <w:bCs w:val="0"/>
              <w:smallCaps w:val="0"/>
              <w:noProof/>
              <w:lang w:eastAsia="sl-SI"/>
            </w:rPr>
          </w:pPr>
          <w:hyperlink w:anchor="_Toc32922881" w:history="1">
            <w:r w:rsidR="004A38BE" w:rsidRPr="005C4B27">
              <w:rPr>
                <w:rStyle w:val="Hiperpovezava"/>
                <w:noProof/>
              </w:rPr>
              <w:t>10.1.</w:t>
            </w:r>
            <w:r w:rsidR="004A38BE">
              <w:rPr>
                <w:rFonts w:eastAsiaTheme="minorEastAsia" w:cstheme="minorBidi"/>
                <w:b w:val="0"/>
                <w:bCs w:val="0"/>
                <w:smallCaps w:val="0"/>
                <w:noProof/>
                <w:lang w:eastAsia="sl-SI"/>
              </w:rPr>
              <w:tab/>
            </w:r>
            <w:r w:rsidR="004A38BE" w:rsidRPr="005C4B27">
              <w:rPr>
                <w:rStyle w:val="Hiperpovezava"/>
                <w:noProof/>
              </w:rPr>
              <w:t>Kriteriji za izračun števila točk za posamezna merila za razvrstitev ponudb</w:t>
            </w:r>
            <w:r w:rsidR="004A38BE">
              <w:rPr>
                <w:noProof/>
                <w:webHidden/>
              </w:rPr>
              <w:tab/>
            </w:r>
            <w:r w:rsidR="004A38BE">
              <w:rPr>
                <w:noProof/>
                <w:webHidden/>
              </w:rPr>
              <w:fldChar w:fldCharType="begin"/>
            </w:r>
            <w:r w:rsidR="004A38BE">
              <w:rPr>
                <w:noProof/>
                <w:webHidden/>
              </w:rPr>
              <w:instrText xml:space="preserve"> PAGEREF _Toc32922881 \h </w:instrText>
            </w:r>
            <w:r w:rsidR="004A38BE">
              <w:rPr>
                <w:noProof/>
                <w:webHidden/>
              </w:rPr>
            </w:r>
            <w:r w:rsidR="004A38BE">
              <w:rPr>
                <w:noProof/>
                <w:webHidden/>
              </w:rPr>
              <w:fldChar w:fldCharType="separate"/>
            </w:r>
            <w:r w:rsidR="001005FA">
              <w:rPr>
                <w:noProof/>
                <w:webHidden/>
              </w:rPr>
              <w:t>33</w:t>
            </w:r>
            <w:r w:rsidR="004A38BE">
              <w:rPr>
                <w:noProof/>
                <w:webHidden/>
              </w:rPr>
              <w:fldChar w:fldCharType="end"/>
            </w:r>
          </w:hyperlink>
        </w:p>
        <w:p w14:paraId="58524F28" w14:textId="77777777" w:rsidR="004A38BE" w:rsidRDefault="00212EEB">
          <w:pPr>
            <w:pStyle w:val="Kazalovsebine1"/>
            <w:rPr>
              <w:rFonts w:eastAsiaTheme="minorEastAsia" w:cstheme="minorBidi"/>
              <w:b w:val="0"/>
              <w:bCs w:val="0"/>
              <w:caps w:val="0"/>
              <w:noProof/>
              <w:u w:val="none"/>
              <w:lang w:eastAsia="sl-SI"/>
            </w:rPr>
          </w:pPr>
          <w:hyperlink w:anchor="_Toc32922882" w:history="1">
            <w:r w:rsidR="004A38BE" w:rsidRPr="005C4B27">
              <w:rPr>
                <w:rStyle w:val="Hiperpovezava"/>
                <w:noProof/>
              </w:rPr>
              <w:t>11.</w:t>
            </w:r>
            <w:r w:rsidR="004A38BE">
              <w:rPr>
                <w:rFonts w:eastAsiaTheme="minorEastAsia" w:cstheme="minorBidi"/>
                <w:b w:val="0"/>
                <w:bCs w:val="0"/>
                <w:caps w:val="0"/>
                <w:noProof/>
                <w:u w:val="none"/>
                <w:lang w:eastAsia="sl-SI"/>
              </w:rPr>
              <w:tab/>
            </w:r>
            <w:r w:rsidR="004A38BE" w:rsidRPr="005C4B27">
              <w:rPr>
                <w:rStyle w:val="Hiperpovezava"/>
                <w:noProof/>
              </w:rPr>
              <w:t>PONUDBA</w:t>
            </w:r>
            <w:r w:rsidR="004A38BE">
              <w:rPr>
                <w:noProof/>
                <w:webHidden/>
              </w:rPr>
              <w:tab/>
            </w:r>
            <w:r w:rsidR="004A38BE">
              <w:rPr>
                <w:noProof/>
                <w:webHidden/>
              </w:rPr>
              <w:fldChar w:fldCharType="begin"/>
            </w:r>
            <w:r w:rsidR="004A38BE">
              <w:rPr>
                <w:noProof/>
                <w:webHidden/>
              </w:rPr>
              <w:instrText xml:space="preserve"> PAGEREF _Toc32922882 \h </w:instrText>
            </w:r>
            <w:r w:rsidR="004A38BE">
              <w:rPr>
                <w:noProof/>
                <w:webHidden/>
              </w:rPr>
            </w:r>
            <w:r w:rsidR="004A38BE">
              <w:rPr>
                <w:noProof/>
                <w:webHidden/>
              </w:rPr>
              <w:fldChar w:fldCharType="separate"/>
            </w:r>
            <w:r w:rsidR="001005FA">
              <w:rPr>
                <w:noProof/>
                <w:webHidden/>
              </w:rPr>
              <w:t>36</w:t>
            </w:r>
            <w:r w:rsidR="004A38BE">
              <w:rPr>
                <w:noProof/>
                <w:webHidden/>
              </w:rPr>
              <w:fldChar w:fldCharType="end"/>
            </w:r>
          </w:hyperlink>
        </w:p>
        <w:p w14:paraId="68B39CFA" w14:textId="77777777" w:rsidR="004A38BE" w:rsidRDefault="00212EEB">
          <w:pPr>
            <w:pStyle w:val="Kazalovsebine2"/>
            <w:tabs>
              <w:tab w:val="left" w:pos="672"/>
              <w:tab w:val="right" w:leader="dot" w:pos="9062"/>
            </w:tabs>
            <w:rPr>
              <w:rFonts w:eastAsiaTheme="minorEastAsia" w:cstheme="minorBidi"/>
              <w:b w:val="0"/>
              <w:bCs w:val="0"/>
              <w:smallCaps w:val="0"/>
              <w:noProof/>
              <w:lang w:eastAsia="sl-SI"/>
            </w:rPr>
          </w:pPr>
          <w:hyperlink w:anchor="_Toc32922883" w:history="1">
            <w:r w:rsidR="004A38BE" w:rsidRPr="005C4B27">
              <w:rPr>
                <w:rStyle w:val="Hiperpovezava"/>
                <w:noProof/>
              </w:rPr>
              <w:t>11.1.</w:t>
            </w:r>
            <w:r w:rsidR="004A38BE">
              <w:rPr>
                <w:rFonts w:eastAsiaTheme="minorEastAsia" w:cstheme="minorBidi"/>
                <w:b w:val="0"/>
                <w:bCs w:val="0"/>
                <w:smallCaps w:val="0"/>
                <w:noProof/>
                <w:lang w:eastAsia="sl-SI"/>
              </w:rPr>
              <w:tab/>
            </w:r>
            <w:r w:rsidR="004A38BE" w:rsidRPr="005C4B27">
              <w:rPr>
                <w:rStyle w:val="Hiperpovezava"/>
                <w:noProof/>
              </w:rPr>
              <w:t>Oblika ponudbe</w:t>
            </w:r>
            <w:r w:rsidR="004A38BE">
              <w:rPr>
                <w:noProof/>
                <w:webHidden/>
              </w:rPr>
              <w:tab/>
            </w:r>
            <w:r w:rsidR="004A38BE">
              <w:rPr>
                <w:noProof/>
                <w:webHidden/>
              </w:rPr>
              <w:fldChar w:fldCharType="begin"/>
            </w:r>
            <w:r w:rsidR="004A38BE">
              <w:rPr>
                <w:noProof/>
                <w:webHidden/>
              </w:rPr>
              <w:instrText xml:space="preserve"> PAGEREF _Toc32922883 \h </w:instrText>
            </w:r>
            <w:r w:rsidR="004A38BE">
              <w:rPr>
                <w:noProof/>
                <w:webHidden/>
              </w:rPr>
            </w:r>
            <w:r w:rsidR="004A38BE">
              <w:rPr>
                <w:noProof/>
                <w:webHidden/>
              </w:rPr>
              <w:fldChar w:fldCharType="separate"/>
            </w:r>
            <w:r w:rsidR="001005FA">
              <w:rPr>
                <w:noProof/>
                <w:webHidden/>
              </w:rPr>
              <w:t>36</w:t>
            </w:r>
            <w:r w:rsidR="004A38BE">
              <w:rPr>
                <w:noProof/>
                <w:webHidden/>
              </w:rPr>
              <w:fldChar w:fldCharType="end"/>
            </w:r>
          </w:hyperlink>
        </w:p>
        <w:p w14:paraId="4D9A0ECB" w14:textId="77777777" w:rsidR="004A38BE" w:rsidRDefault="00212EEB">
          <w:pPr>
            <w:pStyle w:val="Kazalovsebine2"/>
            <w:tabs>
              <w:tab w:val="left" w:pos="672"/>
              <w:tab w:val="right" w:leader="dot" w:pos="9062"/>
            </w:tabs>
            <w:rPr>
              <w:rFonts w:eastAsiaTheme="minorEastAsia" w:cstheme="minorBidi"/>
              <w:b w:val="0"/>
              <w:bCs w:val="0"/>
              <w:smallCaps w:val="0"/>
              <w:noProof/>
              <w:lang w:eastAsia="sl-SI"/>
            </w:rPr>
          </w:pPr>
          <w:hyperlink w:anchor="_Toc32922884" w:history="1">
            <w:r w:rsidR="004A38BE" w:rsidRPr="005C4B27">
              <w:rPr>
                <w:rStyle w:val="Hiperpovezava"/>
                <w:rFonts w:eastAsia="Calibri"/>
                <w:noProof/>
              </w:rPr>
              <w:t>11.2.</w:t>
            </w:r>
            <w:r w:rsidR="004A38BE">
              <w:rPr>
                <w:rFonts w:eastAsiaTheme="minorEastAsia" w:cstheme="minorBidi"/>
                <w:b w:val="0"/>
                <w:bCs w:val="0"/>
                <w:smallCaps w:val="0"/>
                <w:noProof/>
                <w:lang w:eastAsia="sl-SI"/>
              </w:rPr>
              <w:tab/>
            </w:r>
            <w:r w:rsidR="004A38BE" w:rsidRPr="005C4B27">
              <w:rPr>
                <w:rStyle w:val="Hiperpovezava"/>
                <w:rFonts w:eastAsia="Calibri"/>
                <w:noProof/>
              </w:rPr>
              <w:t>Veljavnost ponudbe</w:t>
            </w:r>
            <w:r w:rsidR="004A38BE">
              <w:rPr>
                <w:noProof/>
                <w:webHidden/>
              </w:rPr>
              <w:tab/>
            </w:r>
            <w:r w:rsidR="004A38BE">
              <w:rPr>
                <w:noProof/>
                <w:webHidden/>
              </w:rPr>
              <w:fldChar w:fldCharType="begin"/>
            </w:r>
            <w:r w:rsidR="004A38BE">
              <w:rPr>
                <w:noProof/>
                <w:webHidden/>
              </w:rPr>
              <w:instrText xml:space="preserve"> PAGEREF _Toc32922884 \h </w:instrText>
            </w:r>
            <w:r w:rsidR="004A38BE">
              <w:rPr>
                <w:noProof/>
                <w:webHidden/>
              </w:rPr>
            </w:r>
            <w:r w:rsidR="004A38BE">
              <w:rPr>
                <w:noProof/>
                <w:webHidden/>
              </w:rPr>
              <w:fldChar w:fldCharType="separate"/>
            </w:r>
            <w:r w:rsidR="001005FA">
              <w:rPr>
                <w:noProof/>
                <w:webHidden/>
              </w:rPr>
              <w:t>37</w:t>
            </w:r>
            <w:r w:rsidR="004A38BE">
              <w:rPr>
                <w:noProof/>
                <w:webHidden/>
              </w:rPr>
              <w:fldChar w:fldCharType="end"/>
            </w:r>
          </w:hyperlink>
        </w:p>
        <w:p w14:paraId="2A3651C5" w14:textId="77777777" w:rsidR="004A38BE" w:rsidRDefault="00212EEB">
          <w:pPr>
            <w:pStyle w:val="Kazalovsebine2"/>
            <w:tabs>
              <w:tab w:val="left" w:pos="672"/>
              <w:tab w:val="right" w:leader="dot" w:pos="9062"/>
            </w:tabs>
            <w:rPr>
              <w:rFonts w:eastAsiaTheme="minorEastAsia" w:cstheme="minorBidi"/>
              <w:b w:val="0"/>
              <w:bCs w:val="0"/>
              <w:smallCaps w:val="0"/>
              <w:noProof/>
              <w:lang w:eastAsia="sl-SI"/>
            </w:rPr>
          </w:pPr>
          <w:hyperlink w:anchor="_Toc32922885" w:history="1">
            <w:r w:rsidR="004A38BE" w:rsidRPr="005C4B27">
              <w:rPr>
                <w:rStyle w:val="Hiperpovezava"/>
                <w:rFonts w:eastAsia="Calibri"/>
                <w:noProof/>
              </w:rPr>
              <w:t>11.3.</w:t>
            </w:r>
            <w:r w:rsidR="004A38BE">
              <w:rPr>
                <w:rFonts w:eastAsiaTheme="minorEastAsia" w:cstheme="minorBidi"/>
                <w:b w:val="0"/>
                <w:bCs w:val="0"/>
                <w:smallCaps w:val="0"/>
                <w:noProof/>
                <w:lang w:eastAsia="sl-SI"/>
              </w:rPr>
              <w:tab/>
            </w:r>
            <w:r w:rsidR="004A38BE" w:rsidRPr="005C4B27">
              <w:rPr>
                <w:rStyle w:val="Hiperpovezava"/>
                <w:rFonts w:eastAsia="Calibri"/>
                <w:noProof/>
              </w:rPr>
              <w:t>Ponudbena cena</w:t>
            </w:r>
            <w:r w:rsidR="004A38BE">
              <w:rPr>
                <w:noProof/>
                <w:webHidden/>
              </w:rPr>
              <w:tab/>
            </w:r>
            <w:r w:rsidR="004A38BE">
              <w:rPr>
                <w:noProof/>
                <w:webHidden/>
              </w:rPr>
              <w:fldChar w:fldCharType="begin"/>
            </w:r>
            <w:r w:rsidR="004A38BE">
              <w:rPr>
                <w:noProof/>
                <w:webHidden/>
              </w:rPr>
              <w:instrText xml:space="preserve"> PAGEREF _Toc32922885 \h </w:instrText>
            </w:r>
            <w:r w:rsidR="004A38BE">
              <w:rPr>
                <w:noProof/>
                <w:webHidden/>
              </w:rPr>
            </w:r>
            <w:r w:rsidR="004A38BE">
              <w:rPr>
                <w:noProof/>
                <w:webHidden/>
              </w:rPr>
              <w:fldChar w:fldCharType="separate"/>
            </w:r>
            <w:r w:rsidR="001005FA">
              <w:rPr>
                <w:noProof/>
                <w:webHidden/>
              </w:rPr>
              <w:t>37</w:t>
            </w:r>
            <w:r w:rsidR="004A38BE">
              <w:rPr>
                <w:noProof/>
                <w:webHidden/>
              </w:rPr>
              <w:fldChar w:fldCharType="end"/>
            </w:r>
          </w:hyperlink>
        </w:p>
        <w:p w14:paraId="00EBCC1C" w14:textId="77777777" w:rsidR="004A38BE" w:rsidRDefault="00212EEB">
          <w:pPr>
            <w:pStyle w:val="Kazalovsebine2"/>
            <w:tabs>
              <w:tab w:val="left" w:pos="672"/>
              <w:tab w:val="right" w:leader="dot" w:pos="9062"/>
            </w:tabs>
            <w:rPr>
              <w:rFonts w:eastAsiaTheme="minorEastAsia" w:cstheme="minorBidi"/>
              <w:b w:val="0"/>
              <w:bCs w:val="0"/>
              <w:smallCaps w:val="0"/>
              <w:noProof/>
              <w:lang w:eastAsia="sl-SI"/>
            </w:rPr>
          </w:pPr>
          <w:hyperlink w:anchor="_Toc32922886" w:history="1">
            <w:r w:rsidR="004A38BE" w:rsidRPr="005C4B27">
              <w:rPr>
                <w:rStyle w:val="Hiperpovezava"/>
                <w:noProof/>
              </w:rPr>
              <w:t>11.4.</w:t>
            </w:r>
            <w:r w:rsidR="004A38BE">
              <w:rPr>
                <w:rFonts w:eastAsiaTheme="minorEastAsia" w:cstheme="minorBidi"/>
                <w:b w:val="0"/>
                <w:bCs w:val="0"/>
                <w:smallCaps w:val="0"/>
                <w:noProof/>
                <w:lang w:eastAsia="sl-SI"/>
              </w:rPr>
              <w:tab/>
            </w:r>
            <w:r w:rsidR="004A38BE" w:rsidRPr="005C4B27">
              <w:rPr>
                <w:rStyle w:val="Hiperpovezava"/>
                <w:noProof/>
              </w:rPr>
              <w:t>Računske napake</w:t>
            </w:r>
            <w:r w:rsidR="004A38BE">
              <w:rPr>
                <w:noProof/>
                <w:webHidden/>
              </w:rPr>
              <w:tab/>
            </w:r>
            <w:r w:rsidR="004A38BE">
              <w:rPr>
                <w:noProof/>
                <w:webHidden/>
              </w:rPr>
              <w:fldChar w:fldCharType="begin"/>
            </w:r>
            <w:r w:rsidR="004A38BE">
              <w:rPr>
                <w:noProof/>
                <w:webHidden/>
              </w:rPr>
              <w:instrText xml:space="preserve"> PAGEREF _Toc32922886 \h </w:instrText>
            </w:r>
            <w:r w:rsidR="004A38BE">
              <w:rPr>
                <w:noProof/>
                <w:webHidden/>
              </w:rPr>
            </w:r>
            <w:r w:rsidR="004A38BE">
              <w:rPr>
                <w:noProof/>
                <w:webHidden/>
              </w:rPr>
              <w:fldChar w:fldCharType="separate"/>
            </w:r>
            <w:r w:rsidR="001005FA">
              <w:rPr>
                <w:noProof/>
                <w:webHidden/>
              </w:rPr>
              <w:t>38</w:t>
            </w:r>
            <w:r w:rsidR="004A38BE">
              <w:rPr>
                <w:noProof/>
                <w:webHidden/>
              </w:rPr>
              <w:fldChar w:fldCharType="end"/>
            </w:r>
          </w:hyperlink>
        </w:p>
        <w:p w14:paraId="710203F8" w14:textId="77777777" w:rsidR="004A38BE" w:rsidRDefault="00212EEB">
          <w:pPr>
            <w:pStyle w:val="Kazalovsebine2"/>
            <w:tabs>
              <w:tab w:val="left" w:pos="672"/>
              <w:tab w:val="right" w:leader="dot" w:pos="9062"/>
            </w:tabs>
            <w:rPr>
              <w:rFonts w:eastAsiaTheme="minorEastAsia" w:cstheme="minorBidi"/>
              <w:b w:val="0"/>
              <w:bCs w:val="0"/>
              <w:smallCaps w:val="0"/>
              <w:noProof/>
              <w:lang w:eastAsia="sl-SI"/>
            </w:rPr>
          </w:pPr>
          <w:hyperlink w:anchor="_Toc32922887" w:history="1">
            <w:r w:rsidR="004A38BE" w:rsidRPr="005C4B27">
              <w:rPr>
                <w:rStyle w:val="Hiperpovezava"/>
                <w:noProof/>
              </w:rPr>
              <w:t>11.5.</w:t>
            </w:r>
            <w:r w:rsidR="004A38BE">
              <w:rPr>
                <w:rFonts w:eastAsiaTheme="minorEastAsia" w:cstheme="minorBidi"/>
                <w:b w:val="0"/>
                <w:bCs w:val="0"/>
                <w:smallCaps w:val="0"/>
                <w:noProof/>
                <w:lang w:eastAsia="sl-SI"/>
              </w:rPr>
              <w:tab/>
            </w:r>
            <w:r w:rsidR="004A38BE" w:rsidRPr="005C4B27">
              <w:rPr>
                <w:rStyle w:val="Hiperpovezava"/>
                <w:noProof/>
              </w:rPr>
              <w:t>Podatki o ustanoviteljih</w:t>
            </w:r>
            <w:r w:rsidR="004A38BE">
              <w:rPr>
                <w:noProof/>
                <w:webHidden/>
              </w:rPr>
              <w:tab/>
            </w:r>
            <w:r w:rsidR="004A38BE">
              <w:rPr>
                <w:noProof/>
                <w:webHidden/>
              </w:rPr>
              <w:fldChar w:fldCharType="begin"/>
            </w:r>
            <w:r w:rsidR="004A38BE">
              <w:rPr>
                <w:noProof/>
                <w:webHidden/>
              </w:rPr>
              <w:instrText xml:space="preserve"> PAGEREF _Toc32922887 \h </w:instrText>
            </w:r>
            <w:r w:rsidR="004A38BE">
              <w:rPr>
                <w:noProof/>
                <w:webHidden/>
              </w:rPr>
            </w:r>
            <w:r w:rsidR="004A38BE">
              <w:rPr>
                <w:noProof/>
                <w:webHidden/>
              </w:rPr>
              <w:fldChar w:fldCharType="separate"/>
            </w:r>
            <w:r w:rsidR="001005FA">
              <w:rPr>
                <w:noProof/>
                <w:webHidden/>
              </w:rPr>
              <w:t>38</w:t>
            </w:r>
            <w:r w:rsidR="004A38BE">
              <w:rPr>
                <w:noProof/>
                <w:webHidden/>
              </w:rPr>
              <w:fldChar w:fldCharType="end"/>
            </w:r>
          </w:hyperlink>
        </w:p>
        <w:p w14:paraId="755F2AF7" w14:textId="77777777" w:rsidR="004A38BE" w:rsidRDefault="00212EEB">
          <w:pPr>
            <w:pStyle w:val="Kazalovsebine2"/>
            <w:tabs>
              <w:tab w:val="left" w:pos="672"/>
              <w:tab w:val="right" w:leader="dot" w:pos="9062"/>
            </w:tabs>
            <w:rPr>
              <w:rFonts w:eastAsiaTheme="minorEastAsia" w:cstheme="minorBidi"/>
              <w:b w:val="0"/>
              <w:bCs w:val="0"/>
              <w:smallCaps w:val="0"/>
              <w:noProof/>
              <w:lang w:eastAsia="sl-SI"/>
            </w:rPr>
          </w:pPr>
          <w:hyperlink w:anchor="_Toc32922888" w:history="1">
            <w:r w:rsidR="004A38BE" w:rsidRPr="005C4B27">
              <w:rPr>
                <w:rStyle w:val="Hiperpovezava"/>
                <w:noProof/>
              </w:rPr>
              <w:t>11.6.</w:t>
            </w:r>
            <w:r w:rsidR="004A38BE">
              <w:rPr>
                <w:rFonts w:eastAsiaTheme="minorEastAsia" w:cstheme="minorBidi"/>
                <w:b w:val="0"/>
                <w:bCs w:val="0"/>
                <w:smallCaps w:val="0"/>
                <w:noProof/>
                <w:lang w:eastAsia="sl-SI"/>
              </w:rPr>
              <w:tab/>
            </w:r>
            <w:r w:rsidR="004A38BE" w:rsidRPr="005C4B27">
              <w:rPr>
                <w:rStyle w:val="Hiperpovezava"/>
                <w:noProof/>
              </w:rPr>
              <w:t>Podpis ponudbene dokumentacije</w:t>
            </w:r>
            <w:r w:rsidR="004A38BE">
              <w:rPr>
                <w:noProof/>
                <w:webHidden/>
              </w:rPr>
              <w:tab/>
            </w:r>
            <w:r w:rsidR="004A38BE">
              <w:rPr>
                <w:noProof/>
                <w:webHidden/>
              </w:rPr>
              <w:fldChar w:fldCharType="begin"/>
            </w:r>
            <w:r w:rsidR="004A38BE">
              <w:rPr>
                <w:noProof/>
                <w:webHidden/>
              </w:rPr>
              <w:instrText xml:space="preserve"> PAGEREF _Toc32922888 \h </w:instrText>
            </w:r>
            <w:r w:rsidR="004A38BE">
              <w:rPr>
                <w:noProof/>
                <w:webHidden/>
              </w:rPr>
            </w:r>
            <w:r w:rsidR="004A38BE">
              <w:rPr>
                <w:noProof/>
                <w:webHidden/>
              </w:rPr>
              <w:fldChar w:fldCharType="separate"/>
            </w:r>
            <w:r w:rsidR="001005FA">
              <w:rPr>
                <w:noProof/>
                <w:webHidden/>
              </w:rPr>
              <w:t>38</w:t>
            </w:r>
            <w:r w:rsidR="004A38BE">
              <w:rPr>
                <w:noProof/>
                <w:webHidden/>
              </w:rPr>
              <w:fldChar w:fldCharType="end"/>
            </w:r>
          </w:hyperlink>
        </w:p>
        <w:p w14:paraId="5F00446F" w14:textId="77777777" w:rsidR="004A38BE" w:rsidRDefault="00212EEB">
          <w:pPr>
            <w:pStyle w:val="Kazalovsebine2"/>
            <w:tabs>
              <w:tab w:val="left" w:pos="672"/>
              <w:tab w:val="right" w:leader="dot" w:pos="9062"/>
            </w:tabs>
            <w:rPr>
              <w:rFonts w:eastAsiaTheme="minorEastAsia" w:cstheme="minorBidi"/>
              <w:b w:val="0"/>
              <w:bCs w:val="0"/>
              <w:smallCaps w:val="0"/>
              <w:noProof/>
              <w:lang w:eastAsia="sl-SI"/>
            </w:rPr>
          </w:pPr>
          <w:hyperlink w:anchor="_Toc32922889" w:history="1">
            <w:r w:rsidR="004A38BE" w:rsidRPr="005C4B27">
              <w:rPr>
                <w:rStyle w:val="Hiperpovezava"/>
                <w:noProof/>
              </w:rPr>
              <w:t>11.7.</w:t>
            </w:r>
            <w:r w:rsidR="004A38BE">
              <w:rPr>
                <w:rFonts w:eastAsiaTheme="minorEastAsia" w:cstheme="minorBidi"/>
                <w:b w:val="0"/>
                <w:bCs w:val="0"/>
                <w:smallCaps w:val="0"/>
                <w:noProof/>
                <w:lang w:eastAsia="sl-SI"/>
              </w:rPr>
              <w:tab/>
            </w:r>
            <w:r w:rsidR="004A38BE" w:rsidRPr="005C4B27">
              <w:rPr>
                <w:rStyle w:val="Hiperpovezava"/>
                <w:noProof/>
              </w:rPr>
              <w:t>Sestavni deli ponudbe</w:t>
            </w:r>
            <w:r w:rsidR="004A38BE">
              <w:rPr>
                <w:noProof/>
                <w:webHidden/>
              </w:rPr>
              <w:tab/>
            </w:r>
            <w:r w:rsidR="004A38BE">
              <w:rPr>
                <w:noProof/>
                <w:webHidden/>
              </w:rPr>
              <w:fldChar w:fldCharType="begin"/>
            </w:r>
            <w:r w:rsidR="004A38BE">
              <w:rPr>
                <w:noProof/>
                <w:webHidden/>
              </w:rPr>
              <w:instrText xml:space="preserve"> PAGEREF _Toc32922889 \h </w:instrText>
            </w:r>
            <w:r w:rsidR="004A38BE">
              <w:rPr>
                <w:noProof/>
                <w:webHidden/>
              </w:rPr>
            </w:r>
            <w:r w:rsidR="004A38BE">
              <w:rPr>
                <w:noProof/>
                <w:webHidden/>
              </w:rPr>
              <w:fldChar w:fldCharType="separate"/>
            </w:r>
            <w:r w:rsidR="001005FA">
              <w:rPr>
                <w:noProof/>
                <w:webHidden/>
              </w:rPr>
              <w:t>39</w:t>
            </w:r>
            <w:r w:rsidR="004A38BE">
              <w:rPr>
                <w:noProof/>
                <w:webHidden/>
              </w:rPr>
              <w:fldChar w:fldCharType="end"/>
            </w:r>
          </w:hyperlink>
        </w:p>
        <w:p w14:paraId="284E3629" w14:textId="77777777" w:rsidR="004A38BE" w:rsidRDefault="00212EEB">
          <w:pPr>
            <w:pStyle w:val="Kazalovsebine2"/>
            <w:tabs>
              <w:tab w:val="left" w:pos="672"/>
              <w:tab w:val="right" w:leader="dot" w:pos="9062"/>
            </w:tabs>
            <w:rPr>
              <w:rFonts w:eastAsiaTheme="minorEastAsia" w:cstheme="minorBidi"/>
              <w:b w:val="0"/>
              <w:bCs w:val="0"/>
              <w:smallCaps w:val="0"/>
              <w:noProof/>
              <w:lang w:eastAsia="sl-SI"/>
            </w:rPr>
          </w:pPr>
          <w:hyperlink w:anchor="_Toc32922890" w:history="1">
            <w:r w:rsidR="004A38BE" w:rsidRPr="005C4B27">
              <w:rPr>
                <w:rStyle w:val="Hiperpovezava"/>
                <w:rFonts w:eastAsiaTheme="minorHAnsi"/>
                <w:noProof/>
              </w:rPr>
              <w:t>11.8.</w:t>
            </w:r>
            <w:r w:rsidR="004A38BE">
              <w:rPr>
                <w:rFonts w:eastAsiaTheme="minorEastAsia" w:cstheme="minorBidi"/>
                <w:b w:val="0"/>
                <w:bCs w:val="0"/>
                <w:smallCaps w:val="0"/>
                <w:noProof/>
                <w:lang w:eastAsia="sl-SI"/>
              </w:rPr>
              <w:tab/>
            </w:r>
            <w:r w:rsidR="004A38BE" w:rsidRPr="005C4B27">
              <w:rPr>
                <w:rStyle w:val="Hiperpovezava"/>
                <w:rFonts w:eastAsiaTheme="minorHAnsi"/>
                <w:noProof/>
              </w:rPr>
              <w:t>Objava dokumentacije v zvezi z oddajo javnega naročila</w:t>
            </w:r>
            <w:r w:rsidR="004A38BE">
              <w:rPr>
                <w:noProof/>
                <w:webHidden/>
              </w:rPr>
              <w:tab/>
            </w:r>
            <w:r w:rsidR="004A38BE">
              <w:rPr>
                <w:noProof/>
                <w:webHidden/>
              </w:rPr>
              <w:fldChar w:fldCharType="begin"/>
            </w:r>
            <w:r w:rsidR="004A38BE">
              <w:rPr>
                <w:noProof/>
                <w:webHidden/>
              </w:rPr>
              <w:instrText xml:space="preserve"> PAGEREF _Toc32922890 \h </w:instrText>
            </w:r>
            <w:r w:rsidR="004A38BE">
              <w:rPr>
                <w:noProof/>
                <w:webHidden/>
              </w:rPr>
            </w:r>
            <w:r w:rsidR="004A38BE">
              <w:rPr>
                <w:noProof/>
                <w:webHidden/>
              </w:rPr>
              <w:fldChar w:fldCharType="separate"/>
            </w:r>
            <w:r w:rsidR="001005FA">
              <w:rPr>
                <w:noProof/>
                <w:webHidden/>
              </w:rPr>
              <w:t>42</w:t>
            </w:r>
            <w:r w:rsidR="004A38BE">
              <w:rPr>
                <w:noProof/>
                <w:webHidden/>
              </w:rPr>
              <w:fldChar w:fldCharType="end"/>
            </w:r>
          </w:hyperlink>
        </w:p>
        <w:p w14:paraId="5B808295" w14:textId="77777777" w:rsidR="004A38BE" w:rsidRDefault="00212EEB">
          <w:pPr>
            <w:pStyle w:val="Kazalovsebine1"/>
            <w:rPr>
              <w:rFonts w:eastAsiaTheme="minorEastAsia" w:cstheme="minorBidi"/>
              <w:b w:val="0"/>
              <w:bCs w:val="0"/>
              <w:caps w:val="0"/>
              <w:noProof/>
              <w:u w:val="none"/>
              <w:lang w:eastAsia="sl-SI"/>
            </w:rPr>
          </w:pPr>
          <w:hyperlink w:anchor="_Toc32922891" w:history="1">
            <w:r w:rsidR="004A38BE" w:rsidRPr="005C4B27">
              <w:rPr>
                <w:rStyle w:val="Hiperpovezava"/>
                <w:noProof/>
              </w:rPr>
              <w:t>12.</w:t>
            </w:r>
            <w:r w:rsidR="004A38BE">
              <w:rPr>
                <w:rFonts w:eastAsiaTheme="minorEastAsia" w:cstheme="minorBidi"/>
                <w:b w:val="0"/>
                <w:bCs w:val="0"/>
                <w:caps w:val="0"/>
                <w:noProof/>
                <w:u w:val="none"/>
                <w:lang w:eastAsia="sl-SI"/>
              </w:rPr>
              <w:tab/>
            </w:r>
            <w:r w:rsidR="004A38BE" w:rsidRPr="005C4B27">
              <w:rPr>
                <w:rStyle w:val="Hiperpovezava"/>
                <w:noProof/>
              </w:rPr>
              <w:t>TEHNIČNE ZAHTEVE</w:t>
            </w:r>
            <w:r w:rsidR="004A38BE">
              <w:rPr>
                <w:noProof/>
                <w:webHidden/>
              </w:rPr>
              <w:tab/>
            </w:r>
            <w:r w:rsidR="004A38BE">
              <w:rPr>
                <w:noProof/>
                <w:webHidden/>
              </w:rPr>
              <w:fldChar w:fldCharType="begin"/>
            </w:r>
            <w:r w:rsidR="004A38BE">
              <w:rPr>
                <w:noProof/>
                <w:webHidden/>
              </w:rPr>
              <w:instrText xml:space="preserve"> PAGEREF _Toc32922891 \h </w:instrText>
            </w:r>
            <w:r w:rsidR="004A38BE">
              <w:rPr>
                <w:noProof/>
                <w:webHidden/>
              </w:rPr>
            </w:r>
            <w:r w:rsidR="004A38BE">
              <w:rPr>
                <w:noProof/>
                <w:webHidden/>
              </w:rPr>
              <w:fldChar w:fldCharType="separate"/>
            </w:r>
            <w:r w:rsidR="001005FA">
              <w:rPr>
                <w:noProof/>
                <w:webHidden/>
              </w:rPr>
              <w:t>43</w:t>
            </w:r>
            <w:r w:rsidR="004A38BE">
              <w:rPr>
                <w:noProof/>
                <w:webHidden/>
              </w:rPr>
              <w:fldChar w:fldCharType="end"/>
            </w:r>
          </w:hyperlink>
        </w:p>
        <w:p w14:paraId="6C1E771A" w14:textId="77777777" w:rsidR="004A38BE" w:rsidRDefault="00212EEB">
          <w:pPr>
            <w:pStyle w:val="Kazalovsebine1"/>
            <w:rPr>
              <w:rFonts w:eastAsiaTheme="minorEastAsia" w:cstheme="minorBidi"/>
              <w:b w:val="0"/>
              <w:bCs w:val="0"/>
              <w:caps w:val="0"/>
              <w:noProof/>
              <w:u w:val="none"/>
              <w:lang w:eastAsia="sl-SI"/>
            </w:rPr>
          </w:pPr>
          <w:hyperlink w:anchor="_Toc32922892" w:history="1">
            <w:r w:rsidR="004A38BE" w:rsidRPr="005C4B27">
              <w:rPr>
                <w:rStyle w:val="Hiperpovezava"/>
                <w:noProof/>
              </w:rPr>
              <w:t>13.</w:t>
            </w:r>
            <w:r w:rsidR="004A38BE">
              <w:rPr>
                <w:rFonts w:eastAsiaTheme="minorEastAsia" w:cstheme="minorBidi"/>
                <w:b w:val="0"/>
                <w:bCs w:val="0"/>
                <w:caps w:val="0"/>
                <w:noProof/>
                <w:u w:val="none"/>
                <w:lang w:eastAsia="sl-SI"/>
              </w:rPr>
              <w:tab/>
            </w:r>
            <w:r w:rsidR="004A38BE" w:rsidRPr="005C4B27">
              <w:rPr>
                <w:rStyle w:val="Hiperpovezava"/>
                <w:noProof/>
              </w:rPr>
              <w:t>ZAUPNOST</w:t>
            </w:r>
            <w:r w:rsidR="004A38BE">
              <w:rPr>
                <w:noProof/>
                <w:webHidden/>
              </w:rPr>
              <w:tab/>
            </w:r>
            <w:r w:rsidR="004A38BE">
              <w:rPr>
                <w:noProof/>
                <w:webHidden/>
              </w:rPr>
              <w:fldChar w:fldCharType="begin"/>
            </w:r>
            <w:r w:rsidR="004A38BE">
              <w:rPr>
                <w:noProof/>
                <w:webHidden/>
              </w:rPr>
              <w:instrText xml:space="preserve"> PAGEREF _Toc32922892 \h </w:instrText>
            </w:r>
            <w:r w:rsidR="004A38BE">
              <w:rPr>
                <w:noProof/>
                <w:webHidden/>
              </w:rPr>
            </w:r>
            <w:r w:rsidR="004A38BE">
              <w:rPr>
                <w:noProof/>
                <w:webHidden/>
              </w:rPr>
              <w:fldChar w:fldCharType="separate"/>
            </w:r>
            <w:r w:rsidR="001005FA">
              <w:rPr>
                <w:noProof/>
                <w:webHidden/>
              </w:rPr>
              <w:t>44</w:t>
            </w:r>
            <w:r w:rsidR="004A38BE">
              <w:rPr>
                <w:noProof/>
                <w:webHidden/>
              </w:rPr>
              <w:fldChar w:fldCharType="end"/>
            </w:r>
          </w:hyperlink>
        </w:p>
        <w:p w14:paraId="67CC0CA4" w14:textId="77777777" w:rsidR="004A38BE" w:rsidRDefault="00212EEB">
          <w:pPr>
            <w:pStyle w:val="Kazalovsebine1"/>
            <w:rPr>
              <w:rFonts w:eastAsiaTheme="minorEastAsia" w:cstheme="minorBidi"/>
              <w:b w:val="0"/>
              <w:bCs w:val="0"/>
              <w:caps w:val="0"/>
              <w:noProof/>
              <w:u w:val="none"/>
              <w:lang w:eastAsia="sl-SI"/>
            </w:rPr>
          </w:pPr>
          <w:hyperlink w:anchor="_Toc32922893" w:history="1">
            <w:r w:rsidR="004A38BE" w:rsidRPr="005C4B27">
              <w:rPr>
                <w:rStyle w:val="Hiperpovezava"/>
                <w:noProof/>
              </w:rPr>
              <w:t>14.</w:t>
            </w:r>
            <w:r w:rsidR="004A38BE">
              <w:rPr>
                <w:rFonts w:eastAsiaTheme="minorEastAsia" w:cstheme="minorBidi"/>
                <w:b w:val="0"/>
                <w:bCs w:val="0"/>
                <w:caps w:val="0"/>
                <w:noProof/>
                <w:u w:val="none"/>
                <w:lang w:eastAsia="sl-SI"/>
              </w:rPr>
              <w:tab/>
            </w:r>
            <w:r w:rsidR="004A38BE" w:rsidRPr="005C4B27">
              <w:rPr>
                <w:rStyle w:val="Hiperpovezava"/>
                <w:noProof/>
              </w:rPr>
              <w:t>ZAKLJUČEK POSTOPKA JAVNEGA NAROČANJA</w:t>
            </w:r>
            <w:r w:rsidR="004A38BE">
              <w:rPr>
                <w:noProof/>
                <w:webHidden/>
              </w:rPr>
              <w:tab/>
            </w:r>
            <w:r w:rsidR="004A38BE">
              <w:rPr>
                <w:noProof/>
                <w:webHidden/>
              </w:rPr>
              <w:fldChar w:fldCharType="begin"/>
            </w:r>
            <w:r w:rsidR="004A38BE">
              <w:rPr>
                <w:noProof/>
                <w:webHidden/>
              </w:rPr>
              <w:instrText xml:space="preserve"> PAGEREF _Toc32922893 \h </w:instrText>
            </w:r>
            <w:r w:rsidR="004A38BE">
              <w:rPr>
                <w:noProof/>
                <w:webHidden/>
              </w:rPr>
            </w:r>
            <w:r w:rsidR="004A38BE">
              <w:rPr>
                <w:noProof/>
                <w:webHidden/>
              </w:rPr>
              <w:fldChar w:fldCharType="separate"/>
            </w:r>
            <w:r w:rsidR="001005FA">
              <w:rPr>
                <w:noProof/>
                <w:webHidden/>
              </w:rPr>
              <w:t>45</w:t>
            </w:r>
            <w:r w:rsidR="004A38BE">
              <w:rPr>
                <w:noProof/>
                <w:webHidden/>
              </w:rPr>
              <w:fldChar w:fldCharType="end"/>
            </w:r>
          </w:hyperlink>
        </w:p>
        <w:p w14:paraId="1A0DD482" w14:textId="77777777" w:rsidR="004A38BE" w:rsidRDefault="00212EEB">
          <w:pPr>
            <w:pStyle w:val="Kazalovsebine2"/>
            <w:tabs>
              <w:tab w:val="left" w:pos="672"/>
              <w:tab w:val="right" w:leader="dot" w:pos="9062"/>
            </w:tabs>
            <w:rPr>
              <w:rFonts w:eastAsiaTheme="minorEastAsia" w:cstheme="minorBidi"/>
              <w:b w:val="0"/>
              <w:bCs w:val="0"/>
              <w:smallCaps w:val="0"/>
              <w:noProof/>
              <w:lang w:eastAsia="sl-SI"/>
            </w:rPr>
          </w:pPr>
          <w:hyperlink w:anchor="_Toc32922894" w:history="1">
            <w:r w:rsidR="004A38BE" w:rsidRPr="005C4B27">
              <w:rPr>
                <w:rStyle w:val="Hiperpovezava"/>
                <w:noProof/>
              </w:rPr>
              <w:t>14.1.</w:t>
            </w:r>
            <w:r w:rsidR="004A38BE">
              <w:rPr>
                <w:rFonts w:eastAsiaTheme="minorEastAsia" w:cstheme="minorBidi"/>
                <w:b w:val="0"/>
                <w:bCs w:val="0"/>
                <w:smallCaps w:val="0"/>
                <w:noProof/>
                <w:lang w:eastAsia="sl-SI"/>
              </w:rPr>
              <w:tab/>
            </w:r>
            <w:r w:rsidR="004A38BE" w:rsidRPr="005C4B27">
              <w:rPr>
                <w:rStyle w:val="Hiperpovezava"/>
                <w:noProof/>
              </w:rPr>
              <w:t>Ustavitev postopka</w:t>
            </w:r>
            <w:r w:rsidR="004A38BE">
              <w:rPr>
                <w:noProof/>
                <w:webHidden/>
              </w:rPr>
              <w:tab/>
            </w:r>
            <w:r w:rsidR="004A38BE">
              <w:rPr>
                <w:noProof/>
                <w:webHidden/>
              </w:rPr>
              <w:fldChar w:fldCharType="begin"/>
            </w:r>
            <w:r w:rsidR="004A38BE">
              <w:rPr>
                <w:noProof/>
                <w:webHidden/>
              </w:rPr>
              <w:instrText xml:space="preserve"> PAGEREF _Toc32922894 \h </w:instrText>
            </w:r>
            <w:r w:rsidR="004A38BE">
              <w:rPr>
                <w:noProof/>
                <w:webHidden/>
              </w:rPr>
            </w:r>
            <w:r w:rsidR="004A38BE">
              <w:rPr>
                <w:noProof/>
                <w:webHidden/>
              </w:rPr>
              <w:fldChar w:fldCharType="separate"/>
            </w:r>
            <w:r w:rsidR="001005FA">
              <w:rPr>
                <w:noProof/>
                <w:webHidden/>
              </w:rPr>
              <w:t>45</w:t>
            </w:r>
            <w:r w:rsidR="004A38BE">
              <w:rPr>
                <w:noProof/>
                <w:webHidden/>
              </w:rPr>
              <w:fldChar w:fldCharType="end"/>
            </w:r>
          </w:hyperlink>
        </w:p>
        <w:p w14:paraId="1F9E4C68" w14:textId="77777777" w:rsidR="004A38BE" w:rsidRDefault="00212EEB">
          <w:pPr>
            <w:pStyle w:val="Kazalovsebine2"/>
            <w:tabs>
              <w:tab w:val="left" w:pos="672"/>
              <w:tab w:val="right" w:leader="dot" w:pos="9062"/>
            </w:tabs>
            <w:rPr>
              <w:rFonts w:eastAsiaTheme="minorEastAsia" w:cstheme="minorBidi"/>
              <w:b w:val="0"/>
              <w:bCs w:val="0"/>
              <w:smallCaps w:val="0"/>
              <w:noProof/>
              <w:lang w:eastAsia="sl-SI"/>
            </w:rPr>
          </w:pPr>
          <w:hyperlink w:anchor="_Toc32922895" w:history="1">
            <w:r w:rsidR="004A38BE" w:rsidRPr="005C4B27">
              <w:rPr>
                <w:rStyle w:val="Hiperpovezava"/>
                <w:noProof/>
              </w:rPr>
              <w:t>14.2.</w:t>
            </w:r>
            <w:r w:rsidR="004A38BE">
              <w:rPr>
                <w:rFonts w:eastAsiaTheme="minorEastAsia" w:cstheme="minorBidi"/>
                <w:b w:val="0"/>
                <w:bCs w:val="0"/>
                <w:smallCaps w:val="0"/>
                <w:noProof/>
                <w:lang w:eastAsia="sl-SI"/>
              </w:rPr>
              <w:tab/>
            </w:r>
            <w:r w:rsidR="004A38BE" w:rsidRPr="005C4B27">
              <w:rPr>
                <w:rStyle w:val="Hiperpovezava"/>
                <w:noProof/>
              </w:rPr>
              <w:t>Odločitev o oddaji javnega naročila</w:t>
            </w:r>
            <w:r w:rsidR="004A38BE">
              <w:rPr>
                <w:noProof/>
                <w:webHidden/>
              </w:rPr>
              <w:tab/>
            </w:r>
            <w:r w:rsidR="004A38BE">
              <w:rPr>
                <w:noProof/>
                <w:webHidden/>
              </w:rPr>
              <w:fldChar w:fldCharType="begin"/>
            </w:r>
            <w:r w:rsidR="004A38BE">
              <w:rPr>
                <w:noProof/>
                <w:webHidden/>
              </w:rPr>
              <w:instrText xml:space="preserve"> PAGEREF _Toc32922895 \h </w:instrText>
            </w:r>
            <w:r w:rsidR="004A38BE">
              <w:rPr>
                <w:noProof/>
                <w:webHidden/>
              </w:rPr>
            </w:r>
            <w:r w:rsidR="004A38BE">
              <w:rPr>
                <w:noProof/>
                <w:webHidden/>
              </w:rPr>
              <w:fldChar w:fldCharType="separate"/>
            </w:r>
            <w:r w:rsidR="001005FA">
              <w:rPr>
                <w:noProof/>
                <w:webHidden/>
              </w:rPr>
              <w:t>45</w:t>
            </w:r>
            <w:r w:rsidR="004A38BE">
              <w:rPr>
                <w:noProof/>
                <w:webHidden/>
              </w:rPr>
              <w:fldChar w:fldCharType="end"/>
            </w:r>
          </w:hyperlink>
        </w:p>
        <w:p w14:paraId="16E5E8B5" w14:textId="77777777" w:rsidR="004A38BE" w:rsidRDefault="00212EEB">
          <w:pPr>
            <w:pStyle w:val="Kazalovsebine2"/>
            <w:tabs>
              <w:tab w:val="left" w:pos="672"/>
              <w:tab w:val="right" w:leader="dot" w:pos="9062"/>
            </w:tabs>
            <w:rPr>
              <w:rFonts w:eastAsiaTheme="minorEastAsia" w:cstheme="minorBidi"/>
              <w:b w:val="0"/>
              <w:bCs w:val="0"/>
              <w:smallCaps w:val="0"/>
              <w:noProof/>
              <w:lang w:eastAsia="sl-SI"/>
            </w:rPr>
          </w:pPr>
          <w:hyperlink w:anchor="_Toc32922896" w:history="1">
            <w:r w:rsidR="004A38BE" w:rsidRPr="005C4B27">
              <w:rPr>
                <w:rStyle w:val="Hiperpovezava"/>
                <w:noProof/>
              </w:rPr>
              <w:t>14.3.</w:t>
            </w:r>
            <w:r w:rsidR="004A38BE">
              <w:rPr>
                <w:rFonts w:eastAsiaTheme="minorEastAsia" w:cstheme="minorBidi"/>
                <w:b w:val="0"/>
                <w:bCs w:val="0"/>
                <w:smallCaps w:val="0"/>
                <w:noProof/>
                <w:lang w:eastAsia="sl-SI"/>
              </w:rPr>
              <w:tab/>
            </w:r>
            <w:r w:rsidR="004A38BE" w:rsidRPr="005C4B27">
              <w:rPr>
                <w:rStyle w:val="Hiperpovezava"/>
                <w:noProof/>
              </w:rPr>
              <w:t>Zavrnitev vseh ponudb</w:t>
            </w:r>
            <w:r w:rsidR="004A38BE">
              <w:rPr>
                <w:noProof/>
                <w:webHidden/>
              </w:rPr>
              <w:tab/>
            </w:r>
            <w:r w:rsidR="004A38BE">
              <w:rPr>
                <w:noProof/>
                <w:webHidden/>
              </w:rPr>
              <w:fldChar w:fldCharType="begin"/>
            </w:r>
            <w:r w:rsidR="004A38BE">
              <w:rPr>
                <w:noProof/>
                <w:webHidden/>
              </w:rPr>
              <w:instrText xml:space="preserve"> PAGEREF _Toc32922896 \h </w:instrText>
            </w:r>
            <w:r w:rsidR="004A38BE">
              <w:rPr>
                <w:noProof/>
                <w:webHidden/>
              </w:rPr>
            </w:r>
            <w:r w:rsidR="004A38BE">
              <w:rPr>
                <w:noProof/>
                <w:webHidden/>
              </w:rPr>
              <w:fldChar w:fldCharType="separate"/>
            </w:r>
            <w:r w:rsidR="001005FA">
              <w:rPr>
                <w:noProof/>
                <w:webHidden/>
              </w:rPr>
              <w:t>45</w:t>
            </w:r>
            <w:r w:rsidR="004A38BE">
              <w:rPr>
                <w:noProof/>
                <w:webHidden/>
              </w:rPr>
              <w:fldChar w:fldCharType="end"/>
            </w:r>
          </w:hyperlink>
        </w:p>
        <w:p w14:paraId="0D1D20B4" w14:textId="77777777" w:rsidR="004A38BE" w:rsidRDefault="00212EEB">
          <w:pPr>
            <w:pStyle w:val="Kazalovsebine2"/>
            <w:tabs>
              <w:tab w:val="left" w:pos="672"/>
              <w:tab w:val="right" w:leader="dot" w:pos="9062"/>
            </w:tabs>
            <w:rPr>
              <w:rFonts w:eastAsiaTheme="minorEastAsia" w:cstheme="minorBidi"/>
              <w:b w:val="0"/>
              <w:bCs w:val="0"/>
              <w:smallCaps w:val="0"/>
              <w:noProof/>
              <w:lang w:eastAsia="sl-SI"/>
            </w:rPr>
          </w:pPr>
          <w:hyperlink w:anchor="_Toc32922897" w:history="1">
            <w:r w:rsidR="004A38BE" w:rsidRPr="005C4B27">
              <w:rPr>
                <w:rStyle w:val="Hiperpovezava"/>
                <w:noProof/>
              </w:rPr>
              <w:t>14.4.</w:t>
            </w:r>
            <w:r w:rsidR="004A38BE">
              <w:rPr>
                <w:rFonts w:eastAsiaTheme="minorEastAsia" w:cstheme="minorBidi"/>
                <w:b w:val="0"/>
                <w:bCs w:val="0"/>
                <w:smallCaps w:val="0"/>
                <w:noProof/>
                <w:lang w:eastAsia="sl-SI"/>
              </w:rPr>
              <w:tab/>
            </w:r>
            <w:r w:rsidR="004A38BE" w:rsidRPr="005C4B27">
              <w:rPr>
                <w:rStyle w:val="Hiperpovezava"/>
                <w:noProof/>
              </w:rPr>
              <w:t>Sprememba odločitve</w:t>
            </w:r>
            <w:r w:rsidR="004A38BE">
              <w:rPr>
                <w:noProof/>
                <w:webHidden/>
              </w:rPr>
              <w:tab/>
            </w:r>
            <w:r w:rsidR="004A38BE">
              <w:rPr>
                <w:noProof/>
                <w:webHidden/>
              </w:rPr>
              <w:fldChar w:fldCharType="begin"/>
            </w:r>
            <w:r w:rsidR="004A38BE">
              <w:rPr>
                <w:noProof/>
                <w:webHidden/>
              </w:rPr>
              <w:instrText xml:space="preserve"> PAGEREF _Toc32922897 \h </w:instrText>
            </w:r>
            <w:r w:rsidR="004A38BE">
              <w:rPr>
                <w:noProof/>
                <w:webHidden/>
              </w:rPr>
            </w:r>
            <w:r w:rsidR="004A38BE">
              <w:rPr>
                <w:noProof/>
                <w:webHidden/>
              </w:rPr>
              <w:fldChar w:fldCharType="separate"/>
            </w:r>
            <w:r w:rsidR="001005FA">
              <w:rPr>
                <w:noProof/>
                <w:webHidden/>
              </w:rPr>
              <w:t>45</w:t>
            </w:r>
            <w:r w:rsidR="004A38BE">
              <w:rPr>
                <w:noProof/>
                <w:webHidden/>
              </w:rPr>
              <w:fldChar w:fldCharType="end"/>
            </w:r>
          </w:hyperlink>
        </w:p>
        <w:p w14:paraId="317C4EAA" w14:textId="77777777" w:rsidR="004A38BE" w:rsidRDefault="00212EEB">
          <w:pPr>
            <w:pStyle w:val="Kazalovsebine2"/>
            <w:tabs>
              <w:tab w:val="left" w:pos="672"/>
              <w:tab w:val="right" w:leader="dot" w:pos="9062"/>
            </w:tabs>
            <w:rPr>
              <w:rFonts w:eastAsiaTheme="minorEastAsia" w:cstheme="minorBidi"/>
              <w:b w:val="0"/>
              <w:bCs w:val="0"/>
              <w:smallCaps w:val="0"/>
              <w:noProof/>
              <w:lang w:eastAsia="sl-SI"/>
            </w:rPr>
          </w:pPr>
          <w:hyperlink w:anchor="_Toc32922898" w:history="1">
            <w:r w:rsidR="004A38BE" w:rsidRPr="005C4B27">
              <w:rPr>
                <w:rStyle w:val="Hiperpovezava"/>
                <w:noProof/>
              </w:rPr>
              <w:t>14.5.</w:t>
            </w:r>
            <w:r w:rsidR="004A38BE">
              <w:rPr>
                <w:rFonts w:eastAsiaTheme="minorEastAsia" w:cstheme="minorBidi"/>
                <w:b w:val="0"/>
                <w:bCs w:val="0"/>
                <w:smallCaps w:val="0"/>
                <w:noProof/>
                <w:lang w:eastAsia="sl-SI"/>
              </w:rPr>
              <w:tab/>
            </w:r>
            <w:r w:rsidR="004A38BE" w:rsidRPr="005C4B27">
              <w:rPr>
                <w:rStyle w:val="Hiperpovezava"/>
                <w:noProof/>
              </w:rPr>
              <w:t>Pravnomočnost odločitve o oddaji javnega naročila</w:t>
            </w:r>
            <w:r w:rsidR="004A38BE">
              <w:rPr>
                <w:noProof/>
                <w:webHidden/>
              </w:rPr>
              <w:tab/>
            </w:r>
            <w:r w:rsidR="004A38BE">
              <w:rPr>
                <w:noProof/>
                <w:webHidden/>
              </w:rPr>
              <w:fldChar w:fldCharType="begin"/>
            </w:r>
            <w:r w:rsidR="004A38BE">
              <w:rPr>
                <w:noProof/>
                <w:webHidden/>
              </w:rPr>
              <w:instrText xml:space="preserve"> PAGEREF _Toc32922898 \h </w:instrText>
            </w:r>
            <w:r w:rsidR="004A38BE">
              <w:rPr>
                <w:noProof/>
                <w:webHidden/>
              </w:rPr>
            </w:r>
            <w:r w:rsidR="004A38BE">
              <w:rPr>
                <w:noProof/>
                <w:webHidden/>
              </w:rPr>
              <w:fldChar w:fldCharType="separate"/>
            </w:r>
            <w:r w:rsidR="001005FA">
              <w:rPr>
                <w:noProof/>
                <w:webHidden/>
              </w:rPr>
              <w:t>45</w:t>
            </w:r>
            <w:r w:rsidR="004A38BE">
              <w:rPr>
                <w:noProof/>
                <w:webHidden/>
              </w:rPr>
              <w:fldChar w:fldCharType="end"/>
            </w:r>
          </w:hyperlink>
        </w:p>
        <w:p w14:paraId="08E2AF38" w14:textId="77777777" w:rsidR="004A38BE" w:rsidRDefault="00212EEB">
          <w:pPr>
            <w:pStyle w:val="Kazalovsebine2"/>
            <w:tabs>
              <w:tab w:val="left" w:pos="672"/>
              <w:tab w:val="right" w:leader="dot" w:pos="9062"/>
            </w:tabs>
            <w:rPr>
              <w:rFonts w:eastAsiaTheme="minorEastAsia" w:cstheme="minorBidi"/>
              <w:b w:val="0"/>
              <w:bCs w:val="0"/>
              <w:smallCaps w:val="0"/>
              <w:noProof/>
              <w:lang w:eastAsia="sl-SI"/>
            </w:rPr>
          </w:pPr>
          <w:hyperlink w:anchor="_Toc32922899" w:history="1">
            <w:r w:rsidR="004A38BE" w:rsidRPr="005C4B27">
              <w:rPr>
                <w:rStyle w:val="Hiperpovezava"/>
                <w:noProof/>
              </w:rPr>
              <w:t>14.6.</w:t>
            </w:r>
            <w:r w:rsidR="004A38BE">
              <w:rPr>
                <w:rFonts w:eastAsiaTheme="minorEastAsia" w:cstheme="minorBidi"/>
                <w:b w:val="0"/>
                <w:bCs w:val="0"/>
                <w:smallCaps w:val="0"/>
                <w:noProof/>
                <w:lang w:eastAsia="sl-SI"/>
              </w:rPr>
              <w:tab/>
            </w:r>
            <w:r w:rsidR="004A38BE" w:rsidRPr="005C4B27">
              <w:rPr>
                <w:rStyle w:val="Hiperpovezava"/>
                <w:noProof/>
              </w:rPr>
              <w:t>Odstop od izvedbe javnega naročila</w:t>
            </w:r>
            <w:r w:rsidR="004A38BE">
              <w:rPr>
                <w:noProof/>
                <w:webHidden/>
              </w:rPr>
              <w:tab/>
            </w:r>
            <w:r w:rsidR="004A38BE">
              <w:rPr>
                <w:noProof/>
                <w:webHidden/>
              </w:rPr>
              <w:fldChar w:fldCharType="begin"/>
            </w:r>
            <w:r w:rsidR="004A38BE">
              <w:rPr>
                <w:noProof/>
                <w:webHidden/>
              </w:rPr>
              <w:instrText xml:space="preserve"> PAGEREF _Toc32922899 \h </w:instrText>
            </w:r>
            <w:r w:rsidR="004A38BE">
              <w:rPr>
                <w:noProof/>
                <w:webHidden/>
              </w:rPr>
            </w:r>
            <w:r w:rsidR="004A38BE">
              <w:rPr>
                <w:noProof/>
                <w:webHidden/>
              </w:rPr>
              <w:fldChar w:fldCharType="separate"/>
            </w:r>
            <w:r w:rsidR="001005FA">
              <w:rPr>
                <w:noProof/>
                <w:webHidden/>
              </w:rPr>
              <w:t>45</w:t>
            </w:r>
            <w:r w:rsidR="004A38BE">
              <w:rPr>
                <w:noProof/>
                <w:webHidden/>
              </w:rPr>
              <w:fldChar w:fldCharType="end"/>
            </w:r>
          </w:hyperlink>
        </w:p>
        <w:p w14:paraId="7B68BA8D" w14:textId="77777777" w:rsidR="004A38BE" w:rsidRDefault="00212EEB">
          <w:pPr>
            <w:pStyle w:val="Kazalovsebine1"/>
            <w:rPr>
              <w:rFonts w:eastAsiaTheme="minorEastAsia" w:cstheme="minorBidi"/>
              <w:b w:val="0"/>
              <w:bCs w:val="0"/>
              <w:caps w:val="0"/>
              <w:noProof/>
              <w:u w:val="none"/>
              <w:lang w:eastAsia="sl-SI"/>
            </w:rPr>
          </w:pPr>
          <w:hyperlink w:anchor="_Toc32922900" w:history="1">
            <w:r w:rsidR="004A38BE" w:rsidRPr="005C4B27">
              <w:rPr>
                <w:rStyle w:val="Hiperpovezava"/>
                <w:noProof/>
              </w:rPr>
              <w:t>15.</w:t>
            </w:r>
            <w:r w:rsidR="004A38BE">
              <w:rPr>
                <w:rFonts w:eastAsiaTheme="minorEastAsia" w:cstheme="minorBidi"/>
                <w:b w:val="0"/>
                <w:bCs w:val="0"/>
                <w:caps w:val="0"/>
                <w:noProof/>
                <w:u w:val="none"/>
                <w:lang w:eastAsia="sl-SI"/>
              </w:rPr>
              <w:tab/>
            </w:r>
            <w:r w:rsidR="004A38BE" w:rsidRPr="005C4B27">
              <w:rPr>
                <w:rStyle w:val="Hiperpovezava"/>
                <w:noProof/>
              </w:rPr>
              <w:t>POGODBA O IZVEDBI JAVNEGA NAROČILA</w:t>
            </w:r>
            <w:r w:rsidR="004A38BE">
              <w:rPr>
                <w:noProof/>
                <w:webHidden/>
              </w:rPr>
              <w:tab/>
            </w:r>
            <w:r w:rsidR="004A38BE">
              <w:rPr>
                <w:noProof/>
                <w:webHidden/>
              </w:rPr>
              <w:fldChar w:fldCharType="begin"/>
            </w:r>
            <w:r w:rsidR="004A38BE">
              <w:rPr>
                <w:noProof/>
                <w:webHidden/>
              </w:rPr>
              <w:instrText xml:space="preserve"> PAGEREF _Toc32922900 \h </w:instrText>
            </w:r>
            <w:r w:rsidR="004A38BE">
              <w:rPr>
                <w:noProof/>
                <w:webHidden/>
              </w:rPr>
            </w:r>
            <w:r w:rsidR="004A38BE">
              <w:rPr>
                <w:noProof/>
                <w:webHidden/>
              </w:rPr>
              <w:fldChar w:fldCharType="separate"/>
            </w:r>
            <w:r w:rsidR="001005FA">
              <w:rPr>
                <w:noProof/>
                <w:webHidden/>
              </w:rPr>
              <w:t>46</w:t>
            </w:r>
            <w:r w:rsidR="004A38BE">
              <w:rPr>
                <w:noProof/>
                <w:webHidden/>
              </w:rPr>
              <w:fldChar w:fldCharType="end"/>
            </w:r>
          </w:hyperlink>
        </w:p>
        <w:p w14:paraId="7BC9B0CD" w14:textId="77777777" w:rsidR="004A38BE" w:rsidRDefault="00212EEB">
          <w:pPr>
            <w:pStyle w:val="Kazalovsebine1"/>
            <w:rPr>
              <w:rFonts w:eastAsiaTheme="minorEastAsia" w:cstheme="minorBidi"/>
              <w:b w:val="0"/>
              <w:bCs w:val="0"/>
              <w:caps w:val="0"/>
              <w:noProof/>
              <w:u w:val="none"/>
              <w:lang w:eastAsia="sl-SI"/>
            </w:rPr>
          </w:pPr>
          <w:hyperlink w:anchor="_Toc32922901" w:history="1">
            <w:r w:rsidR="004A38BE" w:rsidRPr="005C4B27">
              <w:rPr>
                <w:rStyle w:val="Hiperpovezava"/>
                <w:noProof/>
              </w:rPr>
              <w:t>16.</w:t>
            </w:r>
            <w:r w:rsidR="004A38BE">
              <w:rPr>
                <w:rFonts w:eastAsiaTheme="minorEastAsia" w:cstheme="minorBidi"/>
                <w:b w:val="0"/>
                <w:bCs w:val="0"/>
                <w:caps w:val="0"/>
                <w:noProof/>
                <w:u w:val="none"/>
                <w:lang w:eastAsia="sl-SI"/>
              </w:rPr>
              <w:tab/>
            </w:r>
            <w:r w:rsidR="004A38BE" w:rsidRPr="005C4B27">
              <w:rPr>
                <w:rStyle w:val="Hiperpovezava"/>
                <w:noProof/>
              </w:rPr>
              <w:t>PRAVNO VARSTVO</w:t>
            </w:r>
            <w:r w:rsidR="004A38BE">
              <w:rPr>
                <w:noProof/>
                <w:webHidden/>
              </w:rPr>
              <w:tab/>
            </w:r>
            <w:r w:rsidR="004A38BE">
              <w:rPr>
                <w:noProof/>
                <w:webHidden/>
              </w:rPr>
              <w:fldChar w:fldCharType="begin"/>
            </w:r>
            <w:r w:rsidR="004A38BE">
              <w:rPr>
                <w:noProof/>
                <w:webHidden/>
              </w:rPr>
              <w:instrText xml:space="preserve"> PAGEREF _Toc32922901 \h </w:instrText>
            </w:r>
            <w:r w:rsidR="004A38BE">
              <w:rPr>
                <w:noProof/>
                <w:webHidden/>
              </w:rPr>
            </w:r>
            <w:r w:rsidR="004A38BE">
              <w:rPr>
                <w:noProof/>
                <w:webHidden/>
              </w:rPr>
              <w:fldChar w:fldCharType="separate"/>
            </w:r>
            <w:r w:rsidR="001005FA">
              <w:rPr>
                <w:noProof/>
                <w:webHidden/>
              </w:rPr>
              <w:t>46</w:t>
            </w:r>
            <w:r w:rsidR="004A38BE">
              <w:rPr>
                <w:noProof/>
                <w:webHidden/>
              </w:rPr>
              <w:fldChar w:fldCharType="end"/>
            </w:r>
          </w:hyperlink>
        </w:p>
        <w:p w14:paraId="039092CD" w14:textId="77777777" w:rsidR="004A38BE" w:rsidRDefault="00212EEB">
          <w:pPr>
            <w:pStyle w:val="Kazalovsebine1"/>
            <w:rPr>
              <w:rFonts w:eastAsiaTheme="minorEastAsia" w:cstheme="minorBidi"/>
              <w:b w:val="0"/>
              <w:bCs w:val="0"/>
              <w:caps w:val="0"/>
              <w:noProof/>
              <w:u w:val="none"/>
              <w:lang w:eastAsia="sl-SI"/>
            </w:rPr>
          </w:pPr>
          <w:hyperlink w:anchor="_Toc32922902" w:history="1">
            <w:r w:rsidR="004A38BE" w:rsidRPr="005C4B27">
              <w:rPr>
                <w:rStyle w:val="Hiperpovezava"/>
                <w:rFonts w:eastAsia="Calibri"/>
                <w:noProof/>
              </w:rPr>
              <w:t>17.</w:t>
            </w:r>
            <w:r w:rsidR="004A38BE">
              <w:rPr>
                <w:rFonts w:eastAsiaTheme="minorEastAsia" w:cstheme="minorBidi"/>
                <w:b w:val="0"/>
                <w:bCs w:val="0"/>
                <w:caps w:val="0"/>
                <w:noProof/>
                <w:u w:val="none"/>
                <w:lang w:eastAsia="sl-SI"/>
              </w:rPr>
              <w:tab/>
            </w:r>
            <w:r w:rsidR="004A38BE" w:rsidRPr="005C4B27">
              <w:rPr>
                <w:rStyle w:val="Hiperpovezava"/>
                <w:rFonts w:eastAsia="Calibri"/>
                <w:noProof/>
              </w:rPr>
              <w:t>PROTIKORUPCIJSKO OBVESTILO</w:t>
            </w:r>
            <w:r w:rsidR="004A38BE">
              <w:rPr>
                <w:noProof/>
                <w:webHidden/>
              </w:rPr>
              <w:tab/>
            </w:r>
            <w:r w:rsidR="004A38BE">
              <w:rPr>
                <w:noProof/>
                <w:webHidden/>
              </w:rPr>
              <w:fldChar w:fldCharType="begin"/>
            </w:r>
            <w:r w:rsidR="004A38BE">
              <w:rPr>
                <w:noProof/>
                <w:webHidden/>
              </w:rPr>
              <w:instrText xml:space="preserve"> PAGEREF _Toc32922902 \h </w:instrText>
            </w:r>
            <w:r w:rsidR="004A38BE">
              <w:rPr>
                <w:noProof/>
                <w:webHidden/>
              </w:rPr>
            </w:r>
            <w:r w:rsidR="004A38BE">
              <w:rPr>
                <w:noProof/>
                <w:webHidden/>
              </w:rPr>
              <w:fldChar w:fldCharType="separate"/>
            </w:r>
            <w:r w:rsidR="001005FA">
              <w:rPr>
                <w:noProof/>
                <w:webHidden/>
              </w:rPr>
              <w:t>48</w:t>
            </w:r>
            <w:r w:rsidR="004A38BE">
              <w:rPr>
                <w:noProof/>
                <w:webHidden/>
              </w:rPr>
              <w:fldChar w:fldCharType="end"/>
            </w:r>
          </w:hyperlink>
        </w:p>
        <w:p w14:paraId="5C5C6C5B" w14:textId="77777777" w:rsidR="004A38BE" w:rsidRDefault="00212EEB">
          <w:pPr>
            <w:pStyle w:val="Kazalovsebine2"/>
            <w:tabs>
              <w:tab w:val="right" w:leader="dot" w:pos="9062"/>
            </w:tabs>
            <w:rPr>
              <w:rFonts w:eastAsiaTheme="minorEastAsia" w:cstheme="minorBidi"/>
              <w:b w:val="0"/>
              <w:bCs w:val="0"/>
              <w:smallCaps w:val="0"/>
              <w:noProof/>
              <w:lang w:eastAsia="sl-SI"/>
            </w:rPr>
          </w:pPr>
          <w:hyperlink w:anchor="_Toc32922903" w:history="1">
            <w:r w:rsidR="004A38BE" w:rsidRPr="005C4B27">
              <w:rPr>
                <w:rStyle w:val="Hiperpovezava"/>
                <w:iCs/>
                <w:noProof/>
              </w:rPr>
              <w:t>PRILOGA št. 1</w:t>
            </w:r>
            <w:r w:rsidR="004A38BE">
              <w:rPr>
                <w:noProof/>
                <w:webHidden/>
              </w:rPr>
              <w:tab/>
            </w:r>
            <w:r w:rsidR="004A38BE">
              <w:rPr>
                <w:noProof/>
                <w:webHidden/>
              </w:rPr>
              <w:fldChar w:fldCharType="begin"/>
            </w:r>
            <w:r w:rsidR="004A38BE">
              <w:rPr>
                <w:noProof/>
                <w:webHidden/>
              </w:rPr>
              <w:instrText xml:space="preserve"> PAGEREF _Toc32922903 \h </w:instrText>
            </w:r>
            <w:r w:rsidR="004A38BE">
              <w:rPr>
                <w:noProof/>
                <w:webHidden/>
              </w:rPr>
            </w:r>
            <w:r w:rsidR="004A38BE">
              <w:rPr>
                <w:noProof/>
                <w:webHidden/>
              </w:rPr>
              <w:fldChar w:fldCharType="separate"/>
            </w:r>
            <w:r w:rsidR="001005FA">
              <w:rPr>
                <w:noProof/>
                <w:webHidden/>
              </w:rPr>
              <w:t>50</w:t>
            </w:r>
            <w:r w:rsidR="004A38BE">
              <w:rPr>
                <w:noProof/>
                <w:webHidden/>
              </w:rPr>
              <w:fldChar w:fldCharType="end"/>
            </w:r>
          </w:hyperlink>
        </w:p>
        <w:p w14:paraId="60B5CD80" w14:textId="77777777" w:rsidR="004A38BE" w:rsidRDefault="00212EEB">
          <w:pPr>
            <w:pStyle w:val="Kazalovsebine2"/>
            <w:tabs>
              <w:tab w:val="right" w:leader="dot" w:pos="9062"/>
            </w:tabs>
            <w:rPr>
              <w:rFonts w:eastAsiaTheme="minorEastAsia" w:cstheme="minorBidi"/>
              <w:b w:val="0"/>
              <w:bCs w:val="0"/>
              <w:smallCaps w:val="0"/>
              <w:noProof/>
              <w:lang w:eastAsia="sl-SI"/>
            </w:rPr>
          </w:pPr>
          <w:hyperlink w:anchor="_Toc32922904" w:history="1">
            <w:r w:rsidR="004A38BE" w:rsidRPr="005C4B27">
              <w:rPr>
                <w:rStyle w:val="Hiperpovezava"/>
                <w:noProof/>
                <w:lang w:eastAsia="zh-CN"/>
              </w:rPr>
              <w:t>PONUDBENI PREDRAČUN</w:t>
            </w:r>
            <w:r w:rsidR="004A38BE">
              <w:rPr>
                <w:noProof/>
                <w:webHidden/>
              </w:rPr>
              <w:tab/>
            </w:r>
            <w:r w:rsidR="004A38BE">
              <w:rPr>
                <w:noProof/>
                <w:webHidden/>
              </w:rPr>
              <w:fldChar w:fldCharType="begin"/>
            </w:r>
            <w:r w:rsidR="004A38BE">
              <w:rPr>
                <w:noProof/>
                <w:webHidden/>
              </w:rPr>
              <w:instrText xml:space="preserve"> PAGEREF _Toc32922904 \h </w:instrText>
            </w:r>
            <w:r w:rsidR="004A38BE">
              <w:rPr>
                <w:noProof/>
                <w:webHidden/>
              </w:rPr>
            </w:r>
            <w:r w:rsidR="004A38BE">
              <w:rPr>
                <w:noProof/>
                <w:webHidden/>
              </w:rPr>
              <w:fldChar w:fldCharType="separate"/>
            </w:r>
            <w:r w:rsidR="001005FA">
              <w:rPr>
                <w:noProof/>
                <w:webHidden/>
              </w:rPr>
              <w:t>50</w:t>
            </w:r>
            <w:r w:rsidR="004A38BE">
              <w:rPr>
                <w:noProof/>
                <w:webHidden/>
              </w:rPr>
              <w:fldChar w:fldCharType="end"/>
            </w:r>
          </w:hyperlink>
        </w:p>
        <w:p w14:paraId="39999DAA" w14:textId="77777777" w:rsidR="004A38BE" w:rsidRDefault="00212EEB">
          <w:pPr>
            <w:pStyle w:val="Kazalovsebine2"/>
            <w:tabs>
              <w:tab w:val="right" w:leader="dot" w:pos="9062"/>
            </w:tabs>
            <w:rPr>
              <w:rFonts w:eastAsiaTheme="minorEastAsia" w:cstheme="minorBidi"/>
              <w:b w:val="0"/>
              <w:bCs w:val="0"/>
              <w:smallCaps w:val="0"/>
              <w:noProof/>
              <w:lang w:eastAsia="sl-SI"/>
            </w:rPr>
          </w:pPr>
          <w:hyperlink w:anchor="_Toc32922905" w:history="1">
            <w:r w:rsidR="004A38BE" w:rsidRPr="005C4B27">
              <w:rPr>
                <w:rStyle w:val="Hiperpovezava"/>
                <w:iCs/>
                <w:noProof/>
              </w:rPr>
              <w:t>PRILOGA št. 2</w:t>
            </w:r>
            <w:r w:rsidR="004A38BE">
              <w:rPr>
                <w:noProof/>
                <w:webHidden/>
              </w:rPr>
              <w:tab/>
            </w:r>
            <w:r w:rsidR="004A38BE">
              <w:rPr>
                <w:noProof/>
                <w:webHidden/>
              </w:rPr>
              <w:fldChar w:fldCharType="begin"/>
            </w:r>
            <w:r w:rsidR="004A38BE">
              <w:rPr>
                <w:noProof/>
                <w:webHidden/>
              </w:rPr>
              <w:instrText xml:space="preserve"> PAGEREF _Toc32922905 \h </w:instrText>
            </w:r>
            <w:r w:rsidR="004A38BE">
              <w:rPr>
                <w:noProof/>
                <w:webHidden/>
              </w:rPr>
            </w:r>
            <w:r w:rsidR="004A38BE">
              <w:rPr>
                <w:noProof/>
                <w:webHidden/>
              </w:rPr>
              <w:fldChar w:fldCharType="separate"/>
            </w:r>
            <w:r w:rsidR="001005FA">
              <w:rPr>
                <w:noProof/>
                <w:webHidden/>
              </w:rPr>
              <w:t>52</w:t>
            </w:r>
            <w:r w:rsidR="004A38BE">
              <w:rPr>
                <w:noProof/>
                <w:webHidden/>
              </w:rPr>
              <w:fldChar w:fldCharType="end"/>
            </w:r>
          </w:hyperlink>
        </w:p>
        <w:p w14:paraId="55424764" w14:textId="77777777" w:rsidR="004A38BE" w:rsidRDefault="00212EEB">
          <w:pPr>
            <w:pStyle w:val="Kazalovsebine2"/>
            <w:tabs>
              <w:tab w:val="right" w:leader="dot" w:pos="9062"/>
            </w:tabs>
            <w:rPr>
              <w:rFonts w:eastAsiaTheme="minorEastAsia" w:cstheme="minorBidi"/>
              <w:b w:val="0"/>
              <w:bCs w:val="0"/>
              <w:smallCaps w:val="0"/>
              <w:noProof/>
              <w:lang w:eastAsia="sl-SI"/>
            </w:rPr>
          </w:pPr>
          <w:hyperlink w:anchor="_Toc32922906" w:history="1">
            <w:r w:rsidR="004A38BE" w:rsidRPr="005C4B27">
              <w:rPr>
                <w:rStyle w:val="Hiperpovezava"/>
                <w:rFonts w:eastAsia="Calibri"/>
                <w:noProof/>
                <w:lang w:eastAsia="zh-CN"/>
              </w:rPr>
              <w:t>PODATKI O PONUDNIKU IN DRUGIH GOSPODARSKIH SUBJEKTIH</w:t>
            </w:r>
            <w:r w:rsidR="004A38BE">
              <w:rPr>
                <w:noProof/>
                <w:webHidden/>
              </w:rPr>
              <w:tab/>
            </w:r>
            <w:r w:rsidR="004A38BE">
              <w:rPr>
                <w:noProof/>
                <w:webHidden/>
              </w:rPr>
              <w:fldChar w:fldCharType="begin"/>
            </w:r>
            <w:r w:rsidR="004A38BE">
              <w:rPr>
                <w:noProof/>
                <w:webHidden/>
              </w:rPr>
              <w:instrText xml:space="preserve"> PAGEREF _Toc32922906 \h </w:instrText>
            </w:r>
            <w:r w:rsidR="004A38BE">
              <w:rPr>
                <w:noProof/>
                <w:webHidden/>
              </w:rPr>
            </w:r>
            <w:r w:rsidR="004A38BE">
              <w:rPr>
                <w:noProof/>
                <w:webHidden/>
              </w:rPr>
              <w:fldChar w:fldCharType="separate"/>
            </w:r>
            <w:r w:rsidR="001005FA">
              <w:rPr>
                <w:noProof/>
                <w:webHidden/>
              </w:rPr>
              <w:t>52</w:t>
            </w:r>
            <w:r w:rsidR="004A38BE">
              <w:rPr>
                <w:noProof/>
                <w:webHidden/>
              </w:rPr>
              <w:fldChar w:fldCharType="end"/>
            </w:r>
          </w:hyperlink>
        </w:p>
        <w:p w14:paraId="6AB9AFDA" w14:textId="77777777" w:rsidR="004A38BE" w:rsidRDefault="00212EEB">
          <w:pPr>
            <w:pStyle w:val="Kazalovsebine2"/>
            <w:tabs>
              <w:tab w:val="right" w:leader="dot" w:pos="9062"/>
            </w:tabs>
            <w:rPr>
              <w:rFonts w:eastAsiaTheme="minorEastAsia" w:cstheme="minorBidi"/>
              <w:b w:val="0"/>
              <w:bCs w:val="0"/>
              <w:smallCaps w:val="0"/>
              <w:noProof/>
              <w:lang w:eastAsia="sl-SI"/>
            </w:rPr>
          </w:pPr>
          <w:hyperlink w:anchor="_Toc32922907" w:history="1">
            <w:r w:rsidR="004A38BE" w:rsidRPr="005C4B27">
              <w:rPr>
                <w:rStyle w:val="Hiperpovezava"/>
                <w:iCs/>
                <w:noProof/>
              </w:rPr>
              <w:t>PRILOGA št. 3 A</w:t>
            </w:r>
            <w:r w:rsidR="004A38BE">
              <w:rPr>
                <w:noProof/>
                <w:webHidden/>
              </w:rPr>
              <w:tab/>
            </w:r>
            <w:r w:rsidR="004A38BE">
              <w:rPr>
                <w:noProof/>
                <w:webHidden/>
              </w:rPr>
              <w:fldChar w:fldCharType="begin"/>
            </w:r>
            <w:r w:rsidR="004A38BE">
              <w:rPr>
                <w:noProof/>
                <w:webHidden/>
              </w:rPr>
              <w:instrText xml:space="preserve"> PAGEREF _Toc32922907 \h </w:instrText>
            </w:r>
            <w:r w:rsidR="004A38BE">
              <w:rPr>
                <w:noProof/>
                <w:webHidden/>
              </w:rPr>
            </w:r>
            <w:r w:rsidR="004A38BE">
              <w:rPr>
                <w:noProof/>
                <w:webHidden/>
              </w:rPr>
              <w:fldChar w:fldCharType="separate"/>
            </w:r>
            <w:r w:rsidR="001005FA">
              <w:rPr>
                <w:noProof/>
                <w:webHidden/>
              </w:rPr>
              <w:t>55</w:t>
            </w:r>
            <w:r w:rsidR="004A38BE">
              <w:rPr>
                <w:noProof/>
                <w:webHidden/>
              </w:rPr>
              <w:fldChar w:fldCharType="end"/>
            </w:r>
          </w:hyperlink>
        </w:p>
        <w:p w14:paraId="709C26F1" w14:textId="77777777" w:rsidR="004A38BE" w:rsidRDefault="00212EEB">
          <w:pPr>
            <w:pStyle w:val="Kazalovsebine2"/>
            <w:tabs>
              <w:tab w:val="right" w:leader="dot" w:pos="9062"/>
            </w:tabs>
            <w:rPr>
              <w:rFonts w:eastAsiaTheme="minorEastAsia" w:cstheme="minorBidi"/>
              <w:b w:val="0"/>
              <w:bCs w:val="0"/>
              <w:smallCaps w:val="0"/>
              <w:noProof/>
              <w:lang w:eastAsia="sl-SI"/>
            </w:rPr>
          </w:pPr>
          <w:hyperlink w:anchor="_Toc32922908" w:history="1">
            <w:r w:rsidR="004A38BE" w:rsidRPr="005C4B27">
              <w:rPr>
                <w:rStyle w:val="Hiperpovezava"/>
                <w:noProof/>
                <w:lang w:eastAsia="zh-CN"/>
              </w:rPr>
              <w:t>IZJAVA PONUDNIKA O NASTOPANJU S PODIZVAJALCI</w:t>
            </w:r>
            <w:r w:rsidR="004A38BE">
              <w:rPr>
                <w:noProof/>
                <w:webHidden/>
              </w:rPr>
              <w:tab/>
            </w:r>
            <w:r w:rsidR="004A38BE">
              <w:rPr>
                <w:noProof/>
                <w:webHidden/>
              </w:rPr>
              <w:fldChar w:fldCharType="begin"/>
            </w:r>
            <w:r w:rsidR="004A38BE">
              <w:rPr>
                <w:noProof/>
                <w:webHidden/>
              </w:rPr>
              <w:instrText xml:space="preserve"> PAGEREF _Toc32922908 \h </w:instrText>
            </w:r>
            <w:r w:rsidR="004A38BE">
              <w:rPr>
                <w:noProof/>
                <w:webHidden/>
              </w:rPr>
            </w:r>
            <w:r w:rsidR="004A38BE">
              <w:rPr>
                <w:noProof/>
                <w:webHidden/>
              </w:rPr>
              <w:fldChar w:fldCharType="separate"/>
            </w:r>
            <w:r w:rsidR="001005FA">
              <w:rPr>
                <w:noProof/>
                <w:webHidden/>
              </w:rPr>
              <w:t>55</w:t>
            </w:r>
            <w:r w:rsidR="004A38BE">
              <w:rPr>
                <w:noProof/>
                <w:webHidden/>
              </w:rPr>
              <w:fldChar w:fldCharType="end"/>
            </w:r>
          </w:hyperlink>
        </w:p>
        <w:p w14:paraId="318EE935" w14:textId="77777777" w:rsidR="004A38BE" w:rsidRDefault="00212EEB">
          <w:pPr>
            <w:pStyle w:val="Kazalovsebine2"/>
            <w:tabs>
              <w:tab w:val="right" w:leader="dot" w:pos="9062"/>
            </w:tabs>
            <w:rPr>
              <w:rFonts w:eastAsiaTheme="minorEastAsia" w:cstheme="minorBidi"/>
              <w:b w:val="0"/>
              <w:bCs w:val="0"/>
              <w:smallCaps w:val="0"/>
              <w:noProof/>
              <w:lang w:eastAsia="sl-SI"/>
            </w:rPr>
          </w:pPr>
          <w:hyperlink w:anchor="_Toc32922909" w:history="1">
            <w:r w:rsidR="004A38BE" w:rsidRPr="005C4B27">
              <w:rPr>
                <w:rStyle w:val="Hiperpovezava"/>
                <w:iCs/>
                <w:noProof/>
              </w:rPr>
              <w:t>PRILOGA št. 3 B</w:t>
            </w:r>
            <w:r w:rsidR="004A38BE">
              <w:rPr>
                <w:noProof/>
                <w:webHidden/>
              </w:rPr>
              <w:tab/>
            </w:r>
            <w:r w:rsidR="004A38BE">
              <w:rPr>
                <w:noProof/>
                <w:webHidden/>
              </w:rPr>
              <w:fldChar w:fldCharType="begin"/>
            </w:r>
            <w:r w:rsidR="004A38BE">
              <w:rPr>
                <w:noProof/>
                <w:webHidden/>
              </w:rPr>
              <w:instrText xml:space="preserve"> PAGEREF _Toc32922909 \h </w:instrText>
            </w:r>
            <w:r w:rsidR="004A38BE">
              <w:rPr>
                <w:noProof/>
                <w:webHidden/>
              </w:rPr>
            </w:r>
            <w:r w:rsidR="004A38BE">
              <w:rPr>
                <w:noProof/>
                <w:webHidden/>
              </w:rPr>
              <w:fldChar w:fldCharType="separate"/>
            </w:r>
            <w:r w:rsidR="001005FA">
              <w:rPr>
                <w:noProof/>
                <w:webHidden/>
              </w:rPr>
              <w:t>57</w:t>
            </w:r>
            <w:r w:rsidR="004A38BE">
              <w:rPr>
                <w:noProof/>
                <w:webHidden/>
              </w:rPr>
              <w:fldChar w:fldCharType="end"/>
            </w:r>
          </w:hyperlink>
        </w:p>
        <w:p w14:paraId="52956142" w14:textId="77777777" w:rsidR="004A38BE" w:rsidRDefault="00212EEB">
          <w:pPr>
            <w:pStyle w:val="Kazalovsebine2"/>
            <w:tabs>
              <w:tab w:val="right" w:leader="dot" w:pos="9062"/>
            </w:tabs>
            <w:rPr>
              <w:rFonts w:eastAsiaTheme="minorEastAsia" w:cstheme="minorBidi"/>
              <w:b w:val="0"/>
              <w:bCs w:val="0"/>
              <w:smallCaps w:val="0"/>
              <w:noProof/>
              <w:lang w:eastAsia="sl-SI"/>
            </w:rPr>
          </w:pPr>
          <w:hyperlink w:anchor="_Toc32922910" w:history="1">
            <w:r w:rsidR="004A38BE" w:rsidRPr="005C4B27">
              <w:rPr>
                <w:rStyle w:val="Hiperpovezava"/>
                <w:noProof/>
                <w:lang w:eastAsia="zh-CN"/>
              </w:rPr>
              <w:t>IZJAVA PODIZVAJALCA O NEPOSREDNIH PLAČILIH IN SOGLASJE O PORAVNAVI PODIZVAJALČEVE TERJATVE DO GLAVNEGA IZVAJALCA S STRANI NAROČNIKA</w:t>
            </w:r>
            <w:r w:rsidR="004A38BE">
              <w:rPr>
                <w:noProof/>
                <w:webHidden/>
              </w:rPr>
              <w:tab/>
            </w:r>
            <w:r w:rsidR="004A38BE">
              <w:rPr>
                <w:noProof/>
                <w:webHidden/>
              </w:rPr>
              <w:fldChar w:fldCharType="begin"/>
            </w:r>
            <w:r w:rsidR="004A38BE">
              <w:rPr>
                <w:noProof/>
                <w:webHidden/>
              </w:rPr>
              <w:instrText xml:space="preserve"> PAGEREF _Toc32922910 \h </w:instrText>
            </w:r>
            <w:r w:rsidR="004A38BE">
              <w:rPr>
                <w:noProof/>
                <w:webHidden/>
              </w:rPr>
            </w:r>
            <w:r w:rsidR="004A38BE">
              <w:rPr>
                <w:noProof/>
                <w:webHidden/>
              </w:rPr>
              <w:fldChar w:fldCharType="separate"/>
            </w:r>
            <w:r w:rsidR="001005FA">
              <w:rPr>
                <w:noProof/>
                <w:webHidden/>
              </w:rPr>
              <w:t>57</w:t>
            </w:r>
            <w:r w:rsidR="004A38BE">
              <w:rPr>
                <w:noProof/>
                <w:webHidden/>
              </w:rPr>
              <w:fldChar w:fldCharType="end"/>
            </w:r>
          </w:hyperlink>
        </w:p>
        <w:p w14:paraId="47C0F3FF" w14:textId="77777777" w:rsidR="004A38BE" w:rsidRDefault="00212EEB">
          <w:pPr>
            <w:pStyle w:val="Kazalovsebine2"/>
            <w:tabs>
              <w:tab w:val="right" w:leader="dot" w:pos="9062"/>
            </w:tabs>
            <w:rPr>
              <w:rFonts w:eastAsiaTheme="minorEastAsia" w:cstheme="minorBidi"/>
              <w:b w:val="0"/>
              <w:bCs w:val="0"/>
              <w:smallCaps w:val="0"/>
              <w:noProof/>
              <w:lang w:eastAsia="sl-SI"/>
            </w:rPr>
          </w:pPr>
          <w:hyperlink w:anchor="_Toc32922911" w:history="1">
            <w:r w:rsidR="004A38BE" w:rsidRPr="005C4B27">
              <w:rPr>
                <w:rStyle w:val="Hiperpovezava"/>
                <w:i/>
                <w:iCs/>
                <w:noProof/>
              </w:rPr>
              <w:t>PRILOGA št. 4</w:t>
            </w:r>
            <w:r w:rsidR="004A38BE">
              <w:rPr>
                <w:noProof/>
                <w:webHidden/>
              </w:rPr>
              <w:tab/>
            </w:r>
            <w:r w:rsidR="004A38BE">
              <w:rPr>
                <w:noProof/>
                <w:webHidden/>
              </w:rPr>
              <w:fldChar w:fldCharType="begin"/>
            </w:r>
            <w:r w:rsidR="004A38BE">
              <w:rPr>
                <w:noProof/>
                <w:webHidden/>
              </w:rPr>
              <w:instrText xml:space="preserve"> PAGEREF _Toc32922911 \h </w:instrText>
            </w:r>
            <w:r w:rsidR="004A38BE">
              <w:rPr>
                <w:noProof/>
                <w:webHidden/>
              </w:rPr>
            </w:r>
            <w:r w:rsidR="004A38BE">
              <w:rPr>
                <w:noProof/>
                <w:webHidden/>
              </w:rPr>
              <w:fldChar w:fldCharType="separate"/>
            </w:r>
            <w:r w:rsidR="001005FA">
              <w:rPr>
                <w:noProof/>
                <w:webHidden/>
              </w:rPr>
              <w:t>58</w:t>
            </w:r>
            <w:r w:rsidR="004A38BE">
              <w:rPr>
                <w:noProof/>
                <w:webHidden/>
              </w:rPr>
              <w:fldChar w:fldCharType="end"/>
            </w:r>
          </w:hyperlink>
        </w:p>
        <w:p w14:paraId="505D615E" w14:textId="77777777" w:rsidR="004A38BE" w:rsidRDefault="00212EEB">
          <w:pPr>
            <w:pStyle w:val="Kazalovsebine2"/>
            <w:tabs>
              <w:tab w:val="right" w:leader="dot" w:pos="9062"/>
            </w:tabs>
            <w:rPr>
              <w:rFonts w:eastAsiaTheme="minorEastAsia" w:cstheme="minorBidi"/>
              <w:b w:val="0"/>
              <w:bCs w:val="0"/>
              <w:smallCaps w:val="0"/>
              <w:noProof/>
              <w:lang w:eastAsia="sl-SI"/>
            </w:rPr>
          </w:pPr>
          <w:hyperlink w:anchor="_Toc32922912" w:history="1">
            <w:r w:rsidR="004A38BE" w:rsidRPr="005C4B27">
              <w:rPr>
                <w:rStyle w:val="Hiperpovezava"/>
                <w:i/>
                <w:iCs/>
                <w:noProof/>
                <w:spacing w:val="20"/>
                <w:lang w:eastAsia="zh-CN"/>
              </w:rPr>
              <w:t>ESPD OBRAZEC</w:t>
            </w:r>
            <w:r w:rsidR="004A38BE">
              <w:rPr>
                <w:noProof/>
                <w:webHidden/>
              </w:rPr>
              <w:tab/>
            </w:r>
            <w:r w:rsidR="004A38BE">
              <w:rPr>
                <w:noProof/>
                <w:webHidden/>
              </w:rPr>
              <w:fldChar w:fldCharType="begin"/>
            </w:r>
            <w:r w:rsidR="004A38BE">
              <w:rPr>
                <w:noProof/>
                <w:webHidden/>
              </w:rPr>
              <w:instrText xml:space="preserve"> PAGEREF _Toc32922912 \h </w:instrText>
            </w:r>
            <w:r w:rsidR="004A38BE">
              <w:rPr>
                <w:noProof/>
                <w:webHidden/>
              </w:rPr>
            </w:r>
            <w:r w:rsidR="004A38BE">
              <w:rPr>
                <w:noProof/>
                <w:webHidden/>
              </w:rPr>
              <w:fldChar w:fldCharType="separate"/>
            </w:r>
            <w:r w:rsidR="001005FA">
              <w:rPr>
                <w:noProof/>
                <w:webHidden/>
              </w:rPr>
              <w:t>58</w:t>
            </w:r>
            <w:r w:rsidR="004A38BE">
              <w:rPr>
                <w:noProof/>
                <w:webHidden/>
              </w:rPr>
              <w:fldChar w:fldCharType="end"/>
            </w:r>
          </w:hyperlink>
        </w:p>
        <w:p w14:paraId="296D23EC" w14:textId="77777777" w:rsidR="004A38BE" w:rsidRDefault="00212EEB">
          <w:pPr>
            <w:pStyle w:val="Kazalovsebine2"/>
            <w:tabs>
              <w:tab w:val="right" w:leader="dot" w:pos="9062"/>
            </w:tabs>
            <w:rPr>
              <w:rFonts w:eastAsiaTheme="minorEastAsia" w:cstheme="minorBidi"/>
              <w:b w:val="0"/>
              <w:bCs w:val="0"/>
              <w:smallCaps w:val="0"/>
              <w:noProof/>
              <w:lang w:eastAsia="sl-SI"/>
            </w:rPr>
          </w:pPr>
          <w:hyperlink w:anchor="_Toc32922913" w:history="1">
            <w:r w:rsidR="004A38BE" w:rsidRPr="005C4B27">
              <w:rPr>
                <w:rStyle w:val="Hiperpovezava"/>
                <w:iCs/>
                <w:noProof/>
              </w:rPr>
              <w:t>PRILOGA št. 5</w:t>
            </w:r>
            <w:r w:rsidR="004A38BE">
              <w:rPr>
                <w:noProof/>
                <w:webHidden/>
              </w:rPr>
              <w:tab/>
            </w:r>
            <w:r w:rsidR="004A38BE">
              <w:rPr>
                <w:noProof/>
                <w:webHidden/>
              </w:rPr>
              <w:fldChar w:fldCharType="begin"/>
            </w:r>
            <w:r w:rsidR="004A38BE">
              <w:rPr>
                <w:noProof/>
                <w:webHidden/>
              </w:rPr>
              <w:instrText xml:space="preserve"> PAGEREF _Toc32922913 \h </w:instrText>
            </w:r>
            <w:r w:rsidR="004A38BE">
              <w:rPr>
                <w:noProof/>
                <w:webHidden/>
              </w:rPr>
            </w:r>
            <w:r w:rsidR="004A38BE">
              <w:rPr>
                <w:noProof/>
                <w:webHidden/>
              </w:rPr>
              <w:fldChar w:fldCharType="separate"/>
            </w:r>
            <w:r w:rsidR="001005FA">
              <w:rPr>
                <w:noProof/>
                <w:webHidden/>
              </w:rPr>
              <w:t>59</w:t>
            </w:r>
            <w:r w:rsidR="004A38BE">
              <w:rPr>
                <w:noProof/>
                <w:webHidden/>
              </w:rPr>
              <w:fldChar w:fldCharType="end"/>
            </w:r>
          </w:hyperlink>
        </w:p>
        <w:p w14:paraId="5B07E73B" w14:textId="77777777" w:rsidR="004A38BE" w:rsidRDefault="00212EEB">
          <w:pPr>
            <w:pStyle w:val="Kazalovsebine2"/>
            <w:tabs>
              <w:tab w:val="right" w:leader="dot" w:pos="9062"/>
            </w:tabs>
            <w:rPr>
              <w:rFonts w:eastAsiaTheme="minorEastAsia" w:cstheme="minorBidi"/>
              <w:b w:val="0"/>
              <w:bCs w:val="0"/>
              <w:smallCaps w:val="0"/>
              <w:noProof/>
              <w:lang w:eastAsia="sl-SI"/>
            </w:rPr>
          </w:pPr>
          <w:hyperlink w:anchor="_Toc32922914" w:history="1">
            <w:r w:rsidR="004A38BE" w:rsidRPr="005C4B27">
              <w:rPr>
                <w:rStyle w:val="Hiperpovezava"/>
                <w:rFonts w:eastAsia="Calibri"/>
                <w:noProof/>
                <w:lang w:eastAsia="zh-CN"/>
              </w:rPr>
              <w:t>SOGLASJE PRAVNE OSEBE ZA PRIDOBITEV OSEBNIH PODATKOV</w:t>
            </w:r>
            <w:r w:rsidR="004A38BE">
              <w:rPr>
                <w:noProof/>
                <w:webHidden/>
              </w:rPr>
              <w:tab/>
            </w:r>
            <w:r w:rsidR="004A38BE">
              <w:rPr>
                <w:noProof/>
                <w:webHidden/>
              </w:rPr>
              <w:fldChar w:fldCharType="begin"/>
            </w:r>
            <w:r w:rsidR="004A38BE">
              <w:rPr>
                <w:noProof/>
                <w:webHidden/>
              </w:rPr>
              <w:instrText xml:space="preserve"> PAGEREF _Toc32922914 \h </w:instrText>
            </w:r>
            <w:r w:rsidR="004A38BE">
              <w:rPr>
                <w:noProof/>
                <w:webHidden/>
              </w:rPr>
            </w:r>
            <w:r w:rsidR="004A38BE">
              <w:rPr>
                <w:noProof/>
                <w:webHidden/>
              </w:rPr>
              <w:fldChar w:fldCharType="separate"/>
            </w:r>
            <w:r w:rsidR="001005FA">
              <w:rPr>
                <w:noProof/>
                <w:webHidden/>
              </w:rPr>
              <w:t>59</w:t>
            </w:r>
            <w:r w:rsidR="004A38BE">
              <w:rPr>
                <w:noProof/>
                <w:webHidden/>
              </w:rPr>
              <w:fldChar w:fldCharType="end"/>
            </w:r>
          </w:hyperlink>
        </w:p>
        <w:p w14:paraId="593E9BBF" w14:textId="77777777" w:rsidR="004A38BE" w:rsidRDefault="00212EEB">
          <w:pPr>
            <w:pStyle w:val="Kazalovsebine2"/>
            <w:tabs>
              <w:tab w:val="right" w:leader="dot" w:pos="9062"/>
            </w:tabs>
            <w:rPr>
              <w:rFonts w:eastAsiaTheme="minorEastAsia" w:cstheme="minorBidi"/>
              <w:b w:val="0"/>
              <w:bCs w:val="0"/>
              <w:smallCaps w:val="0"/>
              <w:noProof/>
              <w:lang w:eastAsia="sl-SI"/>
            </w:rPr>
          </w:pPr>
          <w:hyperlink w:anchor="_Toc32922915" w:history="1">
            <w:r w:rsidR="004A38BE" w:rsidRPr="005C4B27">
              <w:rPr>
                <w:rStyle w:val="Hiperpovezava"/>
                <w:iCs/>
                <w:noProof/>
              </w:rPr>
              <w:t>PRILOGA št. 6</w:t>
            </w:r>
            <w:r w:rsidR="004A38BE">
              <w:rPr>
                <w:noProof/>
                <w:webHidden/>
              </w:rPr>
              <w:tab/>
            </w:r>
            <w:r w:rsidR="004A38BE">
              <w:rPr>
                <w:noProof/>
                <w:webHidden/>
              </w:rPr>
              <w:fldChar w:fldCharType="begin"/>
            </w:r>
            <w:r w:rsidR="004A38BE">
              <w:rPr>
                <w:noProof/>
                <w:webHidden/>
              </w:rPr>
              <w:instrText xml:space="preserve"> PAGEREF _Toc32922915 \h </w:instrText>
            </w:r>
            <w:r w:rsidR="004A38BE">
              <w:rPr>
                <w:noProof/>
                <w:webHidden/>
              </w:rPr>
            </w:r>
            <w:r w:rsidR="004A38BE">
              <w:rPr>
                <w:noProof/>
                <w:webHidden/>
              </w:rPr>
              <w:fldChar w:fldCharType="separate"/>
            </w:r>
            <w:r w:rsidR="001005FA">
              <w:rPr>
                <w:noProof/>
                <w:webHidden/>
              </w:rPr>
              <w:t>60</w:t>
            </w:r>
            <w:r w:rsidR="004A38BE">
              <w:rPr>
                <w:noProof/>
                <w:webHidden/>
              </w:rPr>
              <w:fldChar w:fldCharType="end"/>
            </w:r>
          </w:hyperlink>
        </w:p>
        <w:p w14:paraId="51E9DC02" w14:textId="77777777" w:rsidR="004A38BE" w:rsidRDefault="00212EEB">
          <w:pPr>
            <w:pStyle w:val="Kazalovsebine2"/>
            <w:tabs>
              <w:tab w:val="right" w:leader="dot" w:pos="9062"/>
            </w:tabs>
            <w:rPr>
              <w:rFonts w:eastAsiaTheme="minorEastAsia" w:cstheme="minorBidi"/>
              <w:b w:val="0"/>
              <w:bCs w:val="0"/>
              <w:smallCaps w:val="0"/>
              <w:noProof/>
              <w:lang w:eastAsia="sl-SI"/>
            </w:rPr>
          </w:pPr>
          <w:hyperlink w:anchor="_Toc32922916" w:history="1">
            <w:r w:rsidR="004A38BE" w:rsidRPr="005C4B27">
              <w:rPr>
                <w:rStyle w:val="Hiperpovezava"/>
                <w:rFonts w:eastAsia="Calibri"/>
                <w:noProof/>
                <w:lang w:eastAsia="zh-CN"/>
              </w:rPr>
              <w:t>SOGLASJE FIZIČNE OSEBE ZA PRIDOBITEV OSEBNIH PODATKOV</w:t>
            </w:r>
            <w:r w:rsidR="004A38BE">
              <w:rPr>
                <w:noProof/>
                <w:webHidden/>
              </w:rPr>
              <w:tab/>
            </w:r>
            <w:r w:rsidR="004A38BE">
              <w:rPr>
                <w:noProof/>
                <w:webHidden/>
              </w:rPr>
              <w:fldChar w:fldCharType="begin"/>
            </w:r>
            <w:r w:rsidR="004A38BE">
              <w:rPr>
                <w:noProof/>
                <w:webHidden/>
              </w:rPr>
              <w:instrText xml:space="preserve"> PAGEREF _Toc32922916 \h </w:instrText>
            </w:r>
            <w:r w:rsidR="004A38BE">
              <w:rPr>
                <w:noProof/>
                <w:webHidden/>
              </w:rPr>
            </w:r>
            <w:r w:rsidR="004A38BE">
              <w:rPr>
                <w:noProof/>
                <w:webHidden/>
              </w:rPr>
              <w:fldChar w:fldCharType="separate"/>
            </w:r>
            <w:r w:rsidR="001005FA">
              <w:rPr>
                <w:noProof/>
                <w:webHidden/>
              </w:rPr>
              <w:t>60</w:t>
            </w:r>
            <w:r w:rsidR="004A38BE">
              <w:rPr>
                <w:noProof/>
                <w:webHidden/>
              </w:rPr>
              <w:fldChar w:fldCharType="end"/>
            </w:r>
          </w:hyperlink>
        </w:p>
        <w:p w14:paraId="13AA089A" w14:textId="77777777" w:rsidR="004A38BE" w:rsidRDefault="00212EEB">
          <w:pPr>
            <w:pStyle w:val="Kazalovsebine2"/>
            <w:tabs>
              <w:tab w:val="right" w:leader="dot" w:pos="9062"/>
            </w:tabs>
            <w:rPr>
              <w:rFonts w:eastAsiaTheme="minorEastAsia" w:cstheme="minorBidi"/>
              <w:b w:val="0"/>
              <w:bCs w:val="0"/>
              <w:smallCaps w:val="0"/>
              <w:noProof/>
              <w:lang w:eastAsia="sl-SI"/>
            </w:rPr>
          </w:pPr>
          <w:hyperlink w:anchor="_Toc32922917" w:history="1">
            <w:r w:rsidR="004A38BE" w:rsidRPr="005C4B27">
              <w:rPr>
                <w:rStyle w:val="Hiperpovezava"/>
                <w:iCs/>
                <w:noProof/>
              </w:rPr>
              <w:t>PRILOGA št. 7</w:t>
            </w:r>
            <w:r w:rsidR="004A38BE">
              <w:rPr>
                <w:noProof/>
                <w:webHidden/>
              </w:rPr>
              <w:tab/>
            </w:r>
            <w:r w:rsidR="004A38BE">
              <w:rPr>
                <w:noProof/>
                <w:webHidden/>
              </w:rPr>
              <w:fldChar w:fldCharType="begin"/>
            </w:r>
            <w:r w:rsidR="004A38BE">
              <w:rPr>
                <w:noProof/>
                <w:webHidden/>
              </w:rPr>
              <w:instrText xml:space="preserve"> PAGEREF _Toc32922917 \h </w:instrText>
            </w:r>
            <w:r w:rsidR="004A38BE">
              <w:rPr>
                <w:noProof/>
                <w:webHidden/>
              </w:rPr>
            </w:r>
            <w:r w:rsidR="004A38BE">
              <w:rPr>
                <w:noProof/>
                <w:webHidden/>
              </w:rPr>
              <w:fldChar w:fldCharType="separate"/>
            </w:r>
            <w:r w:rsidR="001005FA">
              <w:rPr>
                <w:noProof/>
                <w:webHidden/>
              </w:rPr>
              <w:t>62</w:t>
            </w:r>
            <w:r w:rsidR="004A38BE">
              <w:rPr>
                <w:noProof/>
                <w:webHidden/>
              </w:rPr>
              <w:fldChar w:fldCharType="end"/>
            </w:r>
          </w:hyperlink>
        </w:p>
        <w:p w14:paraId="7D18C78B" w14:textId="77777777" w:rsidR="004A38BE" w:rsidRDefault="00212EEB">
          <w:pPr>
            <w:pStyle w:val="Kazalovsebine2"/>
            <w:tabs>
              <w:tab w:val="right" w:leader="dot" w:pos="9062"/>
            </w:tabs>
            <w:rPr>
              <w:rFonts w:eastAsiaTheme="minorEastAsia" w:cstheme="minorBidi"/>
              <w:b w:val="0"/>
              <w:bCs w:val="0"/>
              <w:smallCaps w:val="0"/>
              <w:noProof/>
              <w:lang w:eastAsia="sl-SI"/>
            </w:rPr>
          </w:pPr>
          <w:hyperlink w:anchor="_Toc32922918" w:history="1">
            <w:r w:rsidR="004A38BE" w:rsidRPr="005C4B27">
              <w:rPr>
                <w:rStyle w:val="Hiperpovezava"/>
                <w:noProof/>
                <w:lang w:eastAsia="zh-CN"/>
              </w:rPr>
              <w:t>IZJAVA O UDELEŽBI FIZIČNIH IN PRAVNIH OSEB V LASTNIŠTVU PONUDNIKA</w:t>
            </w:r>
            <w:r w:rsidR="004A38BE">
              <w:rPr>
                <w:noProof/>
                <w:webHidden/>
              </w:rPr>
              <w:tab/>
            </w:r>
            <w:r w:rsidR="004A38BE">
              <w:rPr>
                <w:noProof/>
                <w:webHidden/>
              </w:rPr>
              <w:fldChar w:fldCharType="begin"/>
            </w:r>
            <w:r w:rsidR="004A38BE">
              <w:rPr>
                <w:noProof/>
                <w:webHidden/>
              </w:rPr>
              <w:instrText xml:space="preserve"> PAGEREF _Toc32922918 \h </w:instrText>
            </w:r>
            <w:r w:rsidR="004A38BE">
              <w:rPr>
                <w:noProof/>
                <w:webHidden/>
              </w:rPr>
            </w:r>
            <w:r w:rsidR="004A38BE">
              <w:rPr>
                <w:noProof/>
                <w:webHidden/>
              </w:rPr>
              <w:fldChar w:fldCharType="separate"/>
            </w:r>
            <w:r w:rsidR="001005FA">
              <w:rPr>
                <w:noProof/>
                <w:webHidden/>
              </w:rPr>
              <w:t>62</w:t>
            </w:r>
            <w:r w:rsidR="004A38BE">
              <w:rPr>
                <w:noProof/>
                <w:webHidden/>
              </w:rPr>
              <w:fldChar w:fldCharType="end"/>
            </w:r>
          </w:hyperlink>
        </w:p>
        <w:p w14:paraId="3AAC2A44" w14:textId="77777777" w:rsidR="004A38BE" w:rsidRDefault="00212EEB">
          <w:pPr>
            <w:pStyle w:val="Kazalovsebine2"/>
            <w:tabs>
              <w:tab w:val="right" w:leader="dot" w:pos="9062"/>
            </w:tabs>
            <w:rPr>
              <w:rFonts w:eastAsiaTheme="minorEastAsia" w:cstheme="minorBidi"/>
              <w:b w:val="0"/>
              <w:bCs w:val="0"/>
              <w:smallCaps w:val="0"/>
              <w:noProof/>
              <w:lang w:eastAsia="sl-SI"/>
            </w:rPr>
          </w:pPr>
          <w:hyperlink w:anchor="_Toc32922919" w:history="1">
            <w:r w:rsidR="004A38BE" w:rsidRPr="005C4B27">
              <w:rPr>
                <w:rStyle w:val="Hiperpovezava"/>
                <w:noProof/>
              </w:rPr>
              <w:t>PRILOGA št. 8</w:t>
            </w:r>
            <w:r w:rsidR="004A38BE">
              <w:rPr>
                <w:noProof/>
                <w:webHidden/>
              </w:rPr>
              <w:tab/>
            </w:r>
            <w:r w:rsidR="004A38BE">
              <w:rPr>
                <w:noProof/>
                <w:webHidden/>
              </w:rPr>
              <w:fldChar w:fldCharType="begin"/>
            </w:r>
            <w:r w:rsidR="004A38BE">
              <w:rPr>
                <w:noProof/>
                <w:webHidden/>
              </w:rPr>
              <w:instrText xml:space="preserve"> PAGEREF _Toc32922919 \h </w:instrText>
            </w:r>
            <w:r w:rsidR="004A38BE">
              <w:rPr>
                <w:noProof/>
                <w:webHidden/>
              </w:rPr>
            </w:r>
            <w:r w:rsidR="004A38BE">
              <w:rPr>
                <w:noProof/>
                <w:webHidden/>
              </w:rPr>
              <w:fldChar w:fldCharType="separate"/>
            </w:r>
            <w:r w:rsidR="001005FA">
              <w:rPr>
                <w:noProof/>
                <w:webHidden/>
              </w:rPr>
              <w:t>65</w:t>
            </w:r>
            <w:r w:rsidR="004A38BE">
              <w:rPr>
                <w:noProof/>
                <w:webHidden/>
              </w:rPr>
              <w:fldChar w:fldCharType="end"/>
            </w:r>
          </w:hyperlink>
        </w:p>
        <w:p w14:paraId="79DE3576" w14:textId="77777777" w:rsidR="004A38BE" w:rsidRDefault="00212EEB">
          <w:pPr>
            <w:pStyle w:val="Kazalovsebine2"/>
            <w:tabs>
              <w:tab w:val="right" w:leader="dot" w:pos="9062"/>
            </w:tabs>
            <w:rPr>
              <w:rFonts w:eastAsiaTheme="minorEastAsia" w:cstheme="minorBidi"/>
              <w:b w:val="0"/>
              <w:bCs w:val="0"/>
              <w:smallCaps w:val="0"/>
              <w:noProof/>
              <w:lang w:eastAsia="sl-SI"/>
            </w:rPr>
          </w:pPr>
          <w:hyperlink w:anchor="_Toc32922920" w:history="1">
            <w:r w:rsidR="004A38BE" w:rsidRPr="005C4B27">
              <w:rPr>
                <w:rStyle w:val="Hiperpovezava"/>
                <w:rFonts w:eastAsia="Calibri"/>
                <w:noProof/>
                <w:lang w:eastAsia="zh-CN"/>
              </w:rPr>
              <w:t>IZJAVA O STRINJANJU Z RAZPISNIMI POGOJI IN O RESNIČNOSTI PODATKOV, NAVEDENIH V PONUDBI</w:t>
            </w:r>
            <w:r w:rsidR="004A38BE">
              <w:rPr>
                <w:noProof/>
                <w:webHidden/>
              </w:rPr>
              <w:tab/>
            </w:r>
            <w:r w:rsidR="004A38BE">
              <w:rPr>
                <w:noProof/>
                <w:webHidden/>
              </w:rPr>
              <w:fldChar w:fldCharType="begin"/>
            </w:r>
            <w:r w:rsidR="004A38BE">
              <w:rPr>
                <w:noProof/>
                <w:webHidden/>
              </w:rPr>
              <w:instrText xml:space="preserve"> PAGEREF _Toc32922920 \h </w:instrText>
            </w:r>
            <w:r w:rsidR="004A38BE">
              <w:rPr>
                <w:noProof/>
                <w:webHidden/>
              </w:rPr>
            </w:r>
            <w:r w:rsidR="004A38BE">
              <w:rPr>
                <w:noProof/>
                <w:webHidden/>
              </w:rPr>
              <w:fldChar w:fldCharType="separate"/>
            </w:r>
            <w:r w:rsidR="001005FA">
              <w:rPr>
                <w:noProof/>
                <w:webHidden/>
              </w:rPr>
              <w:t>65</w:t>
            </w:r>
            <w:r w:rsidR="004A38BE">
              <w:rPr>
                <w:noProof/>
                <w:webHidden/>
              </w:rPr>
              <w:fldChar w:fldCharType="end"/>
            </w:r>
          </w:hyperlink>
        </w:p>
        <w:p w14:paraId="5CB5EA00" w14:textId="77777777" w:rsidR="004A38BE" w:rsidRDefault="00212EEB">
          <w:pPr>
            <w:pStyle w:val="Kazalovsebine2"/>
            <w:tabs>
              <w:tab w:val="right" w:leader="dot" w:pos="9062"/>
            </w:tabs>
            <w:rPr>
              <w:rFonts w:eastAsiaTheme="minorEastAsia" w:cstheme="minorBidi"/>
              <w:b w:val="0"/>
              <w:bCs w:val="0"/>
              <w:smallCaps w:val="0"/>
              <w:noProof/>
              <w:lang w:eastAsia="sl-SI"/>
            </w:rPr>
          </w:pPr>
          <w:hyperlink w:anchor="_Toc32922921" w:history="1">
            <w:r w:rsidR="004A38BE" w:rsidRPr="005C4B27">
              <w:rPr>
                <w:rStyle w:val="Hiperpovezava"/>
                <w:noProof/>
              </w:rPr>
              <w:t>PRILOGA št. 9</w:t>
            </w:r>
            <w:r w:rsidR="004A38BE">
              <w:rPr>
                <w:noProof/>
                <w:webHidden/>
              </w:rPr>
              <w:tab/>
            </w:r>
            <w:r w:rsidR="004A38BE">
              <w:rPr>
                <w:noProof/>
                <w:webHidden/>
              </w:rPr>
              <w:fldChar w:fldCharType="begin"/>
            </w:r>
            <w:r w:rsidR="004A38BE">
              <w:rPr>
                <w:noProof/>
                <w:webHidden/>
              </w:rPr>
              <w:instrText xml:space="preserve"> PAGEREF _Toc32922921 \h </w:instrText>
            </w:r>
            <w:r w:rsidR="004A38BE">
              <w:rPr>
                <w:noProof/>
                <w:webHidden/>
              </w:rPr>
            </w:r>
            <w:r w:rsidR="004A38BE">
              <w:rPr>
                <w:noProof/>
                <w:webHidden/>
              </w:rPr>
              <w:fldChar w:fldCharType="separate"/>
            </w:r>
            <w:r w:rsidR="001005FA">
              <w:rPr>
                <w:noProof/>
                <w:webHidden/>
              </w:rPr>
              <w:t>66</w:t>
            </w:r>
            <w:r w:rsidR="004A38BE">
              <w:rPr>
                <w:noProof/>
                <w:webHidden/>
              </w:rPr>
              <w:fldChar w:fldCharType="end"/>
            </w:r>
          </w:hyperlink>
        </w:p>
        <w:p w14:paraId="49DEDED6" w14:textId="77777777" w:rsidR="004A38BE" w:rsidRDefault="00212EEB">
          <w:pPr>
            <w:pStyle w:val="Kazalovsebine2"/>
            <w:tabs>
              <w:tab w:val="right" w:leader="dot" w:pos="9062"/>
            </w:tabs>
            <w:rPr>
              <w:rFonts w:eastAsiaTheme="minorEastAsia" w:cstheme="minorBidi"/>
              <w:b w:val="0"/>
              <w:bCs w:val="0"/>
              <w:smallCaps w:val="0"/>
              <w:noProof/>
              <w:lang w:eastAsia="sl-SI"/>
            </w:rPr>
          </w:pPr>
          <w:hyperlink w:anchor="_Toc32922922" w:history="1">
            <w:r w:rsidR="004A38BE" w:rsidRPr="005C4B27">
              <w:rPr>
                <w:rStyle w:val="Hiperpovezava"/>
                <w:rFonts w:eastAsia="Calibri" w:cs="Cambria"/>
                <w:i/>
                <w:iCs/>
                <w:noProof/>
                <w:spacing w:val="20"/>
                <w:lang w:eastAsia="zh-CN"/>
              </w:rPr>
              <w:t>IZJAVA O KADROVSKI SPOSOBNOSTI IN TEHNIČNI USPOSOBLJENOSTI</w:t>
            </w:r>
            <w:r w:rsidR="004A38BE">
              <w:rPr>
                <w:noProof/>
                <w:webHidden/>
              </w:rPr>
              <w:tab/>
            </w:r>
            <w:r w:rsidR="004A38BE">
              <w:rPr>
                <w:noProof/>
                <w:webHidden/>
              </w:rPr>
              <w:fldChar w:fldCharType="begin"/>
            </w:r>
            <w:r w:rsidR="004A38BE">
              <w:rPr>
                <w:noProof/>
                <w:webHidden/>
              </w:rPr>
              <w:instrText xml:space="preserve"> PAGEREF _Toc32922922 \h </w:instrText>
            </w:r>
            <w:r w:rsidR="004A38BE">
              <w:rPr>
                <w:noProof/>
                <w:webHidden/>
              </w:rPr>
            </w:r>
            <w:r w:rsidR="004A38BE">
              <w:rPr>
                <w:noProof/>
                <w:webHidden/>
              </w:rPr>
              <w:fldChar w:fldCharType="separate"/>
            </w:r>
            <w:r w:rsidR="001005FA">
              <w:rPr>
                <w:noProof/>
                <w:webHidden/>
              </w:rPr>
              <w:t>66</w:t>
            </w:r>
            <w:r w:rsidR="004A38BE">
              <w:rPr>
                <w:noProof/>
                <w:webHidden/>
              </w:rPr>
              <w:fldChar w:fldCharType="end"/>
            </w:r>
          </w:hyperlink>
        </w:p>
        <w:p w14:paraId="0617939C" w14:textId="77777777" w:rsidR="004A38BE" w:rsidRDefault="00212EEB">
          <w:pPr>
            <w:pStyle w:val="Kazalovsebine2"/>
            <w:tabs>
              <w:tab w:val="right" w:leader="dot" w:pos="9062"/>
            </w:tabs>
            <w:rPr>
              <w:rFonts w:eastAsiaTheme="minorEastAsia" w:cstheme="minorBidi"/>
              <w:b w:val="0"/>
              <w:bCs w:val="0"/>
              <w:smallCaps w:val="0"/>
              <w:noProof/>
              <w:lang w:eastAsia="sl-SI"/>
            </w:rPr>
          </w:pPr>
          <w:hyperlink w:anchor="_Toc32922923" w:history="1">
            <w:r w:rsidR="004A38BE" w:rsidRPr="005C4B27">
              <w:rPr>
                <w:rStyle w:val="Hiperpovezava"/>
                <w:rFonts w:eastAsia="Calibri"/>
                <w:i/>
                <w:iCs/>
                <w:noProof/>
              </w:rPr>
              <w:t>PRILOGA št. 10</w:t>
            </w:r>
            <w:r w:rsidR="004A38BE">
              <w:rPr>
                <w:noProof/>
                <w:webHidden/>
              </w:rPr>
              <w:tab/>
            </w:r>
            <w:r w:rsidR="004A38BE">
              <w:rPr>
                <w:noProof/>
                <w:webHidden/>
              </w:rPr>
              <w:fldChar w:fldCharType="begin"/>
            </w:r>
            <w:r w:rsidR="004A38BE">
              <w:rPr>
                <w:noProof/>
                <w:webHidden/>
              </w:rPr>
              <w:instrText xml:space="preserve"> PAGEREF _Toc32922923 \h </w:instrText>
            </w:r>
            <w:r w:rsidR="004A38BE">
              <w:rPr>
                <w:noProof/>
                <w:webHidden/>
              </w:rPr>
            </w:r>
            <w:r w:rsidR="004A38BE">
              <w:rPr>
                <w:noProof/>
                <w:webHidden/>
              </w:rPr>
              <w:fldChar w:fldCharType="separate"/>
            </w:r>
            <w:r w:rsidR="001005FA">
              <w:rPr>
                <w:noProof/>
                <w:webHidden/>
              </w:rPr>
              <w:t>69</w:t>
            </w:r>
            <w:r w:rsidR="004A38BE">
              <w:rPr>
                <w:noProof/>
                <w:webHidden/>
              </w:rPr>
              <w:fldChar w:fldCharType="end"/>
            </w:r>
          </w:hyperlink>
        </w:p>
        <w:p w14:paraId="51866F4F" w14:textId="77777777" w:rsidR="004A38BE" w:rsidRDefault="00212EEB">
          <w:pPr>
            <w:pStyle w:val="Kazalovsebine2"/>
            <w:tabs>
              <w:tab w:val="right" w:leader="dot" w:pos="9062"/>
            </w:tabs>
            <w:rPr>
              <w:rFonts w:eastAsiaTheme="minorEastAsia" w:cstheme="minorBidi"/>
              <w:b w:val="0"/>
              <w:bCs w:val="0"/>
              <w:smallCaps w:val="0"/>
              <w:noProof/>
              <w:lang w:eastAsia="sl-SI"/>
            </w:rPr>
          </w:pPr>
          <w:hyperlink w:anchor="_Toc32922924" w:history="1">
            <w:r w:rsidR="004A38BE" w:rsidRPr="005C4B27">
              <w:rPr>
                <w:rStyle w:val="Hiperpovezava"/>
                <w:rFonts w:eastAsia="Calibri"/>
                <w:noProof/>
                <w:lang w:eastAsia="zh-CN"/>
              </w:rPr>
              <w:t>VZOREC POGODBE</w:t>
            </w:r>
            <w:r w:rsidR="004A38BE">
              <w:rPr>
                <w:noProof/>
                <w:webHidden/>
              </w:rPr>
              <w:tab/>
            </w:r>
            <w:r w:rsidR="004A38BE">
              <w:rPr>
                <w:noProof/>
                <w:webHidden/>
              </w:rPr>
              <w:fldChar w:fldCharType="begin"/>
            </w:r>
            <w:r w:rsidR="004A38BE">
              <w:rPr>
                <w:noProof/>
                <w:webHidden/>
              </w:rPr>
              <w:instrText xml:space="preserve"> PAGEREF _Toc32922924 \h </w:instrText>
            </w:r>
            <w:r w:rsidR="004A38BE">
              <w:rPr>
                <w:noProof/>
                <w:webHidden/>
              </w:rPr>
            </w:r>
            <w:r w:rsidR="004A38BE">
              <w:rPr>
                <w:noProof/>
                <w:webHidden/>
              </w:rPr>
              <w:fldChar w:fldCharType="separate"/>
            </w:r>
            <w:r w:rsidR="001005FA">
              <w:rPr>
                <w:noProof/>
                <w:webHidden/>
              </w:rPr>
              <w:t>69</w:t>
            </w:r>
            <w:r w:rsidR="004A38BE">
              <w:rPr>
                <w:noProof/>
                <w:webHidden/>
              </w:rPr>
              <w:fldChar w:fldCharType="end"/>
            </w:r>
          </w:hyperlink>
        </w:p>
        <w:p w14:paraId="35227D08" w14:textId="4703304E" w:rsidR="000F4AE6" w:rsidRDefault="000F4AE6">
          <w:r>
            <w:rPr>
              <w:rFonts w:asciiTheme="minorHAnsi" w:hAnsiTheme="minorHAnsi"/>
              <w:b/>
              <w:bCs/>
              <w:caps/>
              <w:u w:val="single"/>
            </w:rPr>
            <w:fldChar w:fldCharType="end"/>
          </w:r>
        </w:p>
      </w:sdtContent>
    </w:sdt>
    <w:p w14:paraId="07236963" w14:textId="77777777" w:rsidR="009B3228" w:rsidRPr="001136A4" w:rsidRDefault="00916B65" w:rsidP="00A86588">
      <w:pPr>
        <w:pStyle w:val="Kazalovsebine1"/>
        <w:rPr>
          <w:rFonts w:eastAsiaTheme="minorEastAsia"/>
          <w:smallCaps/>
          <w:noProof/>
          <w:lang w:eastAsia="sl-SI"/>
        </w:rPr>
      </w:pPr>
      <w:r w:rsidRPr="001136A4">
        <w:fldChar w:fldCharType="begin"/>
      </w:r>
      <w:r w:rsidRPr="001136A4">
        <w:instrText xml:space="preserve"> TOC \o "1-3" \h \z \u </w:instrText>
      </w:r>
      <w:r w:rsidRPr="001136A4">
        <w:fldChar w:fldCharType="separate"/>
      </w:r>
    </w:p>
    <w:p w14:paraId="748EA765" w14:textId="77777777" w:rsidR="00942091" w:rsidRPr="001136A4" w:rsidRDefault="00916B65" w:rsidP="005715E7">
      <w:pPr>
        <w:rPr>
          <w:rFonts w:cs="Arial"/>
          <w:sz w:val="23"/>
          <w:szCs w:val="23"/>
        </w:rPr>
        <w:sectPr w:rsidR="00942091" w:rsidRPr="001136A4" w:rsidSect="00B4189D">
          <w:headerReference w:type="default" r:id="rId13"/>
          <w:headerReference w:type="first" r:id="rId14"/>
          <w:pgSz w:w="11906" w:h="16838"/>
          <w:pgMar w:top="1417" w:right="1417" w:bottom="1417" w:left="1417" w:header="567" w:footer="567" w:gutter="0"/>
          <w:cols w:space="708"/>
          <w:titlePg/>
          <w:docGrid w:linePitch="360"/>
        </w:sectPr>
      </w:pPr>
      <w:r w:rsidRPr="001136A4">
        <w:rPr>
          <w:rFonts w:cs="Arial"/>
          <w:sz w:val="23"/>
          <w:szCs w:val="23"/>
        </w:rPr>
        <w:fldChar w:fldCharType="end"/>
      </w:r>
      <w:r w:rsidR="00817422" w:rsidRPr="001136A4">
        <w:rPr>
          <w:rFonts w:cs="Arial"/>
          <w:sz w:val="23"/>
          <w:szCs w:val="23"/>
        </w:rPr>
        <w:br w:type="page"/>
      </w:r>
    </w:p>
    <w:p w14:paraId="1FB8C2E2" w14:textId="77777777" w:rsidR="00817422" w:rsidRPr="001136A4" w:rsidRDefault="00E1709E" w:rsidP="00250C72">
      <w:pPr>
        <w:rPr>
          <w:rFonts w:cs="Arial"/>
          <w:sz w:val="23"/>
          <w:szCs w:val="23"/>
        </w:rPr>
      </w:pPr>
      <w:r w:rsidRPr="001136A4">
        <w:rPr>
          <w:noProof/>
          <w:sz w:val="23"/>
          <w:szCs w:val="23"/>
          <w:lang w:eastAsia="sl-SI"/>
        </w:rPr>
        <w:lastRenderedPageBreak/>
        <mc:AlternateContent>
          <mc:Choice Requires="wpg">
            <w:drawing>
              <wp:anchor distT="0" distB="0" distL="114300" distR="114300" simplePos="0" relativeHeight="251656192" behindDoc="1" locked="0" layoutInCell="1" allowOverlap="1" wp14:anchorId="1B80CA62" wp14:editId="36E0C5AD">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62ECE8" w14:textId="77777777" w:rsidR="00212EEB" w:rsidRPr="001F276B" w:rsidRDefault="00212EEB" w:rsidP="000F4AE6">
                              <w:pPr>
                                <w:pStyle w:val="PoglavjeNovaRDMP1"/>
                              </w:pPr>
                              <w:r w:rsidRPr="001F276B">
                                <w:t xml:space="preserve">A) DOKUMENTACIJA V ZVEZI Z ODDAJO </w:t>
                              </w:r>
                              <w:r w:rsidRPr="000F4AE6">
                                <w:t>JAVNEGA</w:t>
                              </w:r>
                              <w:r w:rsidRPr="001F276B">
                                <w:t xml:space="preserve"> NAROČILA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1B80CA62"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fD58MA&#10;AADaAAAADwAAAGRycy9kb3ducmV2LnhtbESPQWvCQBSE7wX/w/KE3pqNtRRJXSVIleZYI4i3l+xr&#10;kjb7NmTXmPz7bqHgcZiZb5j1djStGKh3jWUFiygGQVxa3XCl4JTvn1YgnEfW2FomBRM52G5mD2tM&#10;tL3xJw1HX4kAYZeggtr7LpHSlTUZdJHtiIP3ZXuDPsi+krrHW4CbVj7H8as02HBYqLGjXU3lz/Fq&#10;FLhiyPKpS8/fF1cW6Tub/CU7KPU4H9M3EJ5Gfw//tz+0giX8XQk3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4fD58MAAADaAAAADwAAAAAAAAAAAAAAAACYAgAAZHJzL2Rv&#10;d25yZXYueG1sUEsFBgAAAAAEAAQA9QAAAIgD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LozMIA&#10;AADaAAAADwAAAGRycy9kb3ducmV2LnhtbESPS4vCQBCE74L/YWjBm05cfBEdxd1lxasPFG9tpk2C&#10;mZ6QmU2y/35HEDwWVfUVtVy3phA1VS63rGA0jEAQJ1bnnCo4HX8GcxDOI2ssLJOCP3KwXnU7S4y1&#10;bXhP9cGnIkDYxagg876MpXRJRgbd0JbEwbvbyqAPskqlrrAJcFPIjyiaSoM5h4UMS/rKKHkcfo2C&#10;eb1tpuVte7U4+bw80slx5s7fSvV77WYBwlPr3+FXe6cVjOF5JdwA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kujMwgAAANoAAAAPAAAAAAAAAAAAAAAAAJgCAABkcnMvZG93&#10;bnJldi54bWxQSwUGAAAAAAQABAD1AAAAhwMAAAAA&#10;" adj="20414" filled="f" stroked="f" strokeweight="2pt">
                  <v:textbox inset=",0,14.4pt,0">
                    <w:txbxContent>
                      <w:p w14:paraId="1B62ECE8" w14:textId="77777777" w:rsidR="00212EEB" w:rsidRPr="001F276B" w:rsidRDefault="00212EEB" w:rsidP="000F4AE6">
                        <w:pPr>
                          <w:pStyle w:val="PoglavjeNovaRDMP1"/>
                        </w:pPr>
                        <w:r w:rsidRPr="001F276B">
                          <w:t xml:space="preserve">A) DOKUMENTACIJA V ZVEZI Z ODDAJO </w:t>
                        </w:r>
                        <w:r w:rsidRPr="000F4AE6">
                          <w:t>JAVNEGA</w:t>
                        </w:r>
                        <w:r w:rsidRPr="001F276B">
                          <w:t xml:space="preserve"> NAROČILA</w:t>
                        </w:r>
                      </w:p>
                    </w:txbxContent>
                  </v:textbox>
                </v:shape>
                <w10:wrap anchorx="page" anchory="page"/>
              </v:group>
            </w:pict>
          </mc:Fallback>
        </mc:AlternateContent>
      </w:r>
    </w:p>
    <w:p w14:paraId="0E190EE1" w14:textId="77777777" w:rsidR="007C2B6C" w:rsidRPr="001136A4" w:rsidRDefault="007C2B6C" w:rsidP="009730CC">
      <w:pPr>
        <w:pStyle w:val="Odstavekseznama"/>
        <w:rPr>
          <w:rFonts w:eastAsiaTheme="majorEastAsia" w:cstheme="majorBidi"/>
          <w:b/>
          <w:bCs/>
          <w:color w:val="365F91" w:themeColor="accent1" w:themeShade="BF"/>
          <w:sz w:val="23"/>
          <w:szCs w:val="23"/>
        </w:rPr>
      </w:pPr>
    </w:p>
    <w:p w14:paraId="725C78BF" w14:textId="77777777" w:rsidR="007C2B6C" w:rsidRPr="001136A4" w:rsidRDefault="007C2B6C" w:rsidP="007C2B6C">
      <w:pPr>
        <w:rPr>
          <w:rFonts w:eastAsiaTheme="majorEastAsia" w:cstheme="majorBidi"/>
          <w:b/>
          <w:bCs/>
          <w:color w:val="365F91" w:themeColor="accent1" w:themeShade="BF"/>
          <w:sz w:val="23"/>
          <w:szCs w:val="23"/>
        </w:rPr>
      </w:pPr>
      <w:r w:rsidRPr="001136A4">
        <w:rPr>
          <w:rFonts w:eastAsiaTheme="majorEastAsia" w:cstheme="majorBidi"/>
          <w:b/>
          <w:bCs/>
          <w:color w:val="365F91" w:themeColor="accent1" w:themeShade="BF"/>
          <w:sz w:val="23"/>
          <w:szCs w:val="23"/>
        </w:rPr>
        <w:br w:type="page"/>
      </w:r>
    </w:p>
    <w:p w14:paraId="60911B44" w14:textId="77777777" w:rsidR="007F52F9" w:rsidRPr="001136A4" w:rsidRDefault="006750E4" w:rsidP="004B5C48">
      <w:pPr>
        <w:pStyle w:val="Naslov1"/>
        <w:framePr w:wrap="around"/>
      </w:pPr>
      <w:bookmarkStart w:id="0" w:name="_Toc451354639"/>
      <w:bookmarkStart w:id="1" w:name="_Toc32922835"/>
      <w:r w:rsidRPr="001136A4">
        <w:lastRenderedPageBreak/>
        <w:t>POVABILO ZAINTERESIRANIM PONUDNIKOM K SODELOVANJU</w:t>
      </w:r>
      <w:bookmarkEnd w:id="0"/>
      <w:bookmarkEnd w:id="1"/>
      <w:r w:rsidRPr="001136A4">
        <w:t xml:space="preserve"> </w:t>
      </w:r>
    </w:p>
    <w:p w14:paraId="39CFDE7D" w14:textId="77777777" w:rsidR="006750E4" w:rsidRPr="001136A4" w:rsidRDefault="006750E4" w:rsidP="00250C72">
      <w:pPr>
        <w:rPr>
          <w:rFonts w:cs="Arial"/>
          <w:sz w:val="23"/>
          <w:szCs w:val="23"/>
        </w:rPr>
      </w:pPr>
    </w:p>
    <w:p w14:paraId="769732A1" w14:textId="77777777" w:rsidR="001A5888" w:rsidRPr="001136A4" w:rsidRDefault="001A5888" w:rsidP="00250C72">
      <w:pPr>
        <w:jc w:val="both"/>
        <w:rPr>
          <w:rFonts w:cs="Arial"/>
          <w:sz w:val="23"/>
          <w:szCs w:val="23"/>
        </w:rPr>
      </w:pPr>
    </w:p>
    <w:p w14:paraId="217E46CC" w14:textId="77777777" w:rsidR="00F67B7D" w:rsidRPr="001136A4" w:rsidRDefault="00F67B7D" w:rsidP="00250C72">
      <w:pPr>
        <w:jc w:val="both"/>
        <w:rPr>
          <w:rFonts w:cs="Arial"/>
          <w:sz w:val="23"/>
          <w:szCs w:val="23"/>
        </w:rPr>
      </w:pPr>
    </w:p>
    <w:p w14:paraId="046EC0C7" w14:textId="0FCB2F19" w:rsidR="001F276B" w:rsidRPr="0041140C" w:rsidRDefault="006750E4" w:rsidP="00250C72">
      <w:pPr>
        <w:jc w:val="both"/>
        <w:rPr>
          <w:rFonts w:cs="Arial"/>
          <w:kern w:val="3"/>
          <w:lang w:eastAsia="zh-CN"/>
        </w:rPr>
      </w:pPr>
      <w:r w:rsidRPr="00E67F6F">
        <w:rPr>
          <w:rFonts w:cs="Arial"/>
        </w:rPr>
        <w:t>Naročnik vse zainteresirane ponudnike obvešča</w:t>
      </w:r>
      <w:r w:rsidR="00061D43" w:rsidRPr="00E67F6F">
        <w:rPr>
          <w:rFonts w:cs="Arial"/>
        </w:rPr>
        <w:t>, da</w:t>
      </w:r>
      <w:r w:rsidR="00CE6114" w:rsidRPr="00E67F6F">
        <w:rPr>
          <w:rFonts w:cs="Arial"/>
        </w:rPr>
        <w:t xml:space="preserve"> skladno z Zakonom o javnem naročanju</w:t>
      </w:r>
      <w:r w:rsidR="001F4F96" w:rsidRPr="00E67F6F">
        <w:rPr>
          <w:rFonts w:cs="Arial"/>
        </w:rPr>
        <w:t xml:space="preserve"> </w:t>
      </w:r>
      <w:r w:rsidR="007B4FDA" w:rsidRPr="00E67F6F">
        <w:rPr>
          <w:rFonts w:cs="Arial"/>
        </w:rPr>
        <w:t>(Uradni list RS št. 91/15 in 14/18</w:t>
      </w:r>
      <w:r w:rsidR="00BC21D2" w:rsidRPr="00E67F6F">
        <w:rPr>
          <w:rFonts w:cs="Arial"/>
        </w:rPr>
        <w:t>, 69/2019 - skl. US</w:t>
      </w:r>
      <w:r w:rsidR="00CE6114" w:rsidRPr="00E67F6F">
        <w:rPr>
          <w:rFonts w:cs="Arial"/>
        </w:rPr>
        <w:t xml:space="preserve">; v nadaljevanju: ZJN-3) </w:t>
      </w:r>
      <w:r w:rsidR="00061D43" w:rsidRPr="00E67F6F">
        <w:rPr>
          <w:rFonts w:cs="Arial"/>
        </w:rPr>
        <w:t>razpisuje javno naročilo »</w:t>
      </w:r>
      <w:sdt>
        <w:sdtPr>
          <w:rPr>
            <w:rFonts w:cs="Arial"/>
          </w:rPr>
          <w:alias w:val="Naslov"/>
          <w:tag w:val=""/>
          <w:id w:val="-452785476"/>
          <w:placeholder>
            <w:docPart w:val="9188BB73BFE74D698131E9BF9D6447BC"/>
          </w:placeholder>
          <w:dataBinding w:prefixMappings="xmlns:ns0='http://purl.org/dc/elements/1.1/' xmlns:ns1='http://schemas.openxmlformats.org/package/2006/metadata/core-properties' " w:xpath="/ns1:coreProperties[1]/ns0:title[1]" w:storeItemID="{6C3C8BC8-F283-45AE-878A-BAB7291924A1}"/>
          <w:text/>
        </w:sdtPr>
        <w:sdtContent>
          <w:r w:rsidR="00E06654" w:rsidRPr="00E67F6F">
            <w:rPr>
              <w:rFonts w:cs="Arial"/>
            </w:rPr>
            <w:t>Zakup prostora za objavo informativnih vsebin v tiskanem mediju - ponovitev</w:t>
          </w:r>
        </w:sdtContent>
      </w:sdt>
      <w:r w:rsidRPr="00E67F6F">
        <w:rPr>
          <w:rFonts w:cs="Arial"/>
        </w:rPr>
        <w:t xml:space="preserve">«, ki je po vsebini javno naročilo </w:t>
      </w:r>
      <w:r w:rsidR="00C80B89" w:rsidRPr="00E67F6F">
        <w:rPr>
          <w:rFonts w:cs="Arial"/>
          <w:kern w:val="3"/>
          <w:lang w:eastAsia="zh-CN"/>
        </w:rPr>
        <w:t>storitev</w:t>
      </w:r>
      <w:r w:rsidR="00061D43" w:rsidRPr="00E67F6F">
        <w:rPr>
          <w:rFonts w:cs="Arial"/>
          <w:kern w:val="3"/>
          <w:lang w:eastAsia="zh-CN"/>
        </w:rPr>
        <w:t>.</w:t>
      </w:r>
      <w:r w:rsidR="00061D43" w:rsidRPr="0041140C">
        <w:rPr>
          <w:rFonts w:cs="Arial"/>
          <w:kern w:val="3"/>
          <w:lang w:eastAsia="zh-CN"/>
        </w:rPr>
        <w:t xml:space="preserve"> </w:t>
      </w:r>
    </w:p>
    <w:p w14:paraId="27E63C68" w14:textId="77777777" w:rsidR="0041140C" w:rsidRPr="0041140C" w:rsidRDefault="0041140C" w:rsidP="00250C72">
      <w:pPr>
        <w:jc w:val="both"/>
        <w:rPr>
          <w:rFonts w:cs="Arial"/>
          <w:kern w:val="3"/>
          <w:lang w:eastAsia="zh-CN"/>
        </w:rPr>
      </w:pPr>
    </w:p>
    <w:p w14:paraId="46A81867" w14:textId="61F99B24" w:rsidR="003C79E4" w:rsidRDefault="00061D43" w:rsidP="00250C72">
      <w:pPr>
        <w:jc w:val="both"/>
        <w:rPr>
          <w:rFonts w:cs="Arial"/>
          <w:kern w:val="3"/>
          <w:lang w:eastAsia="zh-CN"/>
        </w:rPr>
      </w:pPr>
      <w:r w:rsidRPr="0041140C">
        <w:rPr>
          <w:rFonts w:cs="Arial"/>
          <w:kern w:val="3"/>
          <w:lang w:eastAsia="zh-CN"/>
        </w:rPr>
        <w:t>Z</w:t>
      </w:r>
      <w:r w:rsidR="006750E4" w:rsidRPr="0041140C">
        <w:rPr>
          <w:rFonts w:cs="Arial"/>
          <w:kern w:val="3"/>
          <w:lang w:eastAsia="zh-CN"/>
        </w:rPr>
        <w:t>ainteresirani ponudniki, ki izpolnjujejo vse naročnikove pogoje, pri njih niso prisotni razlogi za izključitev ponudbe ter izpolnjujejo vse tehnične zahteve naročnika</w:t>
      </w:r>
      <w:r w:rsidR="008307A8">
        <w:rPr>
          <w:rFonts w:cs="Arial"/>
          <w:kern w:val="3"/>
          <w:lang w:eastAsia="zh-CN"/>
        </w:rPr>
        <w:t>,</w:t>
      </w:r>
      <w:r w:rsidR="006750E4" w:rsidRPr="0041140C">
        <w:rPr>
          <w:rFonts w:cs="Arial"/>
          <w:kern w:val="3"/>
          <w:lang w:eastAsia="zh-CN"/>
        </w:rPr>
        <w:t xml:space="preserve"> lahko</w:t>
      </w:r>
      <w:r w:rsidR="001F276B" w:rsidRPr="0041140C">
        <w:rPr>
          <w:rFonts w:cs="Arial"/>
          <w:kern w:val="3"/>
          <w:lang w:eastAsia="zh-CN"/>
        </w:rPr>
        <w:t xml:space="preserve"> na </w:t>
      </w:r>
      <w:r w:rsidR="001F276B" w:rsidRPr="0041140C">
        <w:rPr>
          <w:rFonts w:cs="Arial"/>
          <w:b/>
          <w:kern w:val="3"/>
          <w:lang w:eastAsia="zh-CN"/>
        </w:rPr>
        <w:t>elektronski način</w:t>
      </w:r>
      <w:r w:rsidR="001F276B" w:rsidRPr="0041140C">
        <w:rPr>
          <w:rFonts w:cs="Arial"/>
          <w:kern w:val="3"/>
          <w:lang w:eastAsia="zh-CN"/>
        </w:rPr>
        <w:t xml:space="preserve"> </w:t>
      </w:r>
      <w:r w:rsidR="006750E4" w:rsidRPr="0041140C">
        <w:rPr>
          <w:rFonts w:cs="Arial"/>
          <w:kern w:val="3"/>
          <w:lang w:eastAsia="zh-CN"/>
        </w:rPr>
        <w:t>oddajo svojo ponudbo v skladu z navodili, podanimi v</w:t>
      </w:r>
      <w:r w:rsidR="001F276B" w:rsidRPr="0041140C">
        <w:rPr>
          <w:rFonts w:cs="Arial"/>
          <w:kern w:val="3"/>
          <w:lang w:eastAsia="zh-CN"/>
        </w:rPr>
        <w:t xml:space="preserve"> </w:t>
      </w:r>
      <w:r w:rsidR="001F276B" w:rsidRPr="0041140C">
        <w:rPr>
          <w:rFonts w:cs="Arial"/>
          <w:b/>
          <w:kern w:val="3"/>
          <w:lang w:eastAsia="zh-CN"/>
        </w:rPr>
        <w:t>točki 7 te dokumentacije</w:t>
      </w:r>
      <w:r w:rsidR="00836B06" w:rsidRPr="0041140C">
        <w:rPr>
          <w:rFonts w:cs="Arial"/>
          <w:b/>
          <w:kern w:val="3"/>
          <w:lang w:eastAsia="zh-CN"/>
        </w:rPr>
        <w:t xml:space="preserve"> </w:t>
      </w:r>
      <w:r w:rsidR="00836B06" w:rsidRPr="0041140C">
        <w:rPr>
          <w:rFonts w:cs="Arial"/>
          <w:kern w:val="3"/>
          <w:lang w:eastAsia="zh-CN"/>
        </w:rPr>
        <w:t>(</w:t>
      </w:r>
      <w:r w:rsidR="001F276B" w:rsidRPr="0041140C">
        <w:rPr>
          <w:rFonts w:cs="Arial"/>
          <w:kern w:val="3"/>
          <w:lang w:eastAsia="zh-CN"/>
        </w:rPr>
        <w:t>oddaja in javno odpiranje ponudb).</w:t>
      </w:r>
    </w:p>
    <w:p w14:paraId="0B6A3570" w14:textId="77777777" w:rsidR="002143AF" w:rsidRDefault="002143AF" w:rsidP="00250C72">
      <w:pPr>
        <w:jc w:val="both"/>
        <w:rPr>
          <w:rFonts w:cs="Arial"/>
          <w:kern w:val="3"/>
          <w:lang w:eastAsia="zh-CN"/>
        </w:rPr>
      </w:pPr>
    </w:p>
    <w:p w14:paraId="39BD1138" w14:textId="77777777" w:rsidR="00954137" w:rsidRPr="0041140C" w:rsidRDefault="00954137" w:rsidP="00250C72">
      <w:pPr>
        <w:jc w:val="both"/>
        <w:rPr>
          <w:rFonts w:cs="Arial"/>
          <w:b/>
          <w:kern w:val="3"/>
          <w:lang w:eastAsia="zh-CN"/>
        </w:rPr>
      </w:pPr>
    </w:p>
    <w:p w14:paraId="254A571B" w14:textId="77777777" w:rsidR="003C79E4" w:rsidRPr="001136A4" w:rsidRDefault="003C79E4" w:rsidP="002D55EE">
      <w:pPr>
        <w:pStyle w:val="Naslov2"/>
      </w:pPr>
      <w:bookmarkStart w:id="2" w:name="_Toc451354640"/>
      <w:bookmarkStart w:id="3" w:name="_Toc32922836"/>
      <w:r w:rsidRPr="001136A4">
        <w:t>Predmet javnega naročila</w:t>
      </w:r>
      <w:bookmarkEnd w:id="2"/>
      <w:bookmarkEnd w:id="3"/>
    </w:p>
    <w:p w14:paraId="2FFC5E68" w14:textId="31F0F600" w:rsidR="00D6675E" w:rsidRPr="008071F9" w:rsidRDefault="00954137" w:rsidP="00FD5ABF">
      <w:pPr>
        <w:jc w:val="both"/>
        <w:rPr>
          <w:rFonts w:asciiTheme="minorHAnsi" w:hAnsiTheme="minorHAnsi" w:cs="Arial"/>
          <w:kern w:val="3"/>
          <w:lang w:eastAsia="zh-CN"/>
        </w:rPr>
      </w:pPr>
      <w:r w:rsidRPr="008071F9">
        <w:rPr>
          <w:rFonts w:asciiTheme="minorHAnsi" w:hAnsiTheme="minorHAnsi" w:cs="Arial"/>
          <w:kern w:val="3"/>
          <w:lang w:eastAsia="zh-CN"/>
        </w:rPr>
        <w:t xml:space="preserve">Predmet javnega naročila je </w:t>
      </w:r>
      <w:r w:rsidR="00471012">
        <w:rPr>
          <w:rFonts w:asciiTheme="minorHAnsi" w:hAnsiTheme="minorHAnsi" w:cs="Arial"/>
          <w:kern w:val="3"/>
          <w:lang w:eastAsia="zh-CN"/>
        </w:rPr>
        <w:t>zakup prostora za objavo info</w:t>
      </w:r>
      <w:r w:rsidR="00CF2CB6">
        <w:rPr>
          <w:rFonts w:asciiTheme="minorHAnsi" w:hAnsiTheme="minorHAnsi" w:cs="Arial"/>
          <w:kern w:val="3"/>
          <w:lang w:eastAsia="zh-CN"/>
        </w:rPr>
        <w:t>r</w:t>
      </w:r>
      <w:r w:rsidR="00471012">
        <w:rPr>
          <w:rFonts w:asciiTheme="minorHAnsi" w:hAnsiTheme="minorHAnsi" w:cs="Arial"/>
          <w:kern w:val="3"/>
          <w:lang w:eastAsia="zh-CN"/>
        </w:rPr>
        <w:t>mativnih vsebin v tiskanem mediju</w:t>
      </w:r>
      <w:r w:rsidR="002C24B1" w:rsidRPr="008071F9">
        <w:rPr>
          <w:rFonts w:asciiTheme="minorHAnsi" w:hAnsiTheme="minorHAnsi" w:cs="Arial"/>
          <w:kern w:val="3"/>
          <w:lang w:eastAsia="zh-CN"/>
        </w:rPr>
        <w:t>.</w:t>
      </w:r>
    </w:p>
    <w:p w14:paraId="6A3B319C" w14:textId="2DD1564D" w:rsidR="00A57C56" w:rsidRDefault="00A57C56" w:rsidP="00FD5ABF">
      <w:pPr>
        <w:jc w:val="both"/>
        <w:rPr>
          <w:rFonts w:asciiTheme="minorHAnsi" w:hAnsiTheme="minorHAnsi" w:cs="Arial"/>
          <w:kern w:val="3"/>
          <w:lang w:eastAsia="zh-CN"/>
        </w:rPr>
      </w:pPr>
    </w:p>
    <w:p w14:paraId="52E896DF" w14:textId="440293F7" w:rsidR="00B226FC" w:rsidRPr="00212EEB" w:rsidRDefault="00B226FC" w:rsidP="00FD5ABF">
      <w:pPr>
        <w:jc w:val="both"/>
        <w:rPr>
          <w:rFonts w:asciiTheme="minorHAnsi" w:hAnsiTheme="minorHAnsi" w:cs="Arial"/>
          <w:kern w:val="3"/>
          <w:lang w:eastAsia="zh-CN"/>
        </w:rPr>
      </w:pPr>
      <w:r w:rsidRPr="006836BD">
        <w:rPr>
          <w:rFonts w:asciiTheme="minorHAnsi" w:hAnsiTheme="minorHAnsi" w:cs="Arial"/>
          <w:kern w:val="3"/>
          <w:lang w:eastAsia="zh-CN"/>
        </w:rPr>
        <w:t xml:space="preserve">Predmet naročila predstavlja zakup za </w:t>
      </w:r>
      <w:r w:rsidR="00F411B5" w:rsidRPr="006836BD">
        <w:rPr>
          <w:rFonts w:asciiTheme="minorHAnsi" w:hAnsiTheme="minorHAnsi" w:cs="Arial"/>
          <w:kern w:val="3"/>
          <w:lang w:eastAsia="zh-CN"/>
        </w:rPr>
        <w:t>objavo informativnih vsebin</w:t>
      </w:r>
      <w:r w:rsidRPr="006836BD">
        <w:rPr>
          <w:rFonts w:asciiTheme="minorHAnsi" w:hAnsiTheme="minorHAnsi" w:cs="Arial"/>
          <w:kern w:val="3"/>
          <w:lang w:eastAsia="zh-CN"/>
        </w:rPr>
        <w:t xml:space="preserve"> Mestne občine Kranj v tiskani publikaciji </w:t>
      </w:r>
      <w:r w:rsidR="00BC74AC">
        <w:rPr>
          <w:rFonts w:asciiTheme="minorHAnsi" w:hAnsiTheme="minorHAnsi" w:cs="Arial"/>
          <w:kern w:val="3"/>
          <w:lang w:eastAsia="zh-CN"/>
        </w:rPr>
        <w:t>najmanj 12-</w:t>
      </w:r>
      <w:r w:rsidR="005E2385" w:rsidRPr="006836BD">
        <w:rPr>
          <w:rFonts w:asciiTheme="minorHAnsi" w:hAnsiTheme="minorHAnsi" w:cs="Arial"/>
          <w:kern w:val="3"/>
          <w:lang w:eastAsia="zh-CN"/>
        </w:rPr>
        <w:t>krat letno</w:t>
      </w:r>
      <w:r w:rsidR="000D3D4A" w:rsidRPr="006836BD">
        <w:rPr>
          <w:rFonts w:asciiTheme="minorHAnsi" w:hAnsiTheme="minorHAnsi" w:cs="Arial"/>
          <w:kern w:val="3"/>
          <w:lang w:eastAsia="zh-CN"/>
        </w:rPr>
        <w:t xml:space="preserve"> v obsegu najmanj 6 strani</w:t>
      </w:r>
      <w:r w:rsidR="00F411B5" w:rsidRPr="006836BD">
        <w:rPr>
          <w:rFonts w:asciiTheme="minorHAnsi" w:hAnsiTheme="minorHAnsi" w:cs="Arial"/>
          <w:kern w:val="3"/>
          <w:lang w:eastAsia="zh-CN"/>
        </w:rPr>
        <w:t>.</w:t>
      </w:r>
      <w:r w:rsidR="005E2385" w:rsidRPr="006836BD">
        <w:rPr>
          <w:rFonts w:asciiTheme="minorHAnsi" w:hAnsiTheme="minorHAnsi" w:cs="Arial"/>
          <w:kern w:val="3"/>
          <w:lang w:eastAsia="zh-CN"/>
        </w:rPr>
        <w:t xml:space="preserve"> </w:t>
      </w:r>
      <w:r w:rsidRPr="006836BD">
        <w:rPr>
          <w:rFonts w:asciiTheme="minorHAnsi" w:hAnsiTheme="minorHAnsi" w:cs="Arial"/>
          <w:kern w:val="3"/>
          <w:lang w:eastAsia="zh-CN"/>
        </w:rPr>
        <w:t xml:space="preserve">Izvajalec v sodelovanju z naročnikom pripravi vsebine (novinarsko in uredniško delo, tehnično urejanje, fotografski material), ponudi rešitev za grafično podobo zakupljenih strani, zagotovi prelom, tisk in </w:t>
      </w:r>
      <w:r w:rsidR="005E2385" w:rsidRPr="006836BD">
        <w:rPr>
          <w:rFonts w:asciiTheme="minorHAnsi" w:hAnsiTheme="minorHAnsi" w:cs="Arial"/>
          <w:kern w:val="3"/>
          <w:lang w:eastAsia="zh-CN"/>
        </w:rPr>
        <w:t>distribucijo (brezplačno na vsa</w:t>
      </w:r>
      <w:r w:rsidRPr="006836BD">
        <w:rPr>
          <w:rFonts w:asciiTheme="minorHAnsi" w:hAnsiTheme="minorHAnsi" w:cs="Arial"/>
          <w:kern w:val="3"/>
          <w:lang w:eastAsia="zh-CN"/>
        </w:rPr>
        <w:t xml:space="preserve"> </w:t>
      </w:r>
      <w:r w:rsidRPr="00212EEB">
        <w:rPr>
          <w:rFonts w:asciiTheme="minorHAnsi" w:hAnsiTheme="minorHAnsi" w:cs="Arial"/>
          <w:kern w:val="3"/>
          <w:lang w:eastAsia="zh-CN"/>
        </w:rPr>
        <w:t>gospodinjstva v MO Kranj). Naročilo se odda za obdo</w:t>
      </w:r>
      <w:r w:rsidR="005E2385" w:rsidRPr="00212EEB">
        <w:rPr>
          <w:rFonts w:asciiTheme="minorHAnsi" w:hAnsiTheme="minorHAnsi" w:cs="Arial"/>
          <w:kern w:val="3"/>
          <w:lang w:eastAsia="zh-CN"/>
        </w:rPr>
        <w:t>b</w:t>
      </w:r>
      <w:r w:rsidRPr="00212EEB">
        <w:rPr>
          <w:rFonts w:asciiTheme="minorHAnsi" w:hAnsiTheme="minorHAnsi" w:cs="Arial"/>
          <w:kern w:val="3"/>
          <w:lang w:eastAsia="zh-CN"/>
        </w:rPr>
        <w:t xml:space="preserve">je </w:t>
      </w:r>
      <w:r w:rsidR="00A9454D" w:rsidRPr="00212EEB">
        <w:rPr>
          <w:rFonts w:asciiTheme="minorHAnsi" w:hAnsiTheme="minorHAnsi" w:cs="Arial"/>
          <w:kern w:val="3"/>
          <w:lang w:eastAsia="zh-CN"/>
        </w:rPr>
        <w:t xml:space="preserve">24 </w:t>
      </w:r>
      <w:r w:rsidRPr="00212EEB">
        <w:rPr>
          <w:rFonts w:asciiTheme="minorHAnsi" w:hAnsiTheme="minorHAnsi" w:cs="Arial"/>
          <w:kern w:val="3"/>
          <w:lang w:eastAsia="zh-CN"/>
        </w:rPr>
        <w:t>mesecev</w:t>
      </w:r>
      <w:r w:rsidR="004A38BE" w:rsidRPr="00212EEB">
        <w:rPr>
          <w:rFonts w:asciiTheme="minorHAnsi" w:hAnsiTheme="minorHAnsi" w:cs="Arial"/>
          <w:kern w:val="3"/>
          <w:lang w:eastAsia="zh-CN"/>
        </w:rPr>
        <w:t xml:space="preserve"> oziroma za 24 zakupov prostora v tiskanem mediju</w:t>
      </w:r>
      <w:r w:rsidRPr="00212EEB">
        <w:rPr>
          <w:rFonts w:asciiTheme="minorHAnsi" w:hAnsiTheme="minorHAnsi" w:cs="Arial"/>
          <w:kern w:val="3"/>
          <w:lang w:eastAsia="zh-CN"/>
        </w:rPr>
        <w:t>.</w:t>
      </w:r>
    </w:p>
    <w:p w14:paraId="00C7EEA7" w14:textId="77777777" w:rsidR="00B226FC" w:rsidRPr="00212EEB" w:rsidRDefault="00B226FC" w:rsidP="00FD5ABF">
      <w:pPr>
        <w:jc w:val="both"/>
        <w:rPr>
          <w:rFonts w:asciiTheme="minorHAnsi" w:hAnsiTheme="minorHAnsi" w:cs="Arial"/>
          <w:kern w:val="3"/>
          <w:lang w:eastAsia="zh-CN"/>
        </w:rPr>
      </w:pPr>
    </w:p>
    <w:p w14:paraId="0DE11DF3" w14:textId="5C3CE028" w:rsidR="007E53F2" w:rsidRPr="00212EEB" w:rsidRDefault="007E53F2" w:rsidP="00391467">
      <w:pPr>
        <w:jc w:val="both"/>
        <w:rPr>
          <w:rFonts w:asciiTheme="minorHAnsi" w:hAnsiTheme="minorHAnsi" w:cs="Arial"/>
          <w:kern w:val="3"/>
          <w:lang w:eastAsia="zh-CN"/>
        </w:rPr>
      </w:pPr>
      <w:r w:rsidRPr="00212EEB">
        <w:rPr>
          <w:rFonts w:asciiTheme="minorHAnsi" w:hAnsiTheme="minorHAnsi" w:cs="Arial"/>
          <w:kern w:val="3"/>
          <w:lang w:eastAsia="zh-CN"/>
        </w:rPr>
        <w:t xml:space="preserve">Podrobnosti glede predmeta javnega </w:t>
      </w:r>
      <w:r w:rsidR="009F5A22" w:rsidRPr="00212EEB">
        <w:rPr>
          <w:rFonts w:asciiTheme="minorHAnsi" w:hAnsiTheme="minorHAnsi" w:cs="Arial"/>
          <w:kern w:val="3"/>
          <w:lang w:eastAsia="zh-CN"/>
        </w:rPr>
        <w:t xml:space="preserve">naročila </w:t>
      </w:r>
      <w:r w:rsidR="00CD1AE8" w:rsidRPr="00212EEB">
        <w:rPr>
          <w:rFonts w:asciiTheme="minorHAnsi" w:hAnsiTheme="minorHAnsi" w:cs="Arial"/>
          <w:kern w:val="3"/>
          <w:lang w:eastAsia="zh-CN"/>
        </w:rPr>
        <w:t>so natančneje določene v tej dokumentaciji</w:t>
      </w:r>
      <w:r w:rsidR="00A61948" w:rsidRPr="00212EEB">
        <w:rPr>
          <w:rFonts w:asciiTheme="minorHAnsi" w:hAnsiTheme="minorHAnsi" w:cs="Arial"/>
          <w:kern w:val="3"/>
          <w:lang w:eastAsia="zh-CN"/>
        </w:rPr>
        <w:t xml:space="preserve"> v zvezi z oddajo javnega naročila</w:t>
      </w:r>
      <w:r w:rsidR="00CD1AE8" w:rsidRPr="00212EEB">
        <w:rPr>
          <w:rFonts w:asciiTheme="minorHAnsi" w:hAnsiTheme="minorHAnsi" w:cs="Arial"/>
          <w:kern w:val="3"/>
          <w:lang w:eastAsia="zh-CN"/>
        </w:rPr>
        <w:t>, vključno s poglavjem tehnične specifikacije</w:t>
      </w:r>
      <w:r w:rsidR="009F5A22" w:rsidRPr="00212EEB">
        <w:rPr>
          <w:rFonts w:asciiTheme="minorHAnsi" w:hAnsiTheme="minorHAnsi" w:cs="Arial"/>
          <w:kern w:val="3"/>
          <w:lang w:eastAsia="zh-CN"/>
        </w:rPr>
        <w:t xml:space="preserve">, ki </w:t>
      </w:r>
      <w:r w:rsidR="00CD1AE8" w:rsidRPr="00212EEB">
        <w:rPr>
          <w:rFonts w:asciiTheme="minorHAnsi" w:hAnsiTheme="minorHAnsi" w:cs="Arial"/>
          <w:kern w:val="3"/>
          <w:lang w:eastAsia="zh-CN"/>
        </w:rPr>
        <w:t>je</w:t>
      </w:r>
      <w:r w:rsidR="009F5A22" w:rsidRPr="00212EEB">
        <w:rPr>
          <w:rFonts w:asciiTheme="minorHAnsi" w:hAnsiTheme="minorHAnsi" w:cs="Arial"/>
          <w:kern w:val="3"/>
          <w:lang w:eastAsia="zh-CN"/>
        </w:rPr>
        <w:t xml:space="preserve"> dostopna</w:t>
      </w:r>
      <w:r w:rsidRPr="00212EEB">
        <w:rPr>
          <w:rFonts w:asciiTheme="minorHAnsi" w:hAnsiTheme="minorHAnsi" w:cs="Arial"/>
          <w:kern w:val="3"/>
          <w:lang w:eastAsia="zh-CN"/>
        </w:rPr>
        <w:t xml:space="preserve"> na spletni naročnika </w:t>
      </w:r>
      <w:hyperlink r:id="rId15" w:history="1">
        <w:r w:rsidRPr="00212EEB">
          <w:rPr>
            <w:rStyle w:val="Hiperpovezava"/>
            <w:rFonts w:asciiTheme="minorHAnsi" w:hAnsiTheme="minorHAnsi" w:cs="Arial"/>
            <w:kern w:val="3"/>
            <w:lang w:eastAsia="zh-CN"/>
          </w:rPr>
          <w:t>www.kranj.si</w:t>
        </w:r>
      </w:hyperlink>
      <w:r w:rsidRPr="00212EEB">
        <w:rPr>
          <w:rFonts w:asciiTheme="minorHAnsi" w:hAnsiTheme="minorHAnsi" w:cs="Arial"/>
          <w:kern w:val="3"/>
          <w:lang w:eastAsia="zh-CN"/>
        </w:rPr>
        <w:t xml:space="preserve">, rubrika javni razpisi in naročila. </w:t>
      </w:r>
    </w:p>
    <w:p w14:paraId="26BC6C57" w14:textId="77777777" w:rsidR="00A61E4B" w:rsidRPr="00212EEB" w:rsidRDefault="00A61E4B" w:rsidP="00A61E4B">
      <w:pPr>
        <w:jc w:val="both"/>
        <w:rPr>
          <w:rFonts w:cs="Arial"/>
          <w:kern w:val="3"/>
          <w:lang w:eastAsia="zh-CN"/>
        </w:rPr>
      </w:pPr>
    </w:p>
    <w:p w14:paraId="68264104" w14:textId="5A975835" w:rsidR="00A61E4B" w:rsidRPr="00A61E4B" w:rsidRDefault="00A61E4B" w:rsidP="00A61E4B">
      <w:pPr>
        <w:jc w:val="both"/>
        <w:rPr>
          <w:rFonts w:cs="Arial"/>
          <w:kern w:val="3"/>
          <w:lang w:eastAsia="zh-CN"/>
        </w:rPr>
      </w:pPr>
      <w:r w:rsidRPr="00212EEB">
        <w:rPr>
          <w:rFonts w:cs="Arial"/>
          <w:kern w:val="3"/>
          <w:lang w:eastAsia="zh-CN"/>
        </w:rPr>
        <w:t>Naročnik bo sklenil pogodbo o izvajanju storitev s ponudnikom, ki bo oddal najugodnejšo ponudbo</w:t>
      </w:r>
      <w:r w:rsidR="008307A8" w:rsidRPr="00212EEB">
        <w:rPr>
          <w:rFonts w:cs="Arial"/>
          <w:kern w:val="3"/>
          <w:lang w:eastAsia="zh-CN"/>
        </w:rPr>
        <w:t>,</w:t>
      </w:r>
      <w:r w:rsidRPr="00212EEB">
        <w:rPr>
          <w:rFonts w:cs="Arial"/>
          <w:kern w:val="3"/>
          <w:lang w:eastAsia="zh-CN"/>
        </w:rPr>
        <w:t xml:space="preserve"> za obdobje </w:t>
      </w:r>
      <w:r w:rsidR="00BA7518" w:rsidRPr="00212EEB">
        <w:rPr>
          <w:rFonts w:cs="Arial"/>
          <w:kern w:val="3"/>
          <w:lang w:eastAsia="zh-CN"/>
        </w:rPr>
        <w:t>24</w:t>
      </w:r>
      <w:r w:rsidRPr="00212EEB">
        <w:rPr>
          <w:rFonts w:cs="Arial"/>
          <w:kern w:val="3"/>
          <w:lang w:eastAsia="zh-CN"/>
        </w:rPr>
        <w:t xml:space="preserve"> mesece</w:t>
      </w:r>
      <w:r w:rsidR="00031CB8" w:rsidRPr="00212EEB">
        <w:rPr>
          <w:rFonts w:cs="Arial"/>
          <w:kern w:val="3"/>
          <w:lang w:eastAsia="zh-CN"/>
        </w:rPr>
        <w:t>v</w:t>
      </w:r>
      <w:r w:rsidR="00F2447E" w:rsidRPr="00212EEB">
        <w:rPr>
          <w:rFonts w:asciiTheme="minorHAnsi" w:hAnsiTheme="minorHAnsi" w:cs="Arial"/>
          <w:kern w:val="3"/>
          <w:lang w:eastAsia="zh-CN"/>
        </w:rPr>
        <w:t xml:space="preserve"> oziroma za 24 zakupov prostora v tiskanem mediju</w:t>
      </w:r>
      <w:r w:rsidRPr="00212EEB">
        <w:rPr>
          <w:rFonts w:cs="Arial"/>
          <w:kern w:val="3"/>
          <w:lang w:eastAsia="zh-CN"/>
        </w:rPr>
        <w:t>.</w:t>
      </w:r>
      <w:r w:rsidRPr="00A61E4B">
        <w:rPr>
          <w:rFonts w:cs="Arial"/>
          <w:kern w:val="3"/>
          <w:lang w:eastAsia="zh-CN"/>
        </w:rPr>
        <w:t xml:space="preserve"> </w:t>
      </w:r>
    </w:p>
    <w:p w14:paraId="23FBA82B" w14:textId="77777777" w:rsidR="00B20D98" w:rsidRPr="008071F9" w:rsidRDefault="00B20D98" w:rsidP="002C32A1">
      <w:pPr>
        <w:jc w:val="both"/>
        <w:rPr>
          <w:rFonts w:cs="Arial"/>
          <w:kern w:val="3"/>
          <w:lang w:eastAsia="zh-CN"/>
        </w:rPr>
      </w:pPr>
    </w:p>
    <w:p w14:paraId="0BAAEC4E" w14:textId="48607E6C" w:rsidR="00E8005C" w:rsidRPr="008071F9" w:rsidRDefault="00E8005C" w:rsidP="002D55EE">
      <w:pPr>
        <w:pStyle w:val="Naslov2"/>
      </w:pPr>
      <w:bookmarkStart w:id="4" w:name="_Toc451354641"/>
      <w:bookmarkStart w:id="5" w:name="_Toc32922837"/>
      <w:r w:rsidRPr="008071F9">
        <w:t>Zaveze izbranega ponudnika</w:t>
      </w:r>
      <w:bookmarkEnd w:id="4"/>
      <w:bookmarkEnd w:id="5"/>
    </w:p>
    <w:p w14:paraId="37383372" w14:textId="77777777" w:rsidR="00E8005C" w:rsidRPr="008071F9" w:rsidRDefault="00E8005C" w:rsidP="007B10D9">
      <w:pPr>
        <w:jc w:val="both"/>
        <w:rPr>
          <w:rFonts w:cs="Arial"/>
          <w:kern w:val="3"/>
          <w:lang w:eastAsia="zh-CN"/>
        </w:rPr>
      </w:pPr>
      <w:r w:rsidRPr="008071F9">
        <w:rPr>
          <w:rFonts w:cs="Arial"/>
          <w:kern w:val="3"/>
          <w:lang w:eastAsia="zh-CN"/>
        </w:rPr>
        <w:t>Ponudnik se kot morebitni prevzemnik javnega naročila zavezuje:</w:t>
      </w:r>
    </w:p>
    <w:p w14:paraId="021A5E5B" w14:textId="30720526" w:rsidR="0032572E" w:rsidRPr="008071F9" w:rsidRDefault="002F2462" w:rsidP="000E167B">
      <w:pPr>
        <w:pStyle w:val="Odstavekseznama"/>
        <w:numPr>
          <w:ilvl w:val="0"/>
          <w:numId w:val="22"/>
        </w:numPr>
        <w:jc w:val="both"/>
        <w:rPr>
          <w:rFonts w:cs="Arial"/>
          <w:kern w:val="3"/>
          <w:lang w:eastAsia="zh-CN"/>
        </w:rPr>
      </w:pPr>
      <w:r>
        <w:rPr>
          <w:rFonts w:cs="Arial"/>
          <w:kern w:val="3"/>
          <w:lang w:eastAsia="zh-CN"/>
        </w:rPr>
        <w:t>da bo vse zahtevane</w:t>
      </w:r>
      <w:r w:rsidR="00E8005C" w:rsidRPr="008071F9">
        <w:rPr>
          <w:rFonts w:cs="Arial"/>
          <w:kern w:val="3"/>
          <w:lang w:eastAsia="zh-CN"/>
        </w:rPr>
        <w:t xml:space="preserve"> </w:t>
      </w:r>
      <w:r>
        <w:rPr>
          <w:rFonts w:cs="Arial"/>
          <w:kern w:val="3"/>
          <w:lang w:eastAsia="zh-CN"/>
        </w:rPr>
        <w:t xml:space="preserve">storitve </w:t>
      </w:r>
      <w:r w:rsidR="00E8005C" w:rsidRPr="008071F9">
        <w:rPr>
          <w:rFonts w:cs="Arial"/>
          <w:kern w:val="3"/>
          <w:lang w:eastAsia="zh-CN"/>
        </w:rPr>
        <w:t>izvajal strokovno in kvalitetno po pravilih stroke v skladu z veljavnimi predpisi (zakoni, pravilniki, standardi), navodili, priporočili in normativi;</w:t>
      </w:r>
      <w:r w:rsidR="0032572E" w:rsidRPr="008071F9">
        <w:rPr>
          <w:rFonts w:cs="Arial"/>
          <w:kern w:val="3"/>
          <w:lang w:eastAsia="zh-CN"/>
        </w:rPr>
        <w:t xml:space="preserve"> </w:t>
      </w:r>
    </w:p>
    <w:p w14:paraId="48A2768A" w14:textId="54D2632C" w:rsidR="00E8005C" w:rsidRPr="008071F9" w:rsidRDefault="00E8005C" w:rsidP="000E167B">
      <w:pPr>
        <w:pStyle w:val="Odstavekseznama"/>
        <w:numPr>
          <w:ilvl w:val="0"/>
          <w:numId w:val="22"/>
        </w:numPr>
        <w:jc w:val="both"/>
        <w:rPr>
          <w:rFonts w:cs="Arial"/>
          <w:kern w:val="3"/>
          <w:lang w:eastAsia="zh-CN"/>
        </w:rPr>
      </w:pPr>
      <w:r w:rsidRPr="008071F9">
        <w:rPr>
          <w:rFonts w:cs="Arial"/>
          <w:kern w:val="3"/>
          <w:lang w:eastAsia="zh-CN"/>
        </w:rPr>
        <w:t>zagotoviti strokovno vodstvo in zadostno število strokovno usposobljenih delavcev za pravočasno izvršitev pogodbenih obveznosti;</w:t>
      </w:r>
    </w:p>
    <w:p w14:paraId="1BAA6FCB" w14:textId="3A05DAC7" w:rsidR="00E8005C" w:rsidRPr="008071F9" w:rsidRDefault="00E8005C" w:rsidP="000E167B">
      <w:pPr>
        <w:pStyle w:val="Odstavekseznama"/>
        <w:numPr>
          <w:ilvl w:val="0"/>
          <w:numId w:val="22"/>
        </w:numPr>
        <w:jc w:val="both"/>
        <w:rPr>
          <w:rFonts w:cs="Arial"/>
          <w:kern w:val="3"/>
          <w:lang w:eastAsia="zh-CN"/>
        </w:rPr>
      </w:pPr>
      <w:r w:rsidRPr="008071F9">
        <w:rPr>
          <w:rFonts w:cs="Arial"/>
          <w:kern w:val="3"/>
          <w:lang w:eastAsia="zh-CN"/>
        </w:rPr>
        <w:t xml:space="preserve">da se v celoti strinja in sprejema pogoje naročnika, navedene v tej dokumentaciji, da po njih daje svojo ponudbo za izvedbo razpisnih </w:t>
      </w:r>
      <w:r w:rsidR="00601F15">
        <w:rPr>
          <w:rFonts w:cs="Arial"/>
          <w:kern w:val="3"/>
          <w:lang w:eastAsia="zh-CN"/>
        </w:rPr>
        <w:t>storitev</w:t>
      </w:r>
      <w:r w:rsidRPr="008071F9">
        <w:rPr>
          <w:rFonts w:cs="Arial"/>
          <w:kern w:val="3"/>
          <w:lang w:eastAsia="zh-CN"/>
        </w:rPr>
        <w:t xml:space="preserve"> ter da pod navedenimi pogoji pristopa k izvedbi predmeta javnega naročila;</w:t>
      </w:r>
    </w:p>
    <w:p w14:paraId="748F7930" w14:textId="77777777" w:rsidR="00E8005C" w:rsidRPr="008071F9" w:rsidRDefault="00E8005C" w:rsidP="000E167B">
      <w:pPr>
        <w:pStyle w:val="Odstavekseznama"/>
        <w:numPr>
          <w:ilvl w:val="0"/>
          <w:numId w:val="22"/>
        </w:numPr>
        <w:jc w:val="both"/>
        <w:rPr>
          <w:rFonts w:cs="Arial"/>
          <w:kern w:val="3"/>
          <w:lang w:eastAsia="zh-CN"/>
        </w:rPr>
      </w:pPr>
      <w:r w:rsidRPr="008071F9">
        <w:rPr>
          <w:rFonts w:cs="Arial"/>
          <w:kern w:val="3"/>
          <w:lang w:eastAsia="zh-CN"/>
        </w:rPr>
        <w:t>da je ob izdelavi ponudbe pregledal vso razpoložljivo dokumentacijo</w:t>
      </w:r>
      <w:r w:rsidR="009E540F" w:rsidRPr="008071F9">
        <w:t xml:space="preserve"> </w:t>
      </w:r>
      <w:r w:rsidR="009E540F" w:rsidRPr="008071F9">
        <w:rPr>
          <w:rFonts w:cs="Arial"/>
          <w:kern w:val="3"/>
          <w:lang w:eastAsia="zh-CN"/>
        </w:rPr>
        <w:t>v zvezi z oddajo javnega naročila</w:t>
      </w:r>
      <w:r w:rsidRPr="008071F9">
        <w:rPr>
          <w:rFonts w:cs="Arial"/>
          <w:kern w:val="3"/>
          <w:lang w:eastAsia="zh-CN"/>
        </w:rPr>
        <w:t>;</w:t>
      </w:r>
    </w:p>
    <w:p w14:paraId="3F291A5A" w14:textId="77777777" w:rsidR="00E8005C" w:rsidRPr="008071F9" w:rsidRDefault="00E8005C" w:rsidP="000E167B">
      <w:pPr>
        <w:pStyle w:val="Odstavekseznama"/>
        <w:numPr>
          <w:ilvl w:val="0"/>
          <w:numId w:val="22"/>
        </w:numPr>
        <w:jc w:val="both"/>
        <w:rPr>
          <w:rFonts w:cs="Arial"/>
          <w:kern w:val="3"/>
          <w:lang w:eastAsia="zh-CN"/>
        </w:rPr>
      </w:pPr>
      <w:r w:rsidRPr="008071F9">
        <w:rPr>
          <w:rFonts w:cs="Arial"/>
          <w:kern w:val="3"/>
          <w:lang w:eastAsia="zh-CN"/>
        </w:rPr>
        <w:t>da je v celoti seznanjen z vso relevantno zakonodajo, ki se upošteva pri oddaji tega javnega naročila;</w:t>
      </w:r>
    </w:p>
    <w:p w14:paraId="26E4C889" w14:textId="77777777" w:rsidR="00E8005C" w:rsidRPr="007939AB" w:rsidRDefault="00E8005C" w:rsidP="000E167B">
      <w:pPr>
        <w:pStyle w:val="Odstavekseznama"/>
        <w:numPr>
          <w:ilvl w:val="0"/>
          <w:numId w:val="22"/>
        </w:numPr>
        <w:jc w:val="both"/>
        <w:rPr>
          <w:rFonts w:cs="Arial"/>
          <w:kern w:val="3"/>
          <w:lang w:eastAsia="zh-CN"/>
        </w:rPr>
      </w:pPr>
      <w:r w:rsidRPr="007939AB">
        <w:rPr>
          <w:rFonts w:cs="Arial"/>
          <w:kern w:val="3"/>
          <w:lang w:eastAsia="zh-CN"/>
        </w:rPr>
        <w:t>da je v celoti seznanjen z obsegom in zahtevnostjo javnega naročila;</w:t>
      </w:r>
    </w:p>
    <w:p w14:paraId="31EE0171" w14:textId="77777777" w:rsidR="00F66200" w:rsidRPr="007939AB" w:rsidRDefault="00F66200" w:rsidP="000E167B">
      <w:pPr>
        <w:pStyle w:val="Odstavekseznama"/>
        <w:numPr>
          <w:ilvl w:val="0"/>
          <w:numId w:val="22"/>
        </w:numPr>
        <w:jc w:val="both"/>
        <w:rPr>
          <w:rFonts w:cs="Arial"/>
          <w:kern w:val="3"/>
          <w:lang w:eastAsia="zh-CN"/>
        </w:rPr>
      </w:pPr>
      <w:r w:rsidRPr="007939AB">
        <w:rPr>
          <w:rFonts w:cs="Arial"/>
          <w:kern w:val="3"/>
          <w:lang w:eastAsia="zh-CN"/>
        </w:rPr>
        <w:t>da ne bo imel do naročnika predmetnega javnega naročila nobenega odškodninskega zahtevka, če ne bo izbran kot najugodnejši ponudnik;</w:t>
      </w:r>
    </w:p>
    <w:p w14:paraId="12BA2571" w14:textId="77777777" w:rsidR="00D22A29" w:rsidRPr="007939AB" w:rsidRDefault="00D22A29" w:rsidP="000E167B">
      <w:pPr>
        <w:pStyle w:val="Odstavekseznama"/>
        <w:numPr>
          <w:ilvl w:val="0"/>
          <w:numId w:val="22"/>
        </w:numPr>
        <w:jc w:val="both"/>
        <w:rPr>
          <w:rFonts w:asciiTheme="minorHAnsi" w:hAnsiTheme="minorHAnsi" w:cs="Arial"/>
          <w:kern w:val="3"/>
          <w:lang w:eastAsia="zh-CN"/>
        </w:rPr>
      </w:pPr>
      <w:r w:rsidRPr="007939AB">
        <w:rPr>
          <w:rFonts w:asciiTheme="minorHAnsi" w:hAnsiTheme="minorHAnsi" w:cs="Arial"/>
          <w:kern w:val="3"/>
          <w:lang w:eastAsia="zh-CN"/>
        </w:rPr>
        <w:t>da ne bo imel do naročnika predmetnega javnega naročila nobenega odškodninskega zahtevka, v kolikor bo naročnik zmanjšal obseg del;</w:t>
      </w:r>
    </w:p>
    <w:p w14:paraId="0A3B2E48" w14:textId="77777777" w:rsidR="00F66200" w:rsidRPr="007939AB" w:rsidRDefault="00F66200" w:rsidP="000E167B">
      <w:pPr>
        <w:pStyle w:val="Odstavekseznama"/>
        <w:numPr>
          <w:ilvl w:val="0"/>
          <w:numId w:val="22"/>
        </w:numPr>
        <w:jc w:val="both"/>
        <w:rPr>
          <w:rFonts w:cs="Arial"/>
          <w:kern w:val="3"/>
          <w:lang w:eastAsia="zh-CN"/>
        </w:rPr>
      </w:pPr>
      <w:r w:rsidRPr="007939AB">
        <w:rPr>
          <w:rFonts w:cs="Arial"/>
          <w:kern w:val="3"/>
          <w:lang w:eastAsia="zh-CN"/>
        </w:rPr>
        <w:t>da ne bo imel do naročnika predmetnega javnega naročila nobenega odškodninskega zahtevka, v kolikor bo naročnik odpovedal pogodbo skladno s pogodbenimi določili;</w:t>
      </w:r>
    </w:p>
    <w:p w14:paraId="1B6B258C" w14:textId="77777777" w:rsidR="00E8005C" w:rsidRPr="007939AB" w:rsidRDefault="00E8005C" w:rsidP="000E167B">
      <w:pPr>
        <w:pStyle w:val="Odstavekseznama"/>
        <w:numPr>
          <w:ilvl w:val="0"/>
          <w:numId w:val="22"/>
        </w:numPr>
        <w:jc w:val="both"/>
        <w:rPr>
          <w:rFonts w:cs="Arial"/>
          <w:kern w:val="3"/>
          <w:lang w:eastAsia="zh-CN"/>
        </w:rPr>
      </w:pPr>
      <w:r w:rsidRPr="007939AB">
        <w:rPr>
          <w:rFonts w:cs="Arial"/>
          <w:kern w:val="3"/>
          <w:lang w:eastAsia="zh-CN"/>
        </w:rPr>
        <w:t>da v primeru prekinitve postopka oddaje javnega naročila od naročnika ne bo zahteval nobenega povračila stroškov ali povrnitve škode;</w:t>
      </w:r>
    </w:p>
    <w:p w14:paraId="788C37D5" w14:textId="5E73AD9A" w:rsidR="000F6A74" w:rsidRPr="007939AB" w:rsidRDefault="00E8005C" w:rsidP="000E167B">
      <w:pPr>
        <w:pStyle w:val="Odstavekseznama"/>
        <w:numPr>
          <w:ilvl w:val="0"/>
          <w:numId w:val="22"/>
        </w:numPr>
        <w:jc w:val="both"/>
        <w:rPr>
          <w:rFonts w:cs="Arial"/>
          <w:kern w:val="3"/>
          <w:lang w:eastAsia="zh-CN"/>
        </w:rPr>
      </w:pPr>
      <w:r w:rsidRPr="007939AB">
        <w:rPr>
          <w:rFonts w:cs="Arial"/>
          <w:kern w:val="3"/>
          <w:lang w:eastAsia="zh-CN"/>
        </w:rPr>
        <w:t>da bo vse prevzete obveznosti izpolnil v predpisani količini, kvaliteti in rokih, kot to izhaja iz dokumentacije za oddajo tega javnega naročila</w:t>
      </w:r>
      <w:r w:rsidR="006A6FD3">
        <w:rPr>
          <w:rFonts w:cs="Arial"/>
          <w:kern w:val="3"/>
          <w:lang w:eastAsia="zh-CN"/>
        </w:rPr>
        <w:t xml:space="preserve"> in načrta izhajanja </w:t>
      </w:r>
      <w:r w:rsidR="00584872">
        <w:rPr>
          <w:rFonts w:cs="Arial"/>
          <w:kern w:val="3"/>
          <w:lang w:eastAsia="zh-CN"/>
        </w:rPr>
        <w:t>publikacije</w:t>
      </w:r>
      <w:r w:rsidRPr="007939AB">
        <w:rPr>
          <w:rFonts w:cs="Arial"/>
          <w:kern w:val="3"/>
          <w:lang w:eastAsia="zh-CN"/>
        </w:rPr>
        <w:t xml:space="preserve">; </w:t>
      </w:r>
    </w:p>
    <w:p w14:paraId="3646EDA0" w14:textId="77777777" w:rsidR="00036A8B" w:rsidRPr="007939AB" w:rsidRDefault="00036A8B" w:rsidP="000E167B">
      <w:pPr>
        <w:pStyle w:val="Odstavekseznama"/>
        <w:numPr>
          <w:ilvl w:val="0"/>
          <w:numId w:val="22"/>
        </w:numPr>
        <w:jc w:val="both"/>
        <w:rPr>
          <w:rFonts w:cs="Arial"/>
          <w:kern w:val="3"/>
          <w:lang w:eastAsia="zh-CN"/>
        </w:rPr>
      </w:pPr>
      <w:r w:rsidRPr="007939AB">
        <w:rPr>
          <w:rFonts w:cs="Arial"/>
          <w:kern w:val="3"/>
          <w:lang w:eastAsia="zh-CN"/>
        </w:rPr>
        <w:t>da bo v celoti spoštoval delovnopravno zakonodajo;</w:t>
      </w:r>
    </w:p>
    <w:p w14:paraId="5A16E7B8" w14:textId="77777777" w:rsidR="00E8005C" w:rsidRPr="007939AB" w:rsidRDefault="00E8005C" w:rsidP="000E167B">
      <w:pPr>
        <w:pStyle w:val="Odstavekseznama"/>
        <w:numPr>
          <w:ilvl w:val="0"/>
          <w:numId w:val="22"/>
        </w:numPr>
        <w:jc w:val="both"/>
        <w:rPr>
          <w:rFonts w:cs="Arial"/>
          <w:kern w:val="3"/>
          <w:lang w:eastAsia="zh-CN"/>
        </w:rPr>
      </w:pPr>
      <w:r w:rsidRPr="007939AB">
        <w:rPr>
          <w:rFonts w:cs="Arial"/>
          <w:kern w:val="3"/>
          <w:lang w:eastAsia="zh-CN"/>
        </w:rPr>
        <w:t>da je pri sestavi ponudbe upošteval obveznosti do svojih morebitnih podizvajalcev;</w:t>
      </w:r>
    </w:p>
    <w:p w14:paraId="3BC45A75" w14:textId="77777777" w:rsidR="00E8005C" w:rsidRPr="007939AB" w:rsidRDefault="00E8005C" w:rsidP="000E167B">
      <w:pPr>
        <w:pStyle w:val="Odstavekseznama"/>
        <w:numPr>
          <w:ilvl w:val="0"/>
          <w:numId w:val="22"/>
        </w:numPr>
        <w:jc w:val="both"/>
        <w:rPr>
          <w:rFonts w:cs="Arial"/>
          <w:kern w:val="3"/>
          <w:lang w:eastAsia="zh-CN"/>
        </w:rPr>
      </w:pPr>
      <w:r w:rsidRPr="007939AB">
        <w:rPr>
          <w:rFonts w:cs="Arial"/>
          <w:kern w:val="3"/>
          <w:lang w:eastAsia="zh-CN"/>
        </w:rPr>
        <w:t>za resničnost oziroma verodostojnost podatkov in prilog k ponudbi;</w:t>
      </w:r>
    </w:p>
    <w:p w14:paraId="7E77E63A" w14:textId="218639C5" w:rsidR="004718EE" w:rsidRPr="008071F9" w:rsidRDefault="004718EE" w:rsidP="000E167B">
      <w:pPr>
        <w:numPr>
          <w:ilvl w:val="0"/>
          <w:numId w:val="22"/>
        </w:numPr>
        <w:contextualSpacing/>
        <w:jc w:val="both"/>
        <w:rPr>
          <w:rFonts w:cs="Arial"/>
          <w:color w:val="000000"/>
          <w:kern w:val="3"/>
          <w:lang w:eastAsia="zh-CN"/>
        </w:rPr>
      </w:pPr>
      <w:r w:rsidRPr="008071F9">
        <w:rPr>
          <w:rFonts w:cs="Arial"/>
          <w:color w:val="000000"/>
          <w:kern w:val="3"/>
          <w:lang w:eastAsia="zh-CN"/>
        </w:rPr>
        <w:t>da bo predhodno pisno obveščal naročnika o vsaki finančni, vsebinski oziroma časovni spremembi po</w:t>
      </w:r>
      <w:r w:rsidR="003A0479">
        <w:rPr>
          <w:rFonts w:cs="Arial"/>
          <w:color w:val="000000"/>
          <w:kern w:val="3"/>
          <w:lang w:eastAsia="zh-CN"/>
        </w:rPr>
        <w:t>godbe, z ustrezno utemeljitvijo.</w:t>
      </w:r>
    </w:p>
    <w:p w14:paraId="339706E4" w14:textId="77777777" w:rsidR="006278BA" w:rsidRDefault="006278BA" w:rsidP="003C79E4">
      <w:pPr>
        <w:jc w:val="both"/>
        <w:rPr>
          <w:rFonts w:cs="Arial"/>
          <w:kern w:val="3"/>
          <w:sz w:val="23"/>
          <w:szCs w:val="23"/>
          <w:lang w:eastAsia="zh-CN"/>
        </w:rPr>
      </w:pPr>
    </w:p>
    <w:p w14:paraId="43F02495" w14:textId="77777777" w:rsidR="002A5928" w:rsidRPr="00A248C5" w:rsidRDefault="002A5928" w:rsidP="002D55EE">
      <w:pPr>
        <w:pStyle w:val="Naslov2"/>
      </w:pPr>
      <w:bookmarkStart w:id="6" w:name="_Toc451354642"/>
      <w:bookmarkStart w:id="7" w:name="_Toc32922838"/>
      <w:r w:rsidRPr="00A248C5">
        <w:t>Variantne ponudbe</w:t>
      </w:r>
      <w:bookmarkEnd w:id="6"/>
      <w:bookmarkEnd w:id="7"/>
    </w:p>
    <w:p w14:paraId="6EB8341B" w14:textId="77777777" w:rsidR="002A5928" w:rsidRPr="00A248C5" w:rsidRDefault="002A5928" w:rsidP="00250C72">
      <w:pPr>
        <w:jc w:val="both"/>
        <w:rPr>
          <w:sz w:val="23"/>
          <w:szCs w:val="23"/>
          <w:lang w:eastAsia="zh-CN"/>
        </w:rPr>
      </w:pPr>
      <w:r w:rsidRPr="00A248C5">
        <w:rPr>
          <w:sz w:val="23"/>
          <w:szCs w:val="23"/>
          <w:lang w:eastAsia="zh-CN"/>
        </w:rPr>
        <w:t>Naročnik ne dovoljuje variantnih ponudb, kakor je to opredeljeno v 72. členu ZJN-3.</w:t>
      </w:r>
    </w:p>
    <w:p w14:paraId="2BB3D0B1" w14:textId="77777777" w:rsidR="00391467" w:rsidRPr="00A248C5" w:rsidRDefault="00391467" w:rsidP="00250C72">
      <w:pPr>
        <w:jc w:val="both"/>
        <w:rPr>
          <w:rFonts w:cs="Arial"/>
          <w:kern w:val="3"/>
          <w:sz w:val="23"/>
          <w:szCs w:val="23"/>
          <w:lang w:eastAsia="zh-CN"/>
        </w:rPr>
      </w:pPr>
    </w:p>
    <w:p w14:paraId="2C59EAE5" w14:textId="77777777" w:rsidR="006C580A" w:rsidRPr="00A248C5" w:rsidRDefault="006C580A" w:rsidP="002D55EE">
      <w:pPr>
        <w:pStyle w:val="Naslov2"/>
      </w:pPr>
      <w:bookmarkStart w:id="8" w:name="_Toc451354643"/>
      <w:bookmarkStart w:id="9" w:name="_Toc32922839"/>
      <w:r w:rsidRPr="00A248C5">
        <w:t>Kontaktna oseba naročnika</w:t>
      </w:r>
      <w:bookmarkEnd w:id="8"/>
      <w:bookmarkEnd w:id="9"/>
    </w:p>
    <w:p w14:paraId="10952FCE" w14:textId="4F648280" w:rsidR="00B34A80" w:rsidRPr="00A248C5" w:rsidRDefault="006C580A" w:rsidP="006C580A">
      <w:pPr>
        <w:jc w:val="both"/>
        <w:rPr>
          <w:rFonts w:cs="Arial"/>
          <w:kern w:val="3"/>
          <w:lang w:eastAsia="zh-CN"/>
        </w:rPr>
      </w:pPr>
      <w:r w:rsidRPr="00A248C5">
        <w:rPr>
          <w:rFonts w:cs="Arial"/>
          <w:kern w:val="3"/>
          <w:lang w:eastAsia="zh-CN"/>
        </w:rPr>
        <w:t>Konta</w:t>
      </w:r>
      <w:r w:rsidR="001D65B1" w:rsidRPr="00A248C5">
        <w:rPr>
          <w:rFonts w:cs="Arial"/>
          <w:kern w:val="3"/>
          <w:lang w:eastAsia="zh-CN"/>
        </w:rPr>
        <w:t>ktn</w:t>
      </w:r>
      <w:r w:rsidR="003B5E6C">
        <w:rPr>
          <w:rFonts w:cs="Arial"/>
          <w:kern w:val="3"/>
          <w:lang w:eastAsia="zh-CN"/>
        </w:rPr>
        <w:t>e</w:t>
      </w:r>
      <w:r w:rsidR="001D65B1" w:rsidRPr="00A248C5">
        <w:rPr>
          <w:rFonts w:cs="Arial"/>
          <w:kern w:val="3"/>
          <w:lang w:eastAsia="zh-CN"/>
        </w:rPr>
        <w:t xml:space="preserve"> oseb</w:t>
      </w:r>
      <w:r w:rsidR="003B5E6C">
        <w:rPr>
          <w:rFonts w:cs="Arial"/>
          <w:kern w:val="3"/>
          <w:lang w:eastAsia="zh-CN"/>
        </w:rPr>
        <w:t>e</w:t>
      </w:r>
      <w:r w:rsidR="001D65B1" w:rsidRPr="00A248C5">
        <w:rPr>
          <w:rFonts w:cs="Arial"/>
          <w:kern w:val="3"/>
          <w:lang w:eastAsia="zh-CN"/>
        </w:rPr>
        <w:t xml:space="preserve"> s strani naročnika: </w:t>
      </w:r>
    </w:p>
    <w:p w14:paraId="4657B8CB" w14:textId="77777777" w:rsidR="00B34A80" w:rsidRPr="00A248C5" w:rsidRDefault="00B34A80" w:rsidP="006C580A">
      <w:pPr>
        <w:jc w:val="both"/>
        <w:rPr>
          <w:rFonts w:cs="Arial"/>
          <w:kern w:val="3"/>
          <w:lang w:eastAsia="zh-CN"/>
        </w:rPr>
      </w:pPr>
    </w:p>
    <w:p w14:paraId="2E591E1C" w14:textId="444E137A" w:rsidR="00B27D4D" w:rsidRDefault="00A153F6" w:rsidP="006C580A">
      <w:pPr>
        <w:jc w:val="both"/>
        <w:rPr>
          <w:rFonts w:cs="Arial"/>
          <w:kern w:val="3"/>
          <w:lang w:eastAsia="zh-CN"/>
        </w:rPr>
      </w:pPr>
      <w:r>
        <w:rPr>
          <w:rFonts w:cs="Arial"/>
          <w:kern w:val="3"/>
          <w:lang w:eastAsia="zh-CN"/>
        </w:rPr>
        <w:t>Mendi Kokot</w:t>
      </w:r>
      <w:r w:rsidR="00DA100D" w:rsidRPr="00DA100D">
        <w:rPr>
          <w:rFonts w:cs="Arial"/>
          <w:kern w:val="3"/>
          <w:lang w:eastAsia="zh-CN"/>
        </w:rPr>
        <w:t xml:space="preserve">, </w:t>
      </w:r>
      <w:hyperlink r:id="rId16" w:history="1">
        <w:r w:rsidRPr="009C6F6E">
          <w:rPr>
            <w:rStyle w:val="Hiperpovezava"/>
            <w:rFonts w:cs="Arial"/>
            <w:kern w:val="3"/>
            <w:lang w:eastAsia="zh-CN"/>
          </w:rPr>
          <w:t>mendi.kokot@kranj.si</w:t>
        </w:r>
      </w:hyperlink>
    </w:p>
    <w:p w14:paraId="48886FF8" w14:textId="7CDA3896" w:rsidR="00320649" w:rsidRPr="00A248C5" w:rsidRDefault="00320649" w:rsidP="006C580A">
      <w:pPr>
        <w:jc w:val="both"/>
        <w:rPr>
          <w:rFonts w:cs="Arial"/>
          <w:kern w:val="3"/>
          <w:lang w:eastAsia="zh-CN"/>
        </w:rPr>
      </w:pPr>
      <w:r>
        <w:rPr>
          <w:rFonts w:cs="Arial"/>
          <w:kern w:val="3"/>
          <w:lang w:eastAsia="zh-CN"/>
        </w:rPr>
        <w:t xml:space="preserve">Dejan Dragaš, </w:t>
      </w:r>
      <w:hyperlink r:id="rId17" w:history="1">
        <w:r w:rsidRPr="00FE762A">
          <w:rPr>
            <w:rStyle w:val="Hiperpovezava"/>
            <w:rFonts w:cs="Arial"/>
            <w:kern w:val="3"/>
            <w:lang w:eastAsia="zh-CN"/>
          </w:rPr>
          <w:t>dejan.dragas@kranj.si</w:t>
        </w:r>
      </w:hyperlink>
      <w:r>
        <w:rPr>
          <w:rFonts w:cs="Arial"/>
          <w:kern w:val="3"/>
          <w:lang w:eastAsia="zh-CN"/>
        </w:rPr>
        <w:t xml:space="preserve"> </w:t>
      </w:r>
    </w:p>
    <w:p w14:paraId="097B6AE3" w14:textId="77777777" w:rsidR="00B34A80" w:rsidRPr="00A248C5" w:rsidRDefault="00B34A80" w:rsidP="006C580A">
      <w:pPr>
        <w:jc w:val="both"/>
        <w:rPr>
          <w:rFonts w:cs="Arial"/>
          <w:kern w:val="3"/>
          <w:lang w:eastAsia="zh-CN"/>
        </w:rPr>
      </w:pPr>
    </w:p>
    <w:p w14:paraId="5EC030F3" w14:textId="77777777" w:rsidR="00B406C7" w:rsidRPr="00A248C5" w:rsidRDefault="00B406C7" w:rsidP="00B406C7">
      <w:pPr>
        <w:pStyle w:val="Brezrazmikov"/>
        <w:jc w:val="both"/>
        <w:rPr>
          <w:rFonts w:ascii="Calibri" w:hAnsi="Calibri"/>
          <w:u w:val="single"/>
        </w:rPr>
      </w:pPr>
      <w:r w:rsidRPr="00A248C5">
        <w:rPr>
          <w:rFonts w:ascii="Calibri" w:hAnsi="Calibri"/>
          <w:u w:val="single"/>
        </w:rPr>
        <w:t>Kontaktna oseba je navedena zgolj za primere, ko imajo ponudniki težave pri dostopanju in odpiranju dokumentov, ki so sestavni del te dokumentacije.</w:t>
      </w:r>
    </w:p>
    <w:p w14:paraId="0E22B3BF" w14:textId="77777777" w:rsidR="001136A4" w:rsidRPr="00A248C5" w:rsidRDefault="001136A4" w:rsidP="006C580A">
      <w:pPr>
        <w:jc w:val="both"/>
        <w:rPr>
          <w:rFonts w:cs="Arial"/>
          <w:b/>
          <w:kern w:val="3"/>
          <w:sz w:val="23"/>
          <w:szCs w:val="23"/>
          <w:lang w:eastAsia="zh-CN"/>
        </w:rPr>
      </w:pPr>
    </w:p>
    <w:p w14:paraId="64565537" w14:textId="77777777" w:rsidR="000E1F27" w:rsidRDefault="00B406C7" w:rsidP="006C580A">
      <w:pPr>
        <w:jc w:val="both"/>
        <w:rPr>
          <w:rFonts w:cs="Arial"/>
          <w:b/>
          <w:kern w:val="3"/>
          <w:sz w:val="23"/>
          <w:szCs w:val="23"/>
          <w:lang w:eastAsia="zh-CN"/>
        </w:rPr>
      </w:pPr>
      <w:r w:rsidRPr="00A248C5">
        <w:rPr>
          <w:rFonts w:cs="Arial"/>
          <w:b/>
          <w:kern w:val="3"/>
          <w:sz w:val="23"/>
          <w:szCs w:val="23"/>
          <w:lang w:eastAsia="zh-CN"/>
        </w:rPr>
        <w:t>Vsa vprašanja glede javnega naročila ponudniki postavljajo izključno na portalu javnih naročil.</w:t>
      </w:r>
    </w:p>
    <w:p w14:paraId="5F100CF9" w14:textId="77777777" w:rsidR="00B24BF7" w:rsidRDefault="00B24BF7" w:rsidP="006C580A">
      <w:pPr>
        <w:jc w:val="both"/>
        <w:rPr>
          <w:rFonts w:cs="Arial"/>
          <w:b/>
          <w:kern w:val="3"/>
          <w:sz w:val="23"/>
          <w:szCs w:val="23"/>
          <w:lang w:eastAsia="zh-CN"/>
        </w:rPr>
      </w:pPr>
    </w:p>
    <w:p w14:paraId="05CE9F2D" w14:textId="77777777" w:rsidR="00650391" w:rsidRPr="001136A4" w:rsidRDefault="00650391" w:rsidP="006C580A">
      <w:pPr>
        <w:jc w:val="both"/>
        <w:rPr>
          <w:rFonts w:cs="Arial"/>
          <w:b/>
          <w:kern w:val="3"/>
          <w:sz w:val="23"/>
          <w:szCs w:val="23"/>
          <w:lang w:eastAsia="zh-CN"/>
        </w:rPr>
      </w:pPr>
    </w:p>
    <w:p w14:paraId="62BD3858" w14:textId="77777777" w:rsidR="006750E4" w:rsidRPr="001136A4" w:rsidRDefault="006750E4" w:rsidP="004B5C48">
      <w:pPr>
        <w:pStyle w:val="Naslov1"/>
        <w:framePr w:wrap="around"/>
      </w:pPr>
      <w:bookmarkStart w:id="10" w:name="_Toc451354644"/>
      <w:bookmarkStart w:id="11" w:name="_Toc32922840"/>
      <w:r w:rsidRPr="001136A4">
        <w:t>POSTOPEK ODDAJE JAVNEGA NAROČILA</w:t>
      </w:r>
      <w:bookmarkEnd w:id="10"/>
      <w:bookmarkEnd w:id="11"/>
    </w:p>
    <w:p w14:paraId="10276E40" w14:textId="77777777" w:rsidR="00F67B7D" w:rsidRPr="001136A4" w:rsidRDefault="00F67B7D" w:rsidP="00F67B7D">
      <w:pPr>
        <w:rPr>
          <w:sz w:val="23"/>
          <w:szCs w:val="23"/>
        </w:rPr>
      </w:pPr>
    </w:p>
    <w:p w14:paraId="53BD3E67" w14:textId="77777777" w:rsidR="00F67B7D" w:rsidRPr="001136A4" w:rsidRDefault="00F67B7D" w:rsidP="00250C72">
      <w:pPr>
        <w:rPr>
          <w:sz w:val="23"/>
          <w:szCs w:val="23"/>
          <w:lang w:eastAsia="zh-CN"/>
        </w:rPr>
      </w:pPr>
    </w:p>
    <w:p w14:paraId="1E0FD541" w14:textId="77777777" w:rsidR="00F67B7D" w:rsidRPr="001136A4" w:rsidRDefault="00F67B7D" w:rsidP="00250C72">
      <w:pPr>
        <w:rPr>
          <w:sz w:val="23"/>
          <w:szCs w:val="23"/>
          <w:lang w:eastAsia="zh-CN"/>
        </w:rPr>
      </w:pPr>
    </w:p>
    <w:p w14:paraId="6074DE4D" w14:textId="5143B7CC" w:rsidR="006750E4" w:rsidRPr="00302A85" w:rsidRDefault="006750E4" w:rsidP="00F67B7D">
      <w:pPr>
        <w:jc w:val="both"/>
        <w:rPr>
          <w:rFonts w:asciiTheme="minorHAnsi" w:hAnsiTheme="minorHAnsi"/>
          <w:lang w:eastAsia="zh-CN"/>
        </w:rPr>
      </w:pPr>
      <w:r w:rsidRPr="007D7998">
        <w:rPr>
          <w:rFonts w:asciiTheme="minorHAnsi" w:hAnsiTheme="minorHAnsi"/>
          <w:lang w:eastAsia="zh-CN"/>
        </w:rPr>
        <w:t>Predmetno javno naročilo se izvaja po</w:t>
      </w:r>
      <w:r w:rsidR="00D034DE" w:rsidRPr="007D7998">
        <w:rPr>
          <w:rFonts w:asciiTheme="minorHAnsi" w:hAnsiTheme="minorHAnsi"/>
          <w:lang w:eastAsia="zh-CN"/>
        </w:rPr>
        <w:t xml:space="preserve"> odprtem</w:t>
      </w:r>
      <w:r w:rsidRPr="007D7998">
        <w:rPr>
          <w:rFonts w:asciiTheme="minorHAnsi" w:hAnsiTheme="minorHAnsi"/>
          <w:lang w:eastAsia="zh-CN"/>
        </w:rPr>
        <w:t xml:space="preserve"> postopku na podlagi </w:t>
      </w:r>
      <w:r w:rsidR="00425C77" w:rsidRPr="007D7998">
        <w:rPr>
          <w:rFonts w:asciiTheme="minorHAnsi" w:hAnsiTheme="minorHAnsi"/>
          <w:lang w:eastAsia="zh-CN"/>
        </w:rPr>
        <w:t>4</w:t>
      </w:r>
      <w:r w:rsidR="00D034DE" w:rsidRPr="007D7998">
        <w:rPr>
          <w:rFonts w:asciiTheme="minorHAnsi" w:hAnsiTheme="minorHAnsi"/>
          <w:lang w:eastAsia="zh-CN"/>
        </w:rPr>
        <w:t>0</w:t>
      </w:r>
      <w:r w:rsidRPr="007D7998">
        <w:rPr>
          <w:rFonts w:asciiTheme="minorHAnsi" w:hAnsiTheme="minorHAnsi"/>
          <w:lang w:eastAsia="zh-CN"/>
        </w:rPr>
        <w:t>. člena ZJN-3.</w:t>
      </w:r>
    </w:p>
    <w:p w14:paraId="7E8118F2" w14:textId="1F3A9D97" w:rsidR="006750E4" w:rsidRDefault="006750E4" w:rsidP="00F67B7D">
      <w:pPr>
        <w:jc w:val="both"/>
        <w:rPr>
          <w:rFonts w:asciiTheme="minorHAnsi" w:hAnsiTheme="minorHAnsi"/>
          <w:lang w:eastAsia="zh-CN"/>
        </w:rPr>
      </w:pPr>
      <w:r w:rsidRPr="007D7998">
        <w:rPr>
          <w:rFonts w:asciiTheme="minorHAnsi" w:hAnsiTheme="minorHAnsi"/>
          <w:lang w:eastAsia="zh-CN"/>
        </w:rPr>
        <w:t xml:space="preserve">Za </w:t>
      </w:r>
      <w:r w:rsidR="00D034DE" w:rsidRPr="007D7998">
        <w:rPr>
          <w:rFonts w:asciiTheme="minorHAnsi" w:hAnsiTheme="minorHAnsi"/>
          <w:lang w:eastAsia="zh-CN"/>
        </w:rPr>
        <w:t>odprti postopek</w:t>
      </w:r>
      <w:r w:rsidR="00425C77" w:rsidRPr="007D7998">
        <w:rPr>
          <w:rFonts w:asciiTheme="minorHAnsi" w:hAnsiTheme="minorHAnsi"/>
          <w:lang w:eastAsia="zh-CN"/>
        </w:rPr>
        <w:t xml:space="preserve"> kot </w:t>
      </w:r>
      <w:r w:rsidRPr="007D7998">
        <w:rPr>
          <w:rFonts w:asciiTheme="minorHAnsi" w:hAnsiTheme="minorHAnsi"/>
          <w:lang w:eastAsia="zh-CN"/>
        </w:rPr>
        <w:t>postopek</w:t>
      </w:r>
      <w:r w:rsidR="00425C77" w:rsidRPr="007D7998">
        <w:rPr>
          <w:rFonts w:asciiTheme="minorHAnsi" w:hAnsiTheme="minorHAnsi"/>
          <w:lang w:eastAsia="zh-CN"/>
        </w:rPr>
        <w:t xml:space="preserve"> oddaje</w:t>
      </w:r>
      <w:r w:rsidRPr="007D7998">
        <w:rPr>
          <w:rFonts w:asciiTheme="minorHAnsi" w:hAnsiTheme="minorHAnsi"/>
          <w:lang w:eastAsia="zh-CN"/>
        </w:rPr>
        <w:t xml:space="preserve"> javnega naročila je značilno, da  lahko vsak zainteresirani gospodarski subjekt odda ponudbo na podlagi objavljenega povabila k sodelovanju.</w:t>
      </w:r>
      <w:r w:rsidRPr="00732C92">
        <w:rPr>
          <w:rFonts w:asciiTheme="minorHAnsi" w:hAnsiTheme="minorHAnsi"/>
          <w:lang w:eastAsia="zh-CN"/>
        </w:rPr>
        <w:t xml:space="preserve"> </w:t>
      </w:r>
    </w:p>
    <w:p w14:paraId="39A6E81C" w14:textId="77777777" w:rsidR="000F6A74" w:rsidRDefault="000F6A74" w:rsidP="00F67B7D">
      <w:pPr>
        <w:jc w:val="both"/>
        <w:rPr>
          <w:rFonts w:asciiTheme="minorHAnsi" w:hAnsiTheme="minorHAnsi"/>
          <w:lang w:eastAsia="zh-CN"/>
        </w:rPr>
      </w:pPr>
    </w:p>
    <w:p w14:paraId="53235F19" w14:textId="77777777" w:rsidR="00650391" w:rsidRDefault="00650391" w:rsidP="00F67B7D">
      <w:pPr>
        <w:jc w:val="both"/>
        <w:rPr>
          <w:rFonts w:asciiTheme="minorHAnsi" w:hAnsiTheme="minorHAnsi"/>
          <w:lang w:eastAsia="zh-CN"/>
        </w:rPr>
      </w:pPr>
    </w:p>
    <w:p w14:paraId="0F0435A0" w14:textId="77777777" w:rsidR="00470E4A" w:rsidRPr="00732C92" w:rsidRDefault="00470E4A" w:rsidP="004B5C48">
      <w:pPr>
        <w:pStyle w:val="Naslov1"/>
        <w:framePr w:wrap="around"/>
      </w:pPr>
      <w:bookmarkStart w:id="12" w:name="_Toc451354645"/>
      <w:bookmarkStart w:id="13" w:name="_Toc32922841"/>
      <w:r w:rsidRPr="00732C92">
        <w:t>PRAVNA PODLAGA ZA IZVEDBO POSTOPKA JAVNEGA NAROČANJA</w:t>
      </w:r>
      <w:bookmarkEnd w:id="12"/>
      <w:bookmarkEnd w:id="13"/>
    </w:p>
    <w:p w14:paraId="2F89F20C" w14:textId="77777777" w:rsidR="008854E4" w:rsidRPr="00732C92" w:rsidRDefault="008854E4" w:rsidP="00250C72">
      <w:pPr>
        <w:rPr>
          <w:rFonts w:asciiTheme="minorHAnsi" w:hAnsiTheme="minorHAnsi"/>
          <w:lang w:eastAsia="zh-CN"/>
        </w:rPr>
      </w:pPr>
    </w:p>
    <w:p w14:paraId="5A1795AB" w14:textId="77777777" w:rsidR="003C79E4" w:rsidRPr="00732C92" w:rsidRDefault="003C79E4" w:rsidP="00250C72">
      <w:pPr>
        <w:rPr>
          <w:rFonts w:asciiTheme="minorHAnsi" w:hAnsiTheme="minorHAnsi"/>
          <w:lang w:eastAsia="zh-CN"/>
        </w:rPr>
      </w:pPr>
    </w:p>
    <w:p w14:paraId="55D59CC2" w14:textId="77777777" w:rsidR="003C79E4" w:rsidRPr="00732C92" w:rsidRDefault="003C79E4" w:rsidP="00250C72">
      <w:pPr>
        <w:rPr>
          <w:rFonts w:asciiTheme="minorHAnsi" w:hAnsiTheme="minorHAnsi"/>
          <w:lang w:eastAsia="zh-CN"/>
        </w:rPr>
      </w:pPr>
    </w:p>
    <w:p w14:paraId="7EEB9DEF" w14:textId="77777777" w:rsidR="0019483C" w:rsidRPr="00732C92" w:rsidRDefault="0019483C" w:rsidP="00AC6C21">
      <w:pPr>
        <w:jc w:val="both"/>
        <w:rPr>
          <w:rFonts w:asciiTheme="minorHAnsi" w:hAnsiTheme="minorHAnsi"/>
          <w:lang w:eastAsia="zh-CN"/>
        </w:rPr>
      </w:pPr>
      <w:r w:rsidRPr="00732C92">
        <w:rPr>
          <w:rFonts w:asciiTheme="minorHAnsi" w:hAnsiTheme="minorHAnsi"/>
          <w:lang w:eastAsia="zh-CN"/>
        </w:rPr>
        <w:t>Pri oddaji javnega naročila se bodo uporabljala določila naslednjih predpisov in drugih dokumentov:</w:t>
      </w:r>
    </w:p>
    <w:p w14:paraId="3016C366" w14:textId="62204C20" w:rsidR="0019483C" w:rsidRPr="00732C92" w:rsidRDefault="0019483C" w:rsidP="00AC6C21">
      <w:pPr>
        <w:pStyle w:val="Odstavekseznama"/>
        <w:numPr>
          <w:ilvl w:val="0"/>
          <w:numId w:val="8"/>
        </w:numPr>
        <w:jc w:val="both"/>
        <w:rPr>
          <w:rFonts w:asciiTheme="minorHAnsi" w:hAnsiTheme="minorHAnsi"/>
          <w:lang w:eastAsia="zh-CN"/>
        </w:rPr>
      </w:pPr>
      <w:r w:rsidRPr="00732C92">
        <w:rPr>
          <w:rFonts w:asciiTheme="minorHAnsi" w:hAnsiTheme="minorHAnsi"/>
          <w:lang w:eastAsia="zh-CN"/>
        </w:rPr>
        <w:t xml:space="preserve">Zakon o javnem naročanju (ZJN-3, Ur. l. RS, št. </w:t>
      </w:r>
      <w:r w:rsidR="00FF325C" w:rsidRPr="00732C92">
        <w:rPr>
          <w:rFonts w:asciiTheme="minorHAnsi" w:hAnsiTheme="minorHAnsi"/>
          <w:lang w:eastAsia="zh-CN"/>
        </w:rPr>
        <w:t>91/15</w:t>
      </w:r>
      <w:r w:rsidR="00B62BA9">
        <w:rPr>
          <w:rFonts w:asciiTheme="minorHAnsi" w:hAnsiTheme="minorHAnsi"/>
          <w:lang w:eastAsia="zh-CN"/>
        </w:rPr>
        <w:t>,</w:t>
      </w:r>
      <w:r w:rsidR="00790279" w:rsidRPr="00732C92">
        <w:rPr>
          <w:rFonts w:asciiTheme="minorHAnsi" w:hAnsiTheme="minorHAnsi"/>
          <w:lang w:eastAsia="zh-CN"/>
        </w:rPr>
        <w:t xml:space="preserve"> 14/18</w:t>
      </w:r>
      <w:r w:rsidR="00B62BA9" w:rsidRPr="00B62BA9">
        <w:rPr>
          <w:rFonts w:asciiTheme="minorHAnsi" w:hAnsiTheme="minorHAnsi"/>
          <w:lang w:eastAsia="zh-CN"/>
        </w:rPr>
        <w:t xml:space="preserve">, </w:t>
      </w:r>
      <w:hyperlink r:id="rId18" w:tooltip="Sklep o začasnem zadržanju izvrševanja točke c) drugega odstavka v zvezi s petim odstavkom 67.a člena in točke b) četrtega odstavka 75. člena Zakona o javnem naročanju (Uradni list RS, št. 69-3074/2019)" w:history="1">
        <w:r w:rsidR="00B62BA9" w:rsidRPr="00B62BA9">
          <w:rPr>
            <w:rStyle w:val="Hiperpovezava"/>
            <w:rFonts w:asciiTheme="minorHAnsi" w:hAnsiTheme="minorHAnsi"/>
            <w:lang w:eastAsia="zh-CN"/>
          </w:rPr>
          <w:t>69/2019</w:t>
        </w:r>
      </w:hyperlink>
      <w:r w:rsidR="00B62BA9" w:rsidRPr="00B62BA9">
        <w:rPr>
          <w:rFonts w:asciiTheme="minorHAnsi" w:hAnsiTheme="minorHAnsi"/>
          <w:lang w:eastAsia="zh-CN"/>
        </w:rPr>
        <w:t xml:space="preserve"> - skl. US</w:t>
      </w:r>
      <w:r w:rsidRPr="00732C92">
        <w:rPr>
          <w:rFonts w:asciiTheme="minorHAnsi" w:hAnsiTheme="minorHAnsi"/>
          <w:lang w:eastAsia="zh-CN"/>
        </w:rPr>
        <w:t>);</w:t>
      </w:r>
    </w:p>
    <w:p w14:paraId="7452F758" w14:textId="77777777" w:rsidR="00BC53D3" w:rsidRPr="00732C92" w:rsidRDefault="00BC53D3" w:rsidP="00AC6C21">
      <w:pPr>
        <w:pStyle w:val="Odstavekseznama"/>
        <w:numPr>
          <w:ilvl w:val="0"/>
          <w:numId w:val="8"/>
        </w:numPr>
        <w:jc w:val="both"/>
        <w:rPr>
          <w:rFonts w:asciiTheme="minorHAnsi" w:hAnsiTheme="minorHAnsi"/>
          <w:lang w:eastAsia="zh-CN"/>
        </w:rPr>
      </w:pPr>
      <w:r w:rsidRPr="00D8170C">
        <w:rPr>
          <w:rFonts w:asciiTheme="minorHAnsi" w:hAnsiTheme="minorHAnsi"/>
          <w:lang w:eastAsia="zh-CN"/>
        </w:rPr>
        <w:t>Zakon o pravnem varstvu v postopkih javnega naročanja (ZPVPJN</w:t>
      </w:r>
      <w:r w:rsidRPr="00732C92">
        <w:rPr>
          <w:rFonts w:asciiTheme="minorHAnsi" w:hAnsiTheme="minorHAnsi"/>
          <w:lang w:eastAsia="zh-CN"/>
        </w:rPr>
        <w:t xml:space="preserve">, </w:t>
      </w:r>
      <w:r w:rsidR="00FB70DB">
        <w:rPr>
          <w:rFonts w:asciiTheme="minorHAnsi" w:hAnsiTheme="minorHAnsi"/>
          <w:lang w:eastAsia="zh-CN"/>
        </w:rPr>
        <w:t xml:space="preserve">Ur. l. </w:t>
      </w:r>
      <w:r w:rsidR="00E446EB" w:rsidRPr="00E446EB">
        <w:rPr>
          <w:rFonts w:asciiTheme="minorHAnsi" w:hAnsiTheme="minorHAnsi"/>
          <w:lang w:eastAsia="zh-CN"/>
        </w:rPr>
        <w:t>št. 43/11, 60/11 - ZTP-D, 63/13, 90/14 - ZDU-1l, 95/14 - ZIPRS1415-C, 96/15 - ZIPRS1617, 80/16 - ZIPRS1718, 60/17</w:t>
      </w:r>
      <w:r w:rsidR="00B406C7" w:rsidRPr="00732C92">
        <w:rPr>
          <w:rFonts w:asciiTheme="minorHAnsi" w:hAnsiTheme="minorHAnsi"/>
          <w:lang w:eastAsia="zh-CN"/>
        </w:rPr>
        <w:t>)</w:t>
      </w:r>
      <w:r w:rsidR="00C90CDD" w:rsidRPr="00732C92">
        <w:rPr>
          <w:rFonts w:asciiTheme="minorHAnsi" w:hAnsiTheme="minorHAnsi"/>
          <w:lang w:eastAsia="zh-CN"/>
        </w:rPr>
        <w:t>;</w:t>
      </w:r>
    </w:p>
    <w:p w14:paraId="32F9C265" w14:textId="77777777" w:rsidR="002C6C64" w:rsidRPr="00732C92" w:rsidRDefault="002C6C64" w:rsidP="00AC6C21">
      <w:pPr>
        <w:numPr>
          <w:ilvl w:val="0"/>
          <w:numId w:val="8"/>
        </w:numPr>
        <w:contextualSpacing/>
        <w:jc w:val="both"/>
        <w:rPr>
          <w:rFonts w:asciiTheme="minorHAnsi" w:eastAsia="SimSun" w:hAnsiTheme="minorHAnsi"/>
          <w:lang w:eastAsia="zh-CN"/>
        </w:rPr>
      </w:pPr>
      <w:r w:rsidRPr="00732C92">
        <w:rPr>
          <w:rFonts w:asciiTheme="minorHAnsi" w:eastAsia="SimSun" w:hAnsiTheme="minorHAnsi"/>
          <w:lang w:eastAsia="zh-CN"/>
        </w:rPr>
        <w:t>Obligacijski zakonik (</w:t>
      </w:r>
      <w:r w:rsidR="00E446EB">
        <w:rPr>
          <w:rFonts w:asciiTheme="minorHAnsi" w:eastAsia="SimSun" w:hAnsiTheme="minorHAnsi"/>
          <w:lang w:eastAsia="zh-CN"/>
        </w:rPr>
        <w:t xml:space="preserve">OZ, </w:t>
      </w:r>
      <w:r w:rsidRPr="00732C92">
        <w:rPr>
          <w:rFonts w:asciiTheme="minorHAnsi" w:eastAsia="SimSun" w:hAnsiTheme="minorHAnsi"/>
          <w:lang w:eastAsia="zh-CN"/>
        </w:rPr>
        <w:t>Uradni list RS, št. 97/07 – uradno prečiščeno besedilo in 64/16 – odl. US</w:t>
      </w:r>
      <w:r w:rsidR="00FB70DB">
        <w:rPr>
          <w:rFonts w:asciiTheme="minorHAnsi" w:eastAsia="SimSun" w:hAnsiTheme="minorHAnsi"/>
          <w:lang w:eastAsia="zh-CN"/>
        </w:rPr>
        <w:t>,</w:t>
      </w:r>
      <w:r w:rsidR="00FB70DB" w:rsidRPr="00FB70DB">
        <w:rPr>
          <w:rFonts w:asciiTheme="minorHAnsi" w:eastAsia="SimSun" w:hAnsiTheme="minorHAnsi"/>
          <w:lang w:eastAsia="zh-CN"/>
        </w:rPr>
        <w:t xml:space="preserve"> 20/18</w:t>
      </w:r>
      <w:r w:rsidRPr="00732C92">
        <w:rPr>
          <w:rFonts w:asciiTheme="minorHAnsi" w:eastAsia="SimSun" w:hAnsiTheme="minorHAnsi"/>
          <w:lang w:eastAsia="zh-CN"/>
        </w:rPr>
        <w:t>);</w:t>
      </w:r>
    </w:p>
    <w:p w14:paraId="32A35E2E" w14:textId="77777777" w:rsidR="00BC53D3" w:rsidRPr="00732C92" w:rsidRDefault="00BC53D3" w:rsidP="004A6C5B">
      <w:pPr>
        <w:pStyle w:val="Odstavekseznama"/>
        <w:numPr>
          <w:ilvl w:val="0"/>
          <w:numId w:val="8"/>
        </w:numPr>
        <w:jc w:val="both"/>
        <w:rPr>
          <w:rFonts w:asciiTheme="minorHAnsi" w:hAnsiTheme="minorHAnsi"/>
          <w:lang w:eastAsia="zh-CN"/>
        </w:rPr>
      </w:pPr>
      <w:r w:rsidRPr="00732C92">
        <w:rPr>
          <w:rFonts w:asciiTheme="minorHAnsi" w:hAnsiTheme="minorHAnsi"/>
          <w:lang w:eastAsia="zh-CN"/>
        </w:rPr>
        <w:t xml:space="preserve">Zakon o javnih financah (ZJF, Ur. l. RS, št. </w:t>
      </w:r>
      <w:r w:rsidR="00C57739" w:rsidRPr="00C57739">
        <w:rPr>
          <w:rFonts w:asciiTheme="minorHAnsi" w:hAnsiTheme="minorHAnsi"/>
          <w:lang w:eastAsia="zh-CN"/>
        </w:rPr>
        <w:t>11/11 - uradno prečiščeno besedilo, 14/13, 110/11 - ZDIU12, 46/13 - ZIPRS1314-A, 101/13, 101/13 - ZIPRS1415, 38/14 - ZIPRS1415-A, 14/15 - ZIPRS1415-D, 55/15 - ZFisP, 96/15 - ZIPRS1617, 80/16 - ZIPRS1718, 71/17 - ZIPRS1819, 13/18</w:t>
      </w:r>
      <w:r w:rsidRPr="00732C92">
        <w:rPr>
          <w:rFonts w:asciiTheme="minorHAnsi" w:hAnsiTheme="minorHAnsi"/>
          <w:lang w:eastAsia="zh-CN"/>
        </w:rPr>
        <w:t>);</w:t>
      </w:r>
    </w:p>
    <w:p w14:paraId="4060DB1C" w14:textId="44094ABA" w:rsidR="00BC53D3" w:rsidRPr="00732C92" w:rsidRDefault="00662134" w:rsidP="00AC6C21">
      <w:pPr>
        <w:pStyle w:val="Odstavekseznama"/>
        <w:numPr>
          <w:ilvl w:val="0"/>
          <w:numId w:val="8"/>
        </w:numPr>
        <w:jc w:val="both"/>
        <w:rPr>
          <w:rFonts w:asciiTheme="minorHAnsi" w:hAnsiTheme="minorHAnsi"/>
          <w:lang w:eastAsia="zh-CN"/>
        </w:rPr>
      </w:pPr>
      <w:r w:rsidRPr="00662134">
        <w:rPr>
          <w:rFonts w:asciiTheme="minorHAnsi" w:hAnsiTheme="minorHAnsi"/>
          <w:lang w:eastAsia="zh-CN"/>
        </w:rPr>
        <w:t xml:space="preserve">Zakon o davku na dodano vrednost </w:t>
      </w:r>
      <w:r w:rsidR="005523A5" w:rsidRPr="005523A5">
        <w:rPr>
          <w:rFonts w:asciiTheme="minorHAnsi" w:hAnsiTheme="minorHAnsi"/>
          <w:lang w:eastAsia="zh-CN"/>
        </w:rPr>
        <w:t>(ZDDV-1, Uradni list RS, št. 13/11 - uradno prečiščeno besedilo, 18/11, 78/11, 38/12, 40/12 - ZUJF, 83/12, 14/13, 46/13 - ZIPRS1314-A, 101/13 - ZIPRS1415, 86/14, 90/15, 77/18</w:t>
      </w:r>
      <w:r w:rsidR="00405E27">
        <w:rPr>
          <w:rFonts w:asciiTheme="minorHAnsi" w:hAnsiTheme="minorHAnsi"/>
          <w:lang w:eastAsia="zh-CN"/>
        </w:rPr>
        <w:t>, 59/19</w:t>
      </w:r>
      <w:r w:rsidR="005523A5" w:rsidRPr="005523A5">
        <w:rPr>
          <w:rFonts w:asciiTheme="minorHAnsi" w:hAnsiTheme="minorHAnsi"/>
          <w:lang w:eastAsia="zh-CN"/>
        </w:rPr>
        <w:t>)</w:t>
      </w:r>
      <w:r w:rsidR="00BC53D3" w:rsidRPr="00732C92">
        <w:rPr>
          <w:rFonts w:asciiTheme="minorHAnsi" w:hAnsiTheme="minorHAnsi"/>
          <w:lang w:eastAsia="zh-CN"/>
        </w:rPr>
        <w:t>;</w:t>
      </w:r>
    </w:p>
    <w:p w14:paraId="5EC29730" w14:textId="3B3B4681" w:rsidR="005523A5" w:rsidRPr="00732C92" w:rsidRDefault="005523A5" w:rsidP="005523A5">
      <w:pPr>
        <w:numPr>
          <w:ilvl w:val="0"/>
          <w:numId w:val="8"/>
        </w:numPr>
        <w:contextualSpacing/>
        <w:jc w:val="both"/>
        <w:rPr>
          <w:rFonts w:asciiTheme="minorHAnsi" w:eastAsia="SimSun" w:hAnsiTheme="minorHAnsi"/>
          <w:lang w:eastAsia="zh-CN"/>
        </w:rPr>
      </w:pPr>
      <w:r w:rsidRPr="003763FB">
        <w:rPr>
          <w:rFonts w:asciiTheme="minorHAnsi" w:eastAsia="SimSun" w:hAnsiTheme="minorHAnsi"/>
          <w:lang w:eastAsia="zh-CN"/>
        </w:rPr>
        <w:t>Zakon o pravdnem postopku (</w:t>
      </w:r>
      <w:r>
        <w:rPr>
          <w:rFonts w:asciiTheme="minorHAnsi" w:eastAsia="SimSun" w:hAnsiTheme="minorHAnsi"/>
          <w:lang w:eastAsia="zh-CN"/>
        </w:rPr>
        <w:t xml:space="preserve">ZPP, </w:t>
      </w:r>
      <w:r w:rsidRPr="003763FB">
        <w:rPr>
          <w:rFonts w:asciiTheme="minorHAnsi" w:eastAsia="SimSun" w:hAnsiTheme="minorHAnsi"/>
          <w:lang w:eastAsia="zh-CN"/>
        </w:rPr>
        <w:t>Uradni list RS, št. 73/07 - uradno prečiščeno besedilo, 45/08 - ZArbit, 45/08, 111/08 - odl. US, 121/08 - skl. US, 57/09 - odl. US, 12/10 - odl. US, 50/10 - odl. US, 107/10 - odl. US, 75/12 - odl. US, 76/12 - popr., 40/13 - odl. US, 92/13 - odl. US, 6/14, 10/14 - odl. US, 48/14, 48/15 - odl. US, 6/17 - odl. US, 10/17, 32/18</w:t>
      </w:r>
      <w:r w:rsidR="005D6E1A">
        <w:rPr>
          <w:rFonts w:asciiTheme="minorHAnsi" w:eastAsia="SimSun" w:hAnsiTheme="minorHAnsi"/>
          <w:lang w:eastAsia="zh-CN"/>
        </w:rPr>
        <w:t>, 16/19 – ZNP-1</w:t>
      </w:r>
      <w:r w:rsidRPr="003763FB">
        <w:rPr>
          <w:rFonts w:asciiTheme="minorHAnsi" w:eastAsia="SimSun" w:hAnsiTheme="minorHAnsi"/>
          <w:lang w:eastAsia="zh-CN"/>
        </w:rPr>
        <w:t>)</w:t>
      </w:r>
      <w:r w:rsidRPr="00732C92">
        <w:rPr>
          <w:rFonts w:asciiTheme="minorHAnsi" w:eastAsia="SimSun" w:hAnsiTheme="minorHAnsi"/>
          <w:lang w:eastAsia="zh-CN"/>
        </w:rPr>
        <w:t>;</w:t>
      </w:r>
    </w:p>
    <w:p w14:paraId="6A2EFA5B" w14:textId="77777777" w:rsidR="00FF325C" w:rsidRPr="00732C92" w:rsidRDefault="0019483C" w:rsidP="00AC6C21">
      <w:pPr>
        <w:pStyle w:val="Odstavekseznama"/>
        <w:numPr>
          <w:ilvl w:val="0"/>
          <w:numId w:val="8"/>
        </w:numPr>
        <w:jc w:val="both"/>
        <w:rPr>
          <w:rFonts w:asciiTheme="minorHAnsi" w:hAnsiTheme="minorHAnsi"/>
          <w:lang w:eastAsia="zh-CN"/>
        </w:rPr>
      </w:pPr>
      <w:r w:rsidRPr="00732C92">
        <w:rPr>
          <w:rFonts w:asciiTheme="minorHAnsi" w:hAnsiTheme="minorHAnsi"/>
          <w:lang w:eastAsia="zh-CN"/>
        </w:rPr>
        <w:t>Zakon o integriteti in preprečevanju korupcije (ZIntP</w:t>
      </w:r>
      <w:r w:rsidR="00FF325C" w:rsidRPr="00732C92">
        <w:rPr>
          <w:rFonts w:asciiTheme="minorHAnsi" w:hAnsiTheme="minorHAnsi"/>
          <w:lang w:eastAsia="zh-CN"/>
        </w:rPr>
        <w:t xml:space="preserve">K, </w:t>
      </w:r>
      <w:r w:rsidR="00BE68CE" w:rsidRPr="00BE68CE">
        <w:rPr>
          <w:rFonts w:asciiTheme="minorHAnsi" w:hAnsiTheme="minorHAnsi"/>
          <w:lang w:eastAsia="zh-CN"/>
        </w:rPr>
        <w:t>Uradni list RS, št. 69/11 - uradno prečiščeno besedilo</w:t>
      </w:r>
      <w:r w:rsidR="00FF325C" w:rsidRPr="00732C92">
        <w:rPr>
          <w:rFonts w:asciiTheme="minorHAnsi" w:hAnsiTheme="minorHAnsi"/>
          <w:lang w:eastAsia="zh-CN"/>
        </w:rPr>
        <w:t>);</w:t>
      </w:r>
    </w:p>
    <w:p w14:paraId="274760CF" w14:textId="77777777" w:rsidR="00BC53D3" w:rsidRPr="00732C92" w:rsidRDefault="00BC53D3" w:rsidP="00AC6C21">
      <w:pPr>
        <w:pStyle w:val="Odstavekseznama"/>
        <w:numPr>
          <w:ilvl w:val="0"/>
          <w:numId w:val="8"/>
        </w:numPr>
        <w:jc w:val="both"/>
        <w:rPr>
          <w:rFonts w:asciiTheme="minorHAnsi" w:hAnsiTheme="minorHAnsi"/>
          <w:lang w:eastAsia="zh-CN"/>
        </w:rPr>
      </w:pPr>
      <w:r w:rsidRPr="00732C92">
        <w:rPr>
          <w:rFonts w:asciiTheme="minorHAnsi" w:hAnsiTheme="minorHAnsi"/>
          <w:lang w:eastAsia="zh-CN"/>
        </w:rPr>
        <w:t xml:space="preserve">Kazenskem zakoniku (KZ-1, </w:t>
      </w:r>
      <w:r w:rsidR="00BE68CE" w:rsidRPr="00BE68CE">
        <w:rPr>
          <w:rFonts w:asciiTheme="minorHAnsi" w:hAnsiTheme="minorHAnsi"/>
          <w:lang w:eastAsia="zh-CN"/>
        </w:rPr>
        <w:t>Uradni list RS, št. 50/12 - uradno prečiščeno besedilo, 6/16, 54/15, 38/16, 27/17</w:t>
      </w:r>
      <w:r w:rsidR="00D97004">
        <w:rPr>
          <w:rFonts w:asciiTheme="minorHAnsi" w:hAnsiTheme="minorHAnsi"/>
          <w:lang w:eastAsia="zh-CN"/>
        </w:rPr>
        <w:t>);</w:t>
      </w:r>
    </w:p>
    <w:p w14:paraId="3619B237" w14:textId="77777777" w:rsidR="00C77C89" w:rsidRDefault="00865E5F" w:rsidP="00AC6C21">
      <w:pPr>
        <w:pStyle w:val="Odstavekseznama"/>
        <w:numPr>
          <w:ilvl w:val="0"/>
          <w:numId w:val="8"/>
        </w:numPr>
        <w:jc w:val="both"/>
        <w:rPr>
          <w:rFonts w:asciiTheme="minorHAnsi" w:hAnsiTheme="minorHAnsi"/>
          <w:lang w:eastAsia="zh-CN"/>
        </w:rPr>
      </w:pPr>
      <w:r w:rsidRPr="00732C92">
        <w:rPr>
          <w:rFonts w:asciiTheme="minorHAnsi" w:hAnsiTheme="minorHAnsi"/>
          <w:lang w:eastAsia="zh-CN"/>
        </w:rPr>
        <w:t>Zakon o varstvu osebnih podatkov (</w:t>
      </w:r>
      <w:r w:rsidR="00D443DB" w:rsidRPr="00D443DB">
        <w:rPr>
          <w:rFonts w:asciiTheme="minorHAnsi" w:hAnsiTheme="minorHAnsi"/>
          <w:lang w:eastAsia="zh-CN"/>
        </w:rPr>
        <w:t>ZVOP-1, Uradni list RS, št. 94/07 - uradno prečiščeno besedilo</w:t>
      </w:r>
      <w:r w:rsidRPr="00732C92">
        <w:rPr>
          <w:rFonts w:asciiTheme="minorHAnsi" w:hAnsiTheme="minorHAnsi"/>
          <w:lang w:eastAsia="zh-CN"/>
        </w:rPr>
        <w:t>)</w:t>
      </w:r>
      <w:r w:rsidR="00C77C89">
        <w:rPr>
          <w:rFonts w:asciiTheme="minorHAnsi" w:hAnsiTheme="minorHAnsi"/>
          <w:lang w:eastAsia="zh-CN"/>
        </w:rPr>
        <w:t>;</w:t>
      </w:r>
    </w:p>
    <w:p w14:paraId="086380F3" w14:textId="7AA16086" w:rsidR="00C77C89" w:rsidRPr="00C353A5" w:rsidRDefault="00C77C89" w:rsidP="00504C7C">
      <w:pPr>
        <w:pStyle w:val="Odstavekseznama"/>
        <w:numPr>
          <w:ilvl w:val="0"/>
          <w:numId w:val="8"/>
        </w:numPr>
        <w:jc w:val="both"/>
        <w:rPr>
          <w:rFonts w:asciiTheme="minorHAnsi" w:hAnsiTheme="minorHAnsi"/>
          <w:lang w:eastAsia="zh-CN"/>
        </w:rPr>
      </w:pPr>
      <w:r w:rsidRPr="00C353A5">
        <w:rPr>
          <w:rFonts w:asciiTheme="minorHAnsi" w:hAnsiTheme="minorHAnsi"/>
          <w:lang w:eastAsia="zh-CN"/>
        </w:rPr>
        <w:t>Zakon o medijih (</w:t>
      </w:r>
      <w:r w:rsidR="009B2DCC" w:rsidRPr="00C353A5">
        <w:rPr>
          <w:rFonts w:asciiTheme="minorHAnsi" w:hAnsiTheme="minorHAnsi"/>
          <w:lang w:eastAsia="zh-CN"/>
        </w:rPr>
        <w:t xml:space="preserve">ZMed, </w:t>
      </w:r>
      <w:r w:rsidRPr="00C353A5">
        <w:rPr>
          <w:rFonts w:asciiTheme="minorHAnsi" w:hAnsiTheme="minorHAnsi"/>
          <w:lang w:eastAsia="zh-CN"/>
        </w:rPr>
        <w:t xml:space="preserve">Uradni list RS, </w:t>
      </w:r>
      <w:r w:rsidR="009B2DCC" w:rsidRPr="00C353A5">
        <w:rPr>
          <w:rFonts w:asciiTheme="minorHAnsi" w:hAnsiTheme="minorHAnsi"/>
          <w:lang w:eastAsia="zh-CN"/>
        </w:rPr>
        <w:t>št. 110/06 - uradno prečiščeno besedilo, 69/06 - ZOIPub, 36/08 - ZPOmK-1, 90/10 - odl. US, 87/11 - ZAvMS, 77/10 - ZSFCJA, 47/12, 47/15 - ZZSDT, 22/16, 39/16</w:t>
      </w:r>
      <w:r w:rsidR="0011148A" w:rsidRPr="0011148A">
        <w:rPr>
          <w:rFonts w:ascii="Arial" w:hAnsi="Arial" w:cs="Arial"/>
          <w:color w:val="484848"/>
          <w:sz w:val="26"/>
          <w:szCs w:val="26"/>
          <w:shd w:val="clear" w:color="auto" w:fill="FFFFFF"/>
        </w:rPr>
        <w:t xml:space="preserve"> </w:t>
      </w:r>
      <w:r w:rsidR="0011148A" w:rsidRPr="0011148A">
        <w:rPr>
          <w:rFonts w:asciiTheme="minorHAnsi" w:hAnsiTheme="minorHAnsi"/>
          <w:lang w:eastAsia="zh-CN"/>
        </w:rPr>
        <w:t>, 45/19 - odl. US, 67/19 - odl. US</w:t>
      </w:r>
      <w:r w:rsidR="009B2DCC" w:rsidRPr="00C353A5">
        <w:rPr>
          <w:rFonts w:asciiTheme="minorHAnsi" w:hAnsiTheme="minorHAnsi"/>
          <w:lang w:eastAsia="zh-CN"/>
        </w:rPr>
        <w:t>)</w:t>
      </w:r>
      <w:r w:rsidR="00504C7C" w:rsidRPr="00C353A5">
        <w:rPr>
          <w:rFonts w:asciiTheme="minorHAnsi" w:hAnsiTheme="minorHAnsi"/>
          <w:lang w:eastAsia="zh-CN"/>
        </w:rPr>
        <w:t xml:space="preserve"> </w:t>
      </w:r>
    </w:p>
    <w:p w14:paraId="3406568E" w14:textId="77777777" w:rsidR="0019483C" w:rsidRPr="00732C92" w:rsidRDefault="0019483C" w:rsidP="00250C72">
      <w:pPr>
        <w:jc w:val="both"/>
        <w:rPr>
          <w:rFonts w:asciiTheme="minorHAnsi" w:hAnsiTheme="minorHAnsi"/>
          <w:lang w:eastAsia="zh-CN"/>
        </w:rPr>
      </w:pPr>
    </w:p>
    <w:p w14:paraId="723353A9" w14:textId="77777777" w:rsidR="0019483C" w:rsidRDefault="0019483C" w:rsidP="00250C72">
      <w:pPr>
        <w:jc w:val="both"/>
        <w:rPr>
          <w:rFonts w:asciiTheme="minorHAnsi" w:hAnsiTheme="minorHAnsi"/>
          <w:lang w:eastAsia="zh-CN"/>
        </w:rPr>
      </w:pPr>
      <w:r w:rsidRPr="00732C92">
        <w:rPr>
          <w:rFonts w:asciiTheme="minorHAnsi" w:hAnsiTheme="minorHAnsi"/>
          <w:lang w:eastAsia="zh-CN"/>
        </w:rPr>
        <w:t>Postopek se v celoti izvaja v skladu z veljavno zakonodajo. Ponudnik mora glede na predmet javnega naročila izpolnjevati in upoštevati tudi vse določbe, ki jih glede na predmet javnega naročila predpisuje veljavna zakonodaja.</w:t>
      </w:r>
    </w:p>
    <w:p w14:paraId="361D5E93" w14:textId="77777777" w:rsidR="0009661F" w:rsidRPr="0009661F" w:rsidRDefault="0009661F" w:rsidP="0009661F">
      <w:pPr>
        <w:jc w:val="both"/>
        <w:rPr>
          <w:rFonts w:asciiTheme="minorHAnsi" w:hAnsiTheme="minorHAnsi"/>
          <w:lang w:eastAsia="zh-CN"/>
        </w:rPr>
      </w:pPr>
    </w:p>
    <w:p w14:paraId="1FC201B3" w14:textId="49CFF0C7" w:rsidR="0009661F" w:rsidRPr="0009661F" w:rsidRDefault="003260E3" w:rsidP="0009661F">
      <w:pPr>
        <w:jc w:val="both"/>
        <w:rPr>
          <w:rFonts w:asciiTheme="minorHAnsi" w:hAnsiTheme="minorHAnsi"/>
          <w:lang w:eastAsia="zh-CN"/>
        </w:rPr>
      </w:pPr>
      <w:r>
        <w:rPr>
          <w:rFonts w:asciiTheme="minorHAnsi" w:hAnsiTheme="minorHAnsi"/>
          <w:lang w:eastAsia="zh-CN"/>
        </w:rPr>
        <w:t>Če</w:t>
      </w:r>
      <w:r w:rsidR="0009661F" w:rsidRPr="0009661F">
        <w:rPr>
          <w:rFonts w:asciiTheme="minorHAnsi" w:hAnsiTheme="minorHAnsi"/>
          <w:lang w:eastAsia="zh-CN"/>
        </w:rPr>
        <w:t xml:space="preserve"> pride po podpisu pogodbe do spremembe ali dopolnitve veljavne zakonodaje in drugih predpisov (npr. pravilnikov), skladno s katerimi se izvaja predmet pogodbe</w:t>
      </w:r>
      <w:r>
        <w:rPr>
          <w:rFonts w:asciiTheme="minorHAnsi" w:hAnsiTheme="minorHAnsi"/>
          <w:lang w:eastAsia="zh-CN"/>
        </w:rPr>
        <w:t>,</w:t>
      </w:r>
      <w:r w:rsidR="0009661F" w:rsidRPr="0009661F">
        <w:rPr>
          <w:rFonts w:asciiTheme="minorHAnsi" w:hAnsiTheme="minorHAnsi"/>
          <w:lang w:eastAsia="zh-CN"/>
        </w:rPr>
        <w:t xml:space="preserve"> izbrani ponudnik (izvajalec) iz tega naslova ni upravičen do dodatnega plačila, temveč svoje obveznosti izvaja skladno z veljavno zakonodajo/veljavnimi predpisi, v sklopu ponudbene cene.</w:t>
      </w:r>
    </w:p>
    <w:p w14:paraId="70C7F0C3" w14:textId="77777777" w:rsidR="00D22A29" w:rsidRDefault="00D22A29" w:rsidP="00250C72">
      <w:pPr>
        <w:jc w:val="both"/>
        <w:rPr>
          <w:rFonts w:asciiTheme="minorHAnsi" w:hAnsiTheme="minorHAnsi"/>
          <w:lang w:eastAsia="zh-CN"/>
        </w:rPr>
      </w:pPr>
    </w:p>
    <w:p w14:paraId="416C66A5" w14:textId="77777777" w:rsidR="00650391" w:rsidRPr="00732C92" w:rsidRDefault="00650391" w:rsidP="00250C72">
      <w:pPr>
        <w:jc w:val="both"/>
        <w:rPr>
          <w:rFonts w:asciiTheme="minorHAnsi" w:hAnsiTheme="minorHAnsi"/>
          <w:lang w:eastAsia="zh-CN"/>
        </w:rPr>
      </w:pPr>
    </w:p>
    <w:p w14:paraId="76AAA0E1" w14:textId="77777777" w:rsidR="007A308E" w:rsidRPr="001136A4" w:rsidRDefault="003F59AE" w:rsidP="004B5C48">
      <w:pPr>
        <w:pStyle w:val="Naslov1"/>
        <w:framePr w:wrap="around"/>
      </w:pPr>
      <w:bookmarkStart w:id="14" w:name="_Toc32922842"/>
      <w:r>
        <w:t>OCENJENA VREDNOST JAVNEGA NAROČILA</w:t>
      </w:r>
      <w:bookmarkEnd w:id="14"/>
      <w:r w:rsidR="004D2533" w:rsidRPr="001136A4">
        <w:t xml:space="preserve"> </w:t>
      </w:r>
    </w:p>
    <w:p w14:paraId="0AEAC8E2" w14:textId="77777777" w:rsidR="007A308E" w:rsidRPr="001136A4" w:rsidRDefault="007A308E" w:rsidP="00250C72">
      <w:pPr>
        <w:rPr>
          <w:sz w:val="23"/>
          <w:szCs w:val="23"/>
          <w:lang w:eastAsia="zh-CN"/>
        </w:rPr>
      </w:pPr>
    </w:p>
    <w:p w14:paraId="6C29445D" w14:textId="77777777" w:rsidR="00D47749" w:rsidRPr="001136A4" w:rsidRDefault="00D47749" w:rsidP="00250C72">
      <w:pPr>
        <w:rPr>
          <w:sz w:val="23"/>
          <w:szCs w:val="23"/>
          <w:lang w:eastAsia="zh-CN"/>
        </w:rPr>
      </w:pPr>
    </w:p>
    <w:p w14:paraId="0630A1D2" w14:textId="77777777" w:rsidR="00D47749" w:rsidRPr="001136A4" w:rsidRDefault="00D47749" w:rsidP="004D2533">
      <w:pPr>
        <w:jc w:val="both"/>
        <w:rPr>
          <w:sz w:val="23"/>
          <w:szCs w:val="23"/>
          <w:lang w:eastAsia="zh-CN"/>
        </w:rPr>
      </w:pPr>
    </w:p>
    <w:p w14:paraId="12BC967C" w14:textId="38DCE7C2" w:rsidR="00D903D1" w:rsidRPr="00042570" w:rsidRDefault="00E205DC" w:rsidP="004D2533">
      <w:pPr>
        <w:jc w:val="both"/>
        <w:rPr>
          <w:lang w:eastAsia="zh-CN"/>
        </w:rPr>
      </w:pPr>
      <w:r w:rsidRPr="00212EEB">
        <w:rPr>
          <w:lang w:eastAsia="zh-CN"/>
        </w:rPr>
        <w:t xml:space="preserve">Ocenjena vrednost javnega naročila </w:t>
      </w:r>
      <w:r w:rsidR="00D903D1" w:rsidRPr="00212EEB">
        <w:rPr>
          <w:lang w:eastAsia="zh-CN"/>
        </w:rPr>
        <w:t>znaša</w:t>
      </w:r>
      <w:r w:rsidR="00737CE1" w:rsidRPr="00212EEB">
        <w:rPr>
          <w:lang w:eastAsia="zh-CN"/>
        </w:rPr>
        <w:t xml:space="preserve"> </w:t>
      </w:r>
      <w:r w:rsidR="00A9454D" w:rsidRPr="00212EEB">
        <w:rPr>
          <w:b/>
          <w:lang w:eastAsia="zh-CN"/>
        </w:rPr>
        <w:t>114.650</w:t>
      </w:r>
      <w:r w:rsidR="00346DDF" w:rsidRPr="00212EEB">
        <w:rPr>
          <w:b/>
          <w:lang w:eastAsia="zh-CN"/>
        </w:rPr>
        <w:t>,00</w:t>
      </w:r>
      <w:r w:rsidR="00D97004" w:rsidRPr="00212EEB">
        <w:rPr>
          <w:b/>
          <w:lang w:eastAsia="zh-CN"/>
        </w:rPr>
        <w:t xml:space="preserve"> </w:t>
      </w:r>
      <w:r w:rsidR="00B87031" w:rsidRPr="00212EEB">
        <w:rPr>
          <w:b/>
          <w:lang w:eastAsia="zh-CN"/>
        </w:rPr>
        <w:t xml:space="preserve">EUR </w:t>
      </w:r>
      <w:r w:rsidR="00D97004" w:rsidRPr="00212EEB">
        <w:rPr>
          <w:b/>
          <w:lang w:eastAsia="zh-CN"/>
        </w:rPr>
        <w:t>brez DDV</w:t>
      </w:r>
      <w:r w:rsidR="00A9454D" w:rsidRPr="00212EEB">
        <w:rPr>
          <w:b/>
          <w:lang w:eastAsia="zh-CN"/>
        </w:rPr>
        <w:t xml:space="preserve"> </w:t>
      </w:r>
      <w:r w:rsidR="00042570" w:rsidRPr="00212EEB">
        <w:rPr>
          <w:lang w:eastAsia="zh-CN"/>
        </w:rPr>
        <w:t xml:space="preserve">za skupno 24 </w:t>
      </w:r>
      <w:r w:rsidR="005D0229" w:rsidRPr="00212EEB">
        <w:rPr>
          <w:lang w:eastAsia="zh-CN"/>
        </w:rPr>
        <w:t>zakupov prostora za objavo informativnih vsebin v tiskanem mediju</w:t>
      </w:r>
      <w:r w:rsidR="00F01399" w:rsidRPr="00212EEB">
        <w:rPr>
          <w:lang w:eastAsia="zh-CN"/>
        </w:rPr>
        <w:t>.</w:t>
      </w:r>
    </w:p>
    <w:p w14:paraId="67E5D86E" w14:textId="6139ABA3" w:rsidR="007B10D9" w:rsidRDefault="007B10D9" w:rsidP="004D2533">
      <w:pPr>
        <w:jc w:val="both"/>
        <w:rPr>
          <w:lang w:eastAsia="zh-CN"/>
        </w:rPr>
      </w:pPr>
    </w:p>
    <w:p w14:paraId="0B32BA47" w14:textId="77777777" w:rsidR="00AD207F" w:rsidRPr="0025201B" w:rsidRDefault="00AD207F" w:rsidP="004D2533">
      <w:pPr>
        <w:jc w:val="both"/>
        <w:rPr>
          <w:lang w:eastAsia="zh-CN"/>
        </w:rPr>
      </w:pPr>
    </w:p>
    <w:p w14:paraId="568DB03F" w14:textId="77777777" w:rsidR="00F44F76" w:rsidRPr="001136A4" w:rsidRDefault="00F44F76" w:rsidP="004B5C48">
      <w:pPr>
        <w:pStyle w:val="Naslov1"/>
        <w:framePr w:wrap="around"/>
      </w:pPr>
      <w:bookmarkStart w:id="15" w:name="_Toc451354647"/>
      <w:bookmarkStart w:id="16" w:name="_Toc32922843"/>
      <w:r w:rsidRPr="001136A4">
        <w:t>GOSPODARSKI SUBJEKTI, KI LAHKO SODELUJEJO V JAVNEM NAROČILU</w:t>
      </w:r>
      <w:bookmarkEnd w:id="15"/>
      <w:bookmarkEnd w:id="16"/>
    </w:p>
    <w:p w14:paraId="14AF4106" w14:textId="77777777" w:rsidR="00F44F76" w:rsidRPr="001136A4" w:rsidRDefault="00F44F76" w:rsidP="00250C72">
      <w:pPr>
        <w:rPr>
          <w:sz w:val="23"/>
          <w:szCs w:val="23"/>
          <w:lang w:eastAsia="zh-CN"/>
        </w:rPr>
      </w:pPr>
    </w:p>
    <w:p w14:paraId="225E3862" w14:textId="77777777" w:rsidR="00F44F76" w:rsidRPr="001136A4" w:rsidRDefault="00F44F76" w:rsidP="00250C72">
      <w:pPr>
        <w:rPr>
          <w:sz w:val="23"/>
          <w:szCs w:val="23"/>
          <w:lang w:eastAsia="zh-CN"/>
        </w:rPr>
      </w:pPr>
    </w:p>
    <w:p w14:paraId="13A5B9BB" w14:textId="77777777" w:rsidR="00CB61A1" w:rsidRPr="001136A4" w:rsidRDefault="00CB61A1" w:rsidP="00250C72">
      <w:pPr>
        <w:rPr>
          <w:sz w:val="23"/>
          <w:szCs w:val="23"/>
          <w:lang w:eastAsia="zh-CN"/>
        </w:rPr>
      </w:pPr>
    </w:p>
    <w:p w14:paraId="57D30244" w14:textId="77777777" w:rsidR="00613DAB" w:rsidRPr="001136A4" w:rsidRDefault="00613DAB" w:rsidP="002D55EE">
      <w:pPr>
        <w:pStyle w:val="Naslov2"/>
      </w:pPr>
      <w:bookmarkStart w:id="17" w:name="_Toc451354648"/>
      <w:bookmarkStart w:id="18" w:name="_Toc32922844"/>
      <w:r w:rsidRPr="001136A4">
        <w:t>Pojem ponudnika in gospodarskega subjekta</w:t>
      </w:r>
      <w:bookmarkEnd w:id="17"/>
      <w:bookmarkEnd w:id="18"/>
    </w:p>
    <w:p w14:paraId="550AC18B" w14:textId="77777777" w:rsidR="00051CAC" w:rsidRDefault="00C24AD4" w:rsidP="00C24AD4">
      <w:pPr>
        <w:jc w:val="both"/>
      </w:pPr>
      <w:r w:rsidRPr="0025201B">
        <w:rPr>
          <w:lang w:eastAsia="zh-CN"/>
        </w:rPr>
        <w:t>Na podlagi definicije šeste točke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25201B">
        <w:t xml:space="preserve"> </w:t>
      </w:r>
    </w:p>
    <w:p w14:paraId="18AFDF58" w14:textId="77777777" w:rsidR="00051CAC" w:rsidRDefault="00051CAC" w:rsidP="00C24AD4">
      <w:pPr>
        <w:jc w:val="both"/>
      </w:pPr>
    </w:p>
    <w:p w14:paraId="2E17F163" w14:textId="77777777" w:rsidR="00C24AD4" w:rsidRPr="0025201B" w:rsidRDefault="00C24AD4" w:rsidP="00C24AD4">
      <w:pPr>
        <w:jc w:val="both"/>
        <w:rPr>
          <w:lang w:eastAsia="zh-CN"/>
        </w:rPr>
      </w:pPr>
      <w:r w:rsidRPr="0025201B">
        <w:rPr>
          <w:lang w:eastAsia="zh-CN"/>
        </w:rPr>
        <w:t>Na podlagi 7. točke prvega odstavka 2. člena ZJN-3 »ponudnik« pomeni gospodarski subjekt, ki je predložil ponudbo.</w:t>
      </w:r>
    </w:p>
    <w:p w14:paraId="67942234" w14:textId="77777777" w:rsidR="00C24AD4" w:rsidRPr="0025201B" w:rsidRDefault="00C24AD4" w:rsidP="00C24AD4">
      <w:pPr>
        <w:jc w:val="both"/>
        <w:rPr>
          <w:lang w:eastAsia="zh-CN"/>
        </w:rPr>
      </w:pPr>
    </w:p>
    <w:p w14:paraId="38F10A6B" w14:textId="77777777" w:rsidR="00C24AD4" w:rsidRPr="0025201B" w:rsidRDefault="00C24AD4" w:rsidP="00C24AD4">
      <w:pPr>
        <w:jc w:val="both"/>
        <w:rPr>
          <w:lang w:eastAsia="zh-CN"/>
        </w:rPr>
      </w:pPr>
      <w:r w:rsidRPr="0025201B">
        <w:rPr>
          <w:lang w:eastAsia="zh-CN"/>
        </w:rPr>
        <w:t>Na podlagi navedenih spremenjenih definicij gospodarskega subjekta je lahko ponudnik katerakoli pravna ali fizična oseba, ki izpolnjuje vse naročnikove zahteve iz te dokumentacije.</w:t>
      </w:r>
    </w:p>
    <w:p w14:paraId="1229896F" w14:textId="77777777" w:rsidR="00836136" w:rsidRPr="001136A4" w:rsidRDefault="00836136" w:rsidP="00250C72">
      <w:pPr>
        <w:jc w:val="both"/>
        <w:rPr>
          <w:sz w:val="23"/>
          <w:szCs w:val="23"/>
          <w:lang w:eastAsia="zh-CN"/>
        </w:rPr>
      </w:pPr>
    </w:p>
    <w:p w14:paraId="5E8A23A4" w14:textId="77777777" w:rsidR="00836136" w:rsidRPr="001136A4" w:rsidRDefault="00836136" w:rsidP="002D55EE">
      <w:pPr>
        <w:pStyle w:val="Naslov2"/>
      </w:pPr>
      <w:bookmarkStart w:id="19" w:name="_Toc451354649"/>
      <w:bookmarkStart w:id="20" w:name="_Toc32922845"/>
      <w:r w:rsidRPr="001136A4">
        <w:t>Skupna ponudba</w:t>
      </w:r>
      <w:bookmarkEnd w:id="19"/>
      <w:r w:rsidR="0093516F" w:rsidRPr="001136A4">
        <w:t xml:space="preserve"> (ponudba s partnerji, konzorcij)</w:t>
      </w:r>
      <w:bookmarkEnd w:id="20"/>
    </w:p>
    <w:p w14:paraId="74862CE2" w14:textId="77777777" w:rsidR="002C6C64" w:rsidRPr="00D92186" w:rsidRDefault="002C6C64" w:rsidP="002C6C64">
      <w:pPr>
        <w:jc w:val="both"/>
        <w:rPr>
          <w:rFonts w:asciiTheme="minorHAnsi" w:hAnsiTheme="minorHAnsi"/>
          <w:lang w:eastAsia="zh-CN"/>
        </w:rPr>
      </w:pPr>
      <w:r w:rsidRPr="00D92186">
        <w:rPr>
          <w:rFonts w:asciiTheme="minorHAnsi" w:hAnsiTheme="minorHAnsi"/>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5A74BFEE" w14:textId="77777777" w:rsidR="002C6C64" w:rsidRPr="00D92186" w:rsidRDefault="002C6C64" w:rsidP="002C6C64">
      <w:pPr>
        <w:jc w:val="both"/>
        <w:rPr>
          <w:rFonts w:asciiTheme="minorHAnsi" w:hAnsiTheme="minorHAnsi"/>
          <w:lang w:eastAsia="zh-CN"/>
        </w:rPr>
      </w:pPr>
      <w:r w:rsidRPr="00D92186">
        <w:rPr>
          <w:rFonts w:asciiTheme="minorHAnsi" w:hAnsiTheme="minorHAnsi"/>
          <w:lang w:eastAsia="zh-CN"/>
        </w:rPr>
        <w:t>Vsi ponudniki naročniku odgovarjajo solidarno.</w:t>
      </w:r>
    </w:p>
    <w:p w14:paraId="4BF3E19B" w14:textId="77777777" w:rsidR="00D6675E" w:rsidRPr="00D92186" w:rsidRDefault="00D6675E" w:rsidP="002C6C64">
      <w:pPr>
        <w:jc w:val="both"/>
        <w:rPr>
          <w:rFonts w:asciiTheme="minorHAnsi" w:hAnsiTheme="minorHAnsi"/>
          <w:lang w:eastAsia="zh-CN"/>
        </w:rPr>
      </w:pPr>
    </w:p>
    <w:p w14:paraId="6622D079" w14:textId="77777777" w:rsidR="00880AD2" w:rsidRPr="00880AD2" w:rsidRDefault="00880AD2" w:rsidP="00880AD2">
      <w:pPr>
        <w:jc w:val="both"/>
        <w:rPr>
          <w:rFonts w:asciiTheme="minorHAnsi" w:hAnsiTheme="minorHAnsi"/>
          <w:b/>
          <w:lang w:eastAsia="zh-CN"/>
        </w:rPr>
      </w:pPr>
      <w:r w:rsidRPr="00880AD2">
        <w:rPr>
          <w:rFonts w:asciiTheme="minorHAnsi" w:hAnsiTheme="minorHAnsi"/>
          <w:b/>
          <w:lang w:eastAsia="zh-CN"/>
        </w:rPr>
        <w:t>V sistem e-JN v razdelek »ESPD – drugi sodelujoči« ponudnik naloži izpolnjen ESPD obrazec za vsakega od partnerjev v skladu z 79. členom ZJN-3 in v razdelek »Druge priloge« vse ostale obrazce, priloge, dokazila, zahtevana s predmetno dokumentacijo v zvezi z oddajo javnega naročila.</w:t>
      </w:r>
    </w:p>
    <w:p w14:paraId="60A491A4" w14:textId="77777777" w:rsidR="00D92186" w:rsidRDefault="00D92186" w:rsidP="002C6C64">
      <w:pPr>
        <w:jc w:val="both"/>
        <w:rPr>
          <w:lang w:eastAsia="zh-CN"/>
        </w:rPr>
      </w:pPr>
    </w:p>
    <w:p w14:paraId="116D3D81" w14:textId="77777777" w:rsidR="00984197" w:rsidRPr="00984197" w:rsidRDefault="00984197" w:rsidP="00984197">
      <w:pPr>
        <w:jc w:val="both"/>
        <w:rPr>
          <w:lang w:eastAsia="zh-CN"/>
        </w:rPr>
      </w:pPr>
      <w:r w:rsidRPr="00984197">
        <w:rPr>
          <w:lang w:eastAsia="zh-CN"/>
        </w:rPr>
        <w:t xml:space="preserve">V primeru, da bo skupina ponudnikov pravnomočno izbrana, za izvedbo naročila opredeljenega v tej dokumentacija, bo morala ta skupina naročniku najkasneje </w:t>
      </w:r>
      <w:r w:rsidRPr="00984197">
        <w:rPr>
          <w:b/>
          <w:lang w:eastAsia="zh-CN"/>
        </w:rPr>
        <w:t>3 dni pred podpisom</w:t>
      </w:r>
      <w:r w:rsidRPr="00984197">
        <w:rPr>
          <w:lang w:eastAsia="zh-CN"/>
        </w:rPr>
        <w:t xml:space="preserve"> pogodbe </w:t>
      </w:r>
      <w:r w:rsidRPr="00984197">
        <w:rPr>
          <w:b/>
          <w:lang w:eastAsia="zh-CN"/>
        </w:rPr>
        <w:t>predložiti pravni akt o skupnem nastopanju</w:t>
      </w:r>
      <w:r w:rsidRPr="00984197">
        <w:rPr>
          <w:lang w:eastAsia="zh-CN"/>
        </w:rPr>
        <w:t xml:space="preserve">, ki bo vseboval najmanj vsebine, ki jih bo v naknadnem pozivu od ponudnika zahteval naročnik. </w:t>
      </w:r>
    </w:p>
    <w:p w14:paraId="4539C42F" w14:textId="77777777" w:rsidR="00942627" w:rsidRDefault="00942627" w:rsidP="00250C72">
      <w:pPr>
        <w:jc w:val="both"/>
        <w:rPr>
          <w:lang w:eastAsia="zh-CN"/>
        </w:rPr>
      </w:pPr>
    </w:p>
    <w:p w14:paraId="542817A3" w14:textId="77777777" w:rsidR="00DB5FB8" w:rsidRPr="00DB5FB8" w:rsidRDefault="00DB5FB8" w:rsidP="00DB5FB8">
      <w:pPr>
        <w:jc w:val="both"/>
        <w:rPr>
          <w:lang w:eastAsia="zh-CN"/>
        </w:rPr>
      </w:pPr>
      <w:r w:rsidRPr="00DB5FB8">
        <w:rPr>
          <w:lang w:eastAsia="zh-CN"/>
        </w:rPr>
        <w:t xml:space="preserve">Ponudbo podpisuje nosilec posla, ki je tudi podpisnik </w:t>
      </w:r>
      <w:r w:rsidR="00D14148">
        <w:rPr>
          <w:lang w:eastAsia="zh-CN"/>
        </w:rPr>
        <w:t>pogodbe</w:t>
      </w:r>
      <w:r w:rsidRPr="00DB5FB8">
        <w:rPr>
          <w:lang w:eastAsia="zh-CN"/>
        </w:rPr>
        <w:t xml:space="preserve"> in glavni kontakt z naročnikom</w:t>
      </w:r>
      <w:r w:rsidR="00E009EC">
        <w:rPr>
          <w:lang w:eastAsia="zh-CN"/>
        </w:rPr>
        <w:t>, v kolikor ni že vnaprej dogovorjeno drugače</w:t>
      </w:r>
      <w:r w:rsidRPr="00DB5FB8">
        <w:rPr>
          <w:lang w:eastAsia="zh-CN"/>
        </w:rPr>
        <w:t>. Nosilec posla prevzame nasproti naročniku poroštvo za delo ostalih partnerjev in/ali podizvajalcev po pravilih Obligacijskega zakonika. Naročnik uveljavlja zahtevo po odpravi morebitne slabe izvedbe ali odprave napak zoper nosilca posla.</w:t>
      </w:r>
    </w:p>
    <w:p w14:paraId="211FBCE1" w14:textId="77777777" w:rsidR="00DB5FB8" w:rsidRPr="0025201B" w:rsidRDefault="00DB5FB8" w:rsidP="00250C72">
      <w:pPr>
        <w:jc w:val="both"/>
        <w:rPr>
          <w:lang w:eastAsia="zh-CN"/>
        </w:rPr>
      </w:pPr>
    </w:p>
    <w:p w14:paraId="599DD675" w14:textId="77777777" w:rsidR="002C6C64" w:rsidRPr="0025201B" w:rsidRDefault="002C6C64" w:rsidP="002C6C64">
      <w:pPr>
        <w:jc w:val="both"/>
        <w:rPr>
          <w:lang w:eastAsia="zh-CN"/>
        </w:rPr>
      </w:pPr>
      <w:bookmarkStart w:id="21" w:name="_Toc451354650"/>
      <w:r w:rsidRPr="0025201B">
        <w:rPr>
          <w:lang w:eastAsia="zh-CN"/>
        </w:rPr>
        <w:t>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 podizvajalca/ce, ki takšne pogoje v celoti izpolnjuje/jo ter javno naročilo dokončati s takšnim podizvajalcem.</w:t>
      </w:r>
    </w:p>
    <w:p w14:paraId="173934BA" w14:textId="77777777" w:rsidR="002C6C64" w:rsidRPr="0025201B" w:rsidRDefault="002C6C64" w:rsidP="002C6C64">
      <w:pPr>
        <w:jc w:val="both"/>
        <w:rPr>
          <w:lang w:eastAsia="zh-CN"/>
        </w:rPr>
      </w:pPr>
    </w:p>
    <w:p w14:paraId="08A87E78" w14:textId="77777777" w:rsidR="00836136" w:rsidRPr="001136A4" w:rsidRDefault="00836136" w:rsidP="002D55EE">
      <w:pPr>
        <w:pStyle w:val="Naslov2"/>
      </w:pPr>
      <w:bookmarkStart w:id="22" w:name="_Toc32922846"/>
      <w:r w:rsidRPr="001136A4">
        <w:t>Ponudba s podizvajalci</w:t>
      </w:r>
      <w:bookmarkEnd w:id="21"/>
      <w:bookmarkEnd w:id="22"/>
    </w:p>
    <w:p w14:paraId="43086C3A" w14:textId="77777777" w:rsidR="00BC2EC0" w:rsidRPr="001136A4" w:rsidRDefault="00BC2EC0" w:rsidP="00422615">
      <w:pPr>
        <w:pStyle w:val="Naslov3"/>
      </w:pPr>
      <w:bookmarkStart w:id="23" w:name="_Toc451354651"/>
      <w:bookmarkStart w:id="24" w:name="_Toc32922847"/>
      <w:r w:rsidRPr="001136A4">
        <w:t>Definicija podizvajalca</w:t>
      </w:r>
      <w:bookmarkEnd w:id="23"/>
      <w:bookmarkEnd w:id="24"/>
    </w:p>
    <w:p w14:paraId="352CD479" w14:textId="61AC91E5" w:rsidR="002C6C64" w:rsidRDefault="002C6C64" w:rsidP="002C6C64">
      <w:pPr>
        <w:jc w:val="both"/>
        <w:rPr>
          <w:lang w:eastAsia="zh-CN"/>
        </w:rPr>
      </w:pPr>
      <w:bookmarkStart w:id="25" w:name="_Toc451354652"/>
      <w:r w:rsidRPr="0025201B">
        <w:rPr>
          <w:lang w:eastAsia="zh-CN"/>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3465E106" w14:textId="77777777" w:rsidR="00302A85" w:rsidRPr="0025201B" w:rsidRDefault="00302A85" w:rsidP="002C6C64">
      <w:pPr>
        <w:jc w:val="both"/>
        <w:rPr>
          <w:lang w:eastAsia="zh-CN"/>
        </w:rPr>
      </w:pPr>
    </w:p>
    <w:p w14:paraId="13DFF2E9" w14:textId="77777777" w:rsidR="00BC2EC0" w:rsidRPr="001136A4" w:rsidRDefault="00BC2EC0" w:rsidP="00422615">
      <w:pPr>
        <w:pStyle w:val="Naslov3"/>
      </w:pPr>
      <w:bookmarkStart w:id="26" w:name="_Toc32922848"/>
      <w:r w:rsidRPr="001136A4">
        <w:t>Del javnega naročila, ki je lahko oddan v podizvajanje</w:t>
      </w:r>
      <w:bookmarkEnd w:id="25"/>
      <w:bookmarkEnd w:id="26"/>
    </w:p>
    <w:p w14:paraId="11769D07" w14:textId="77777777" w:rsidR="002C6C64" w:rsidRPr="0025201B" w:rsidRDefault="002C6C64" w:rsidP="002C6C64">
      <w:pPr>
        <w:jc w:val="both"/>
        <w:rPr>
          <w:lang w:eastAsia="zh-CN"/>
        </w:rPr>
      </w:pPr>
      <w:bookmarkStart w:id="27" w:name="_Toc451354653"/>
      <w:r w:rsidRPr="0025201B">
        <w:rPr>
          <w:lang w:eastAsia="zh-CN"/>
        </w:rPr>
        <w:t>Ponudnik lahko del javnega naročila odda v podizvajanje, vendar v podizvajanje ne sme oddati celotnega javnega naročila (slednjo zahtevo naročnika kot ustrezno dodatno potrjuje dopis oziroma tolmačenje Direktorata za javno na</w:t>
      </w:r>
      <w:r w:rsidR="00454F6F" w:rsidRPr="0025201B">
        <w:rPr>
          <w:lang w:eastAsia="zh-CN"/>
        </w:rPr>
        <w:t xml:space="preserve">ročanje št. 430-77/2016/7 z dne </w:t>
      </w:r>
      <w:r w:rsidRPr="0025201B">
        <w:rPr>
          <w:lang w:eastAsia="zh-CN"/>
        </w:rPr>
        <w:t>30. 03. 2016).</w:t>
      </w:r>
    </w:p>
    <w:p w14:paraId="0E72DADB" w14:textId="77777777" w:rsidR="00E739BA" w:rsidRPr="001136A4" w:rsidRDefault="00E739BA" w:rsidP="002C6C64">
      <w:pPr>
        <w:jc w:val="both"/>
        <w:rPr>
          <w:sz w:val="23"/>
          <w:szCs w:val="23"/>
          <w:lang w:eastAsia="zh-CN"/>
        </w:rPr>
      </w:pPr>
    </w:p>
    <w:p w14:paraId="6742B7B5" w14:textId="77777777" w:rsidR="00BC2EC0" w:rsidRPr="001136A4" w:rsidRDefault="00BC2EC0" w:rsidP="00422615">
      <w:pPr>
        <w:pStyle w:val="Naslov3"/>
      </w:pPr>
      <w:bookmarkStart w:id="28" w:name="_Toc32922849"/>
      <w:r w:rsidRPr="001136A4">
        <w:t>Dokumentacija, povezana s podizvajalci</w:t>
      </w:r>
      <w:bookmarkEnd w:id="27"/>
      <w:bookmarkEnd w:id="28"/>
    </w:p>
    <w:p w14:paraId="058E84C8" w14:textId="77777777" w:rsidR="002C6C64" w:rsidRPr="0025201B" w:rsidRDefault="00BC2EC0" w:rsidP="002C6C64">
      <w:pPr>
        <w:jc w:val="both"/>
        <w:rPr>
          <w:lang w:eastAsia="zh-CN"/>
        </w:rPr>
      </w:pPr>
      <w:r w:rsidRPr="0025201B">
        <w:rPr>
          <w:lang w:eastAsia="zh-CN"/>
        </w:rPr>
        <w:t xml:space="preserve"> </w:t>
      </w:r>
      <w:r w:rsidR="002C6C64" w:rsidRPr="0025201B">
        <w:rPr>
          <w:lang w:eastAsia="zh-CN"/>
        </w:rPr>
        <w:t>Če bo ponudnik izvajal javno naročilo s podizvajalci, mora v ponudbi:</w:t>
      </w:r>
    </w:p>
    <w:p w14:paraId="4788A0F5" w14:textId="77777777" w:rsidR="002C6C64" w:rsidRPr="0025201B" w:rsidRDefault="002C6C64" w:rsidP="002C6C64">
      <w:pPr>
        <w:pStyle w:val="Odstavekseznama"/>
        <w:numPr>
          <w:ilvl w:val="0"/>
          <w:numId w:val="10"/>
        </w:numPr>
        <w:jc w:val="both"/>
        <w:rPr>
          <w:lang w:eastAsia="zh-CN"/>
        </w:rPr>
      </w:pPr>
      <w:r w:rsidRPr="0025201B">
        <w:rPr>
          <w:lang w:eastAsia="zh-CN"/>
        </w:rPr>
        <w:t>navesti vse podizvajalce ter vsak del javnega naročila, ki ga namerava oddati v podizvajanje,</w:t>
      </w:r>
    </w:p>
    <w:p w14:paraId="5F93A899" w14:textId="77777777" w:rsidR="002C6C64" w:rsidRPr="0025201B" w:rsidRDefault="002C6C64" w:rsidP="002C6C64">
      <w:pPr>
        <w:pStyle w:val="Odstavekseznama"/>
        <w:numPr>
          <w:ilvl w:val="0"/>
          <w:numId w:val="10"/>
        </w:numPr>
        <w:jc w:val="both"/>
        <w:rPr>
          <w:lang w:eastAsia="zh-CN"/>
        </w:rPr>
      </w:pPr>
      <w:r w:rsidRPr="0025201B">
        <w:rPr>
          <w:lang w:eastAsia="zh-CN"/>
        </w:rPr>
        <w:t>navesti kontaktne podatke in zakonite zastopnike predlaganih podizvajalcev (obrazec  Priloga št. 2),</w:t>
      </w:r>
    </w:p>
    <w:p w14:paraId="3EB7EE5E" w14:textId="77777777" w:rsidR="002C6C64" w:rsidRPr="0025201B" w:rsidRDefault="00D92186" w:rsidP="002C6C64">
      <w:pPr>
        <w:pStyle w:val="Odstavekseznama"/>
        <w:numPr>
          <w:ilvl w:val="0"/>
          <w:numId w:val="10"/>
        </w:numPr>
        <w:jc w:val="both"/>
        <w:rPr>
          <w:lang w:eastAsia="zh-CN"/>
        </w:rPr>
      </w:pPr>
      <w:r>
        <w:rPr>
          <w:lang w:eastAsia="zh-CN"/>
        </w:rPr>
        <w:t>naložiti</w:t>
      </w:r>
      <w:r w:rsidR="002C6C64" w:rsidRPr="0025201B">
        <w:rPr>
          <w:lang w:eastAsia="zh-CN"/>
        </w:rPr>
        <w:t xml:space="preserve"> zahtevo podizvajalca za neposredno plačilo, če podizvajalec to zahteva,</w:t>
      </w:r>
    </w:p>
    <w:p w14:paraId="31405E7F" w14:textId="77777777" w:rsidR="002C6C64" w:rsidRPr="0025201B" w:rsidRDefault="002C6C64" w:rsidP="002C6C64">
      <w:pPr>
        <w:pStyle w:val="Odstavekseznama"/>
        <w:numPr>
          <w:ilvl w:val="0"/>
          <w:numId w:val="10"/>
        </w:numPr>
        <w:jc w:val="both"/>
        <w:rPr>
          <w:lang w:eastAsia="zh-CN"/>
        </w:rPr>
      </w:pPr>
      <w:r w:rsidRPr="0025201B">
        <w:rPr>
          <w:lang w:eastAsia="zh-CN"/>
        </w:rPr>
        <w:t>navesti vse ostale podatke, zahtevane z obrazcema oz. prilogo št. 3 A in 3 B,</w:t>
      </w:r>
    </w:p>
    <w:p w14:paraId="0D75F985" w14:textId="77777777" w:rsidR="00880AD2" w:rsidRPr="00732C92" w:rsidRDefault="00880AD2" w:rsidP="00880AD2">
      <w:pPr>
        <w:pStyle w:val="Odstavekseznama"/>
        <w:numPr>
          <w:ilvl w:val="0"/>
          <w:numId w:val="10"/>
        </w:numPr>
        <w:jc w:val="both"/>
        <w:rPr>
          <w:b/>
          <w:lang w:eastAsia="zh-CN"/>
        </w:rPr>
      </w:pPr>
      <w:r>
        <w:rPr>
          <w:b/>
          <w:lang w:eastAsia="zh-CN"/>
        </w:rPr>
        <w:t>naložiti izpolnjen ESPD obrazec</w:t>
      </w:r>
      <w:r w:rsidRPr="00732C92">
        <w:rPr>
          <w:b/>
          <w:lang w:eastAsia="zh-CN"/>
        </w:rPr>
        <w:t xml:space="preserve"> za vsake</w:t>
      </w:r>
      <w:r>
        <w:rPr>
          <w:b/>
          <w:lang w:eastAsia="zh-CN"/>
        </w:rPr>
        <w:t>ga od podizvajalcev v skladu z 79. členom ZJN-3</w:t>
      </w:r>
      <w:r w:rsidRPr="00732C92">
        <w:rPr>
          <w:b/>
          <w:lang w:eastAsia="zh-CN"/>
        </w:rPr>
        <w:t>,</w:t>
      </w:r>
    </w:p>
    <w:p w14:paraId="4DD8D2B1" w14:textId="71E64AB3" w:rsidR="00986D33" w:rsidRPr="007D1002" w:rsidRDefault="00986D33" w:rsidP="00CE5769">
      <w:pPr>
        <w:pStyle w:val="Odstavekseznama"/>
        <w:numPr>
          <w:ilvl w:val="0"/>
          <w:numId w:val="10"/>
        </w:numPr>
        <w:spacing w:line="276" w:lineRule="auto"/>
        <w:rPr>
          <w:lang w:eastAsia="zh-CN"/>
        </w:rPr>
      </w:pPr>
      <w:r w:rsidRPr="007D1002">
        <w:rPr>
          <w:lang w:eastAsia="zh-CN"/>
        </w:rPr>
        <w:t>naložiti vso ostalo z javnim naročilom zahtevano dokumentacijo, ki potrjuje usposobljenost podizvajalca,</w:t>
      </w:r>
    </w:p>
    <w:p w14:paraId="3CE87A44" w14:textId="77777777" w:rsidR="00782CF9" w:rsidRPr="00914A72" w:rsidRDefault="00986D33" w:rsidP="000E167B">
      <w:pPr>
        <w:numPr>
          <w:ilvl w:val="0"/>
          <w:numId w:val="24"/>
        </w:numPr>
        <w:jc w:val="both"/>
        <w:rPr>
          <w:lang w:eastAsia="zh-CN"/>
        </w:rPr>
      </w:pPr>
      <w:r w:rsidRPr="00914A72">
        <w:rPr>
          <w:lang w:eastAsia="zh-CN"/>
        </w:rPr>
        <w:t>naložiti vso ostalo z javnim naročilom zahtevano dokumentacijo za podizvajalca</w:t>
      </w:r>
    </w:p>
    <w:p w14:paraId="3DD48D44" w14:textId="77777777" w:rsidR="002C6C64" w:rsidRPr="0025201B" w:rsidRDefault="00D92186" w:rsidP="000E167B">
      <w:pPr>
        <w:numPr>
          <w:ilvl w:val="0"/>
          <w:numId w:val="24"/>
        </w:numPr>
        <w:jc w:val="both"/>
      </w:pPr>
      <w:r w:rsidRPr="00914A72">
        <w:rPr>
          <w:b/>
        </w:rPr>
        <w:t>naložiti</w:t>
      </w:r>
      <w:r w:rsidR="002C6C64" w:rsidRPr="00914A72">
        <w:rPr>
          <w:b/>
        </w:rPr>
        <w:t xml:space="preserve"> podizvajalsko pogodbo za vsakega priglašenega podizvajalca</w:t>
      </w:r>
      <w:r w:rsidR="002C6C64" w:rsidRPr="00914A72">
        <w:t xml:space="preserve"> </w:t>
      </w:r>
      <w:r w:rsidR="002C6C64" w:rsidRPr="00914A72">
        <w:rPr>
          <w:b/>
        </w:rPr>
        <w:t>(</w:t>
      </w:r>
      <w:r w:rsidR="002C6C64" w:rsidRPr="0025201B">
        <w:rPr>
          <w:b/>
        </w:rPr>
        <w:t>pogodbo pripravita ponudnik in podizvajalec sama), v kolikor je ta že sklenjena, v nasprotnem primeru, pa mora ponudnik podizvajalsko pogodbo naročniku predložiti</w:t>
      </w:r>
      <w:r w:rsidR="002C6C64" w:rsidRPr="0025201B">
        <w:t xml:space="preserve"> najkasneje v </w:t>
      </w:r>
      <w:r w:rsidR="002C6C64" w:rsidRPr="0025201B">
        <w:rPr>
          <w:b/>
        </w:rPr>
        <w:t>roku 5 dni od sklenitve</w:t>
      </w:r>
      <w:r w:rsidR="002C6C64" w:rsidRPr="0025201B">
        <w:t xml:space="preserve"> podizvajalske pogodbe, </w:t>
      </w:r>
      <w:r w:rsidR="002C6C64" w:rsidRPr="0025201B">
        <w:rPr>
          <w:b/>
        </w:rPr>
        <w:t>a v vsakem primeru pred pričetkom del s strani podizvajalca.</w:t>
      </w:r>
    </w:p>
    <w:p w14:paraId="1E3C3C5B" w14:textId="77777777" w:rsidR="002C6C64" w:rsidRDefault="002C6C64" w:rsidP="00CA0864">
      <w:pPr>
        <w:ind w:left="720"/>
      </w:pPr>
      <w:r w:rsidRPr="0025201B">
        <w:t>Podizvajalsko pogodbo ponudnik predloži</w:t>
      </w:r>
      <w:r w:rsidR="00AD6FC1" w:rsidRPr="0025201B">
        <w:t>/naloži</w:t>
      </w:r>
      <w:r w:rsidRPr="0025201B">
        <w:t xml:space="preserve"> za vsakega podizvajalca, ne glede na to ali zahteva neposredno plačilo s strani naročnika ali ne.</w:t>
      </w:r>
    </w:p>
    <w:p w14:paraId="33830E49" w14:textId="77777777" w:rsidR="00A91081" w:rsidRDefault="00A91081" w:rsidP="00A91081"/>
    <w:p w14:paraId="45C7CB01" w14:textId="77777777" w:rsidR="00BC2EC0" w:rsidRPr="0025201B" w:rsidRDefault="00BC2EC0" w:rsidP="00250C72">
      <w:pPr>
        <w:jc w:val="both"/>
        <w:rPr>
          <w:lang w:eastAsia="zh-CN"/>
        </w:rPr>
      </w:pPr>
      <w:r w:rsidRPr="0025201B">
        <w:rPr>
          <w:lang w:eastAsia="zh-CN"/>
        </w:rPr>
        <w:t>Če bo izvajalec nove podizvajalce priglasil v fazi izvedbe pogodbe, mora najkasneje v petih dneh po angažiranju novega podizvajalca:</w:t>
      </w:r>
    </w:p>
    <w:p w14:paraId="1CC3BFF4" w14:textId="77777777" w:rsidR="00BC2EC0" w:rsidRPr="0025201B" w:rsidRDefault="00BC2EC0" w:rsidP="00BA695A">
      <w:pPr>
        <w:pStyle w:val="Odstavekseznama"/>
        <w:numPr>
          <w:ilvl w:val="0"/>
          <w:numId w:val="11"/>
        </w:numPr>
        <w:jc w:val="both"/>
        <w:rPr>
          <w:lang w:eastAsia="zh-CN"/>
        </w:rPr>
      </w:pPr>
      <w:r w:rsidRPr="0025201B">
        <w:rPr>
          <w:lang w:eastAsia="zh-CN"/>
        </w:rPr>
        <w:t>navesti firmo/ime in sedež/naslov novega podizvajalca ter del javnega naročila, ki ga namerava oddati v podizvajanje temu subjektu,</w:t>
      </w:r>
    </w:p>
    <w:p w14:paraId="1CA7BE46" w14:textId="77777777" w:rsidR="00BC2EC0" w:rsidRPr="0025201B" w:rsidRDefault="00041491" w:rsidP="00BA695A">
      <w:pPr>
        <w:pStyle w:val="Odstavekseznama"/>
        <w:numPr>
          <w:ilvl w:val="0"/>
          <w:numId w:val="11"/>
        </w:numPr>
        <w:jc w:val="both"/>
        <w:rPr>
          <w:lang w:eastAsia="zh-CN"/>
        </w:rPr>
      </w:pPr>
      <w:r w:rsidRPr="0025201B">
        <w:rPr>
          <w:lang w:eastAsia="zh-CN"/>
        </w:rPr>
        <w:t xml:space="preserve">navesti </w:t>
      </w:r>
      <w:r w:rsidR="00BC2EC0" w:rsidRPr="0025201B">
        <w:rPr>
          <w:lang w:eastAsia="zh-CN"/>
        </w:rPr>
        <w:t>kontaktne podatke in zakonite zastopnike predlaganih novo predl</w:t>
      </w:r>
      <w:r w:rsidR="005A1A49" w:rsidRPr="0025201B">
        <w:rPr>
          <w:lang w:eastAsia="zh-CN"/>
        </w:rPr>
        <w:t>a</w:t>
      </w:r>
      <w:r w:rsidR="00BC2EC0" w:rsidRPr="0025201B">
        <w:rPr>
          <w:lang w:eastAsia="zh-CN"/>
        </w:rPr>
        <w:t>ganih podizvajalcev,</w:t>
      </w:r>
    </w:p>
    <w:p w14:paraId="6A3B339B" w14:textId="77777777" w:rsidR="00D37443" w:rsidRPr="00D37443" w:rsidRDefault="00D37443" w:rsidP="00D37443">
      <w:pPr>
        <w:pStyle w:val="Odstavekseznama"/>
        <w:numPr>
          <w:ilvl w:val="0"/>
          <w:numId w:val="11"/>
        </w:numPr>
        <w:rPr>
          <w:lang w:eastAsia="zh-CN"/>
        </w:rPr>
      </w:pPr>
      <w:r w:rsidRPr="00D37443">
        <w:rPr>
          <w:lang w:eastAsia="zh-CN"/>
        </w:rPr>
        <w:t>predložiti izpolnjene ESPD obrazce teh podizvajalcev v skladu z 79. členom ZJN-3 ali dokazila o neobstoju razlogov za izključitev ter izpolnjevanju pogojev ter</w:t>
      </w:r>
    </w:p>
    <w:p w14:paraId="7C37B9A4" w14:textId="77777777" w:rsidR="00BC2EC0" w:rsidRPr="0025201B" w:rsidRDefault="006A687C" w:rsidP="00BA695A">
      <w:pPr>
        <w:pStyle w:val="Odstavekseznama"/>
        <w:numPr>
          <w:ilvl w:val="0"/>
          <w:numId w:val="11"/>
        </w:numPr>
        <w:jc w:val="both"/>
        <w:rPr>
          <w:lang w:eastAsia="zh-CN"/>
        </w:rPr>
      </w:pPr>
      <w:r>
        <w:rPr>
          <w:lang w:eastAsia="zh-CN"/>
        </w:rPr>
        <w:t>predložiti</w:t>
      </w:r>
      <w:r w:rsidRPr="0025201B">
        <w:rPr>
          <w:lang w:eastAsia="zh-CN"/>
        </w:rPr>
        <w:t xml:space="preserve"> </w:t>
      </w:r>
      <w:r w:rsidR="00BC2EC0" w:rsidRPr="0025201B">
        <w:rPr>
          <w:lang w:eastAsia="zh-CN"/>
        </w:rPr>
        <w:t>zahtevo podizvajalca za neposredno plač</w:t>
      </w:r>
      <w:r w:rsidR="005D09CB" w:rsidRPr="0025201B">
        <w:rPr>
          <w:lang w:eastAsia="zh-CN"/>
        </w:rPr>
        <w:t>ilo, če podizvajalec to zahteva,</w:t>
      </w:r>
    </w:p>
    <w:p w14:paraId="00D9BDD8" w14:textId="77777777" w:rsidR="0042040A" w:rsidRPr="00782CF9" w:rsidRDefault="006A687C" w:rsidP="00BA695A">
      <w:pPr>
        <w:pStyle w:val="Odstavekseznama"/>
        <w:numPr>
          <w:ilvl w:val="0"/>
          <w:numId w:val="11"/>
        </w:numPr>
        <w:jc w:val="both"/>
        <w:rPr>
          <w:lang w:eastAsia="zh-CN"/>
        </w:rPr>
      </w:pPr>
      <w:r>
        <w:rPr>
          <w:lang w:eastAsia="zh-CN"/>
        </w:rPr>
        <w:t>predložiti</w:t>
      </w:r>
      <w:r w:rsidRPr="0025201B">
        <w:rPr>
          <w:lang w:eastAsia="zh-CN"/>
        </w:rPr>
        <w:t xml:space="preserve"> </w:t>
      </w:r>
      <w:r w:rsidR="005D09CB" w:rsidRPr="0025201B">
        <w:rPr>
          <w:lang w:eastAsia="zh-CN"/>
        </w:rPr>
        <w:t>vso</w:t>
      </w:r>
      <w:r w:rsidR="005D09CB" w:rsidRPr="0025201B">
        <w:rPr>
          <w:bCs/>
          <w:lang w:eastAsia="zh-CN"/>
        </w:rPr>
        <w:t xml:space="preserve"> z javnim naročilom zahtevano dokumentacijo, ki potrjuje usposobljenost novega podizvajalca</w:t>
      </w:r>
      <w:r w:rsidR="0042040A" w:rsidRPr="0025201B">
        <w:rPr>
          <w:bCs/>
          <w:lang w:eastAsia="zh-CN"/>
        </w:rPr>
        <w:t>,</w:t>
      </w:r>
    </w:p>
    <w:p w14:paraId="4073A54F" w14:textId="2FF14150" w:rsidR="00782CF9" w:rsidRPr="00782CF9" w:rsidRDefault="00782CF9" w:rsidP="00782CF9">
      <w:pPr>
        <w:pStyle w:val="Odstavekseznama"/>
        <w:numPr>
          <w:ilvl w:val="0"/>
          <w:numId w:val="11"/>
        </w:numPr>
        <w:rPr>
          <w:lang w:eastAsia="zh-CN"/>
        </w:rPr>
      </w:pPr>
      <w:r w:rsidRPr="00782CF9">
        <w:rPr>
          <w:lang w:eastAsia="zh-CN"/>
        </w:rPr>
        <w:t>predložiti vso ostalo z javnim naročilom zahtevano dokumentacijo za</w:t>
      </w:r>
      <w:r>
        <w:rPr>
          <w:lang w:eastAsia="zh-CN"/>
        </w:rPr>
        <w:t xml:space="preserve"> novega</w:t>
      </w:r>
      <w:r w:rsidRPr="00782CF9">
        <w:rPr>
          <w:lang w:eastAsia="zh-CN"/>
        </w:rPr>
        <w:t xml:space="preserve"> podizvajalca,</w:t>
      </w:r>
    </w:p>
    <w:p w14:paraId="3C54C549" w14:textId="77777777" w:rsidR="005D09CB" w:rsidRPr="0025201B" w:rsidRDefault="006A687C" w:rsidP="00BA695A">
      <w:pPr>
        <w:pStyle w:val="Odstavekseznama"/>
        <w:numPr>
          <w:ilvl w:val="0"/>
          <w:numId w:val="11"/>
        </w:numPr>
        <w:jc w:val="both"/>
        <w:rPr>
          <w:lang w:eastAsia="zh-CN"/>
        </w:rPr>
      </w:pPr>
      <w:r>
        <w:rPr>
          <w:lang w:eastAsia="zh-CN"/>
        </w:rPr>
        <w:t>predložiti</w:t>
      </w:r>
      <w:r w:rsidRPr="0025201B">
        <w:rPr>
          <w:lang w:eastAsia="zh-CN"/>
        </w:rPr>
        <w:t xml:space="preserve"> </w:t>
      </w:r>
      <w:r w:rsidR="0042040A" w:rsidRPr="0025201B">
        <w:rPr>
          <w:lang w:eastAsia="zh-CN"/>
        </w:rPr>
        <w:t>podizvajalsko pogodbo za novega podizvajalca (pogodbo pripravita ponudnik in podizvajalec sama)</w:t>
      </w:r>
      <w:r w:rsidR="005D09CB" w:rsidRPr="0025201B">
        <w:rPr>
          <w:bCs/>
          <w:lang w:eastAsia="zh-CN"/>
        </w:rPr>
        <w:t>.</w:t>
      </w:r>
    </w:p>
    <w:p w14:paraId="1B2155BE" w14:textId="77777777" w:rsidR="00861C6C" w:rsidRPr="0025201B" w:rsidRDefault="00861C6C" w:rsidP="00250C72">
      <w:pPr>
        <w:jc w:val="both"/>
        <w:rPr>
          <w:lang w:eastAsia="zh-CN"/>
        </w:rPr>
      </w:pPr>
    </w:p>
    <w:p w14:paraId="68E31F41" w14:textId="39E0C217" w:rsidR="00A973AC" w:rsidRPr="0025201B" w:rsidRDefault="00A973AC" w:rsidP="00250C72">
      <w:pPr>
        <w:jc w:val="both"/>
        <w:rPr>
          <w:lang w:eastAsia="zh-CN"/>
        </w:rPr>
      </w:pPr>
      <w:r w:rsidRPr="0025201B">
        <w:rPr>
          <w:lang w:eastAsia="zh-CN"/>
        </w:rPr>
        <w:t xml:space="preserve">Glavni izvajalec mora med izvajanjem javnega naročila naročnika v skladu s tretjim odstavkom 94. člena ZJN-3 namreč obvestiti o morebitnih spremembah informacij o podizvajalcih in poslati informacije o novih podizvajalcih, ki jih namerava naknadno vključiti v izvajanje </w:t>
      </w:r>
      <w:r w:rsidR="002C1071">
        <w:rPr>
          <w:lang w:eastAsia="zh-CN"/>
        </w:rPr>
        <w:t>naročila</w:t>
      </w:r>
      <w:r w:rsidRPr="0025201B">
        <w:rPr>
          <w:lang w:eastAsia="zh-CN"/>
        </w:rPr>
        <w:t xml:space="preserve">, in sicer najkasneje v petih dneh po spremembi. </w:t>
      </w:r>
    </w:p>
    <w:p w14:paraId="6C32FA85" w14:textId="77777777" w:rsidR="00CA0864" w:rsidRPr="0025201B" w:rsidRDefault="00CA0864" w:rsidP="00250C72">
      <w:pPr>
        <w:jc w:val="both"/>
        <w:rPr>
          <w:lang w:eastAsia="zh-CN"/>
        </w:rPr>
      </w:pPr>
    </w:p>
    <w:p w14:paraId="7AC1AE75" w14:textId="77777777" w:rsidR="000C2579" w:rsidRPr="00905EC8" w:rsidRDefault="000C2579" w:rsidP="000C2579">
      <w:pPr>
        <w:jc w:val="both"/>
        <w:rPr>
          <w:rFonts w:asciiTheme="minorHAnsi" w:hAnsiTheme="minorHAnsi"/>
          <w:lang w:eastAsia="zh-CN"/>
        </w:rPr>
      </w:pPr>
      <w:r w:rsidRPr="00905EC8">
        <w:rPr>
          <w:rFonts w:asciiTheme="minorHAnsi" w:hAnsiTheme="minorHAnsi"/>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734EBF4E" w14:textId="5DA51FEC" w:rsidR="000C2579" w:rsidRDefault="000C2579" w:rsidP="000C2579">
      <w:pPr>
        <w:jc w:val="both"/>
        <w:rPr>
          <w:rFonts w:asciiTheme="minorHAnsi" w:hAnsiTheme="minorHAnsi"/>
          <w:lang w:eastAsia="zh-CN"/>
        </w:rPr>
      </w:pPr>
      <w:r w:rsidRPr="00905EC8">
        <w:rPr>
          <w:rFonts w:asciiTheme="minorHAnsi" w:hAnsiTheme="minorHAnsi"/>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14:paraId="22C6903B" w14:textId="77777777" w:rsidR="00D746F9" w:rsidRPr="00905EC8" w:rsidRDefault="00D746F9" w:rsidP="000C2579">
      <w:pPr>
        <w:jc w:val="both"/>
        <w:rPr>
          <w:rFonts w:asciiTheme="minorHAnsi" w:hAnsiTheme="minorHAnsi"/>
          <w:lang w:eastAsia="zh-CN"/>
        </w:rPr>
      </w:pPr>
    </w:p>
    <w:p w14:paraId="2F0DF678" w14:textId="15261ADF" w:rsidR="000C2579" w:rsidRDefault="000C2579" w:rsidP="000C2579">
      <w:pPr>
        <w:jc w:val="both"/>
        <w:rPr>
          <w:rFonts w:asciiTheme="minorHAnsi" w:hAnsiTheme="minorHAnsi"/>
          <w:lang w:eastAsia="zh-CN"/>
        </w:rPr>
      </w:pPr>
      <w:r w:rsidRPr="00905EC8">
        <w:rPr>
          <w:rFonts w:asciiTheme="minorHAnsi" w:hAnsiTheme="minorHAnsi"/>
          <w:lang w:eastAsia="zh-CN"/>
        </w:rPr>
        <w:t xml:space="preserve">Naročnik lahko predlog za zamenjavo podizvajalca oziroma vključitev novega podizvajalca zavrne,   če bi to lahko vplivalo na nemoteno izvajanje pogodbenih obveznosti. </w:t>
      </w:r>
    </w:p>
    <w:p w14:paraId="71E18DCA" w14:textId="77777777" w:rsidR="00D746F9" w:rsidRPr="00905EC8" w:rsidRDefault="00D746F9" w:rsidP="000C2579">
      <w:pPr>
        <w:jc w:val="both"/>
        <w:rPr>
          <w:rFonts w:asciiTheme="minorHAnsi" w:hAnsiTheme="minorHAnsi"/>
          <w:lang w:eastAsia="zh-CN"/>
        </w:rPr>
      </w:pPr>
    </w:p>
    <w:p w14:paraId="45B5190F" w14:textId="77777777" w:rsidR="000C2579" w:rsidRDefault="000C2579" w:rsidP="000C2579">
      <w:pPr>
        <w:jc w:val="both"/>
        <w:rPr>
          <w:rFonts w:asciiTheme="minorHAnsi" w:hAnsiTheme="minorHAnsi"/>
          <w:lang w:eastAsia="zh-CN"/>
        </w:rPr>
      </w:pPr>
      <w:r w:rsidRPr="00905EC8">
        <w:rPr>
          <w:rFonts w:asciiTheme="minorHAnsi" w:hAnsiTheme="minorHAnsi"/>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4F8F2885" w14:textId="77777777" w:rsidR="004731B7" w:rsidRPr="00905EC8" w:rsidRDefault="004731B7" w:rsidP="000C2579">
      <w:pPr>
        <w:jc w:val="both"/>
        <w:rPr>
          <w:rFonts w:asciiTheme="minorHAnsi" w:hAnsiTheme="minorHAnsi"/>
          <w:lang w:eastAsia="zh-CN"/>
        </w:rPr>
      </w:pPr>
    </w:p>
    <w:p w14:paraId="42124883" w14:textId="77777777" w:rsidR="00BC2EC0" w:rsidRPr="001136A4" w:rsidRDefault="00AF5CBE" w:rsidP="00422615">
      <w:pPr>
        <w:pStyle w:val="Naslov3"/>
      </w:pPr>
      <w:bookmarkStart w:id="29" w:name="_Toc451354654"/>
      <w:bookmarkStart w:id="30" w:name="_Toc32922850"/>
      <w:r w:rsidRPr="001136A4">
        <w:t>Neposredna plačila podizvajalcem</w:t>
      </w:r>
      <w:bookmarkEnd w:id="29"/>
      <w:bookmarkEnd w:id="30"/>
    </w:p>
    <w:p w14:paraId="5274AD65" w14:textId="77777777" w:rsidR="00627586" w:rsidRPr="0025201B" w:rsidRDefault="00627586" w:rsidP="00627586">
      <w:pPr>
        <w:jc w:val="both"/>
        <w:rPr>
          <w:lang w:eastAsia="zh-CN"/>
        </w:rPr>
      </w:pPr>
      <w:r w:rsidRPr="0025201B">
        <w:rPr>
          <w:lang w:eastAsia="zh-CN"/>
        </w:rPr>
        <w:t>Naročnik ponudnike/izvajalce in podizvajalce obvešča, da neposredno plačilo podizvajalcem na podlagi ZJN-3 ni več a</w:t>
      </w:r>
      <w:r w:rsidRPr="0025201B">
        <w:rPr>
          <w:i/>
          <w:lang w:eastAsia="zh-CN"/>
        </w:rPr>
        <w:t xml:space="preserve"> priori </w:t>
      </w:r>
      <w:r w:rsidRPr="0025201B">
        <w:rPr>
          <w:lang w:eastAsia="zh-CN"/>
        </w:rPr>
        <w:t>obvezno, zaradi česar 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14:paraId="612CD36E" w14:textId="77777777" w:rsidR="00732C92" w:rsidRDefault="00732C92" w:rsidP="00627586">
      <w:pPr>
        <w:jc w:val="both"/>
        <w:rPr>
          <w:lang w:eastAsia="zh-CN"/>
        </w:rPr>
      </w:pPr>
    </w:p>
    <w:p w14:paraId="0FB817B4" w14:textId="77777777" w:rsidR="00627586" w:rsidRPr="0025201B" w:rsidRDefault="00627586" w:rsidP="00627586">
      <w:pPr>
        <w:jc w:val="both"/>
        <w:rPr>
          <w:lang w:eastAsia="zh-CN"/>
        </w:rPr>
      </w:pPr>
      <w:r w:rsidRPr="0025201B">
        <w:rPr>
          <w:lang w:eastAsia="zh-CN"/>
        </w:rPr>
        <w:t>Kadar namerava ponudnik izvesti javno naročilo s podizvajalcem, ki zahteva neposredno plačilo, mora:</w:t>
      </w:r>
    </w:p>
    <w:p w14:paraId="247207B8" w14:textId="77777777" w:rsidR="00627586" w:rsidRPr="0025201B" w:rsidRDefault="00627586" w:rsidP="00627586">
      <w:pPr>
        <w:pStyle w:val="Odstavekseznama"/>
        <w:numPr>
          <w:ilvl w:val="0"/>
          <w:numId w:val="12"/>
        </w:numPr>
        <w:jc w:val="both"/>
        <w:rPr>
          <w:lang w:eastAsia="zh-CN"/>
        </w:rPr>
      </w:pPr>
      <w:r w:rsidRPr="0025201B">
        <w:rPr>
          <w:lang w:eastAsia="zh-CN"/>
        </w:rPr>
        <w:t>glavni izvajalec v pogodbi pooblastiti naročnika, da na podlagi potrjenega računa oziroma situacije s strani glavnega izvajalca neposredno plačuje podizvajalcu,</w:t>
      </w:r>
    </w:p>
    <w:p w14:paraId="459EE194" w14:textId="77777777" w:rsidR="00627586" w:rsidRPr="0025201B" w:rsidRDefault="00627586" w:rsidP="00627586">
      <w:pPr>
        <w:pStyle w:val="Odstavekseznama"/>
        <w:numPr>
          <w:ilvl w:val="0"/>
          <w:numId w:val="12"/>
        </w:numPr>
        <w:jc w:val="both"/>
        <w:rPr>
          <w:lang w:eastAsia="zh-CN"/>
        </w:rPr>
      </w:pPr>
      <w:r w:rsidRPr="0025201B">
        <w:rPr>
          <w:lang w:eastAsia="zh-CN"/>
        </w:rPr>
        <w:t>podizvajalec predložiti soglasje, na podlagi katerega naročnik namesto ponudnika poravna podizvajalčevo terjatev do ponudnika,</w:t>
      </w:r>
    </w:p>
    <w:p w14:paraId="7B40CC65" w14:textId="77777777" w:rsidR="00627586" w:rsidRPr="0025201B" w:rsidRDefault="00627586" w:rsidP="00627586">
      <w:pPr>
        <w:pStyle w:val="Odstavekseznama"/>
        <w:numPr>
          <w:ilvl w:val="0"/>
          <w:numId w:val="12"/>
        </w:numPr>
        <w:jc w:val="both"/>
        <w:rPr>
          <w:lang w:eastAsia="zh-CN"/>
        </w:rPr>
      </w:pPr>
      <w:r w:rsidRPr="0025201B">
        <w:rPr>
          <w:lang w:eastAsia="zh-CN"/>
        </w:rPr>
        <w:t>glavni izvajalec svojemu računu ali situaciji priložiti račun ali situacijo podizvajalca, ki ga je predhodno potrdil,</w:t>
      </w:r>
    </w:p>
    <w:p w14:paraId="7FEE3287" w14:textId="77777777" w:rsidR="00627586" w:rsidRPr="0025201B" w:rsidRDefault="00627586" w:rsidP="00627586">
      <w:pPr>
        <w:pStyle w:val="Odstavekseznama"/>
        <w:numPr>
          <w:ilvl w:val="0"/>
          <w:numId w:val="12"/>
        </w:numPr>
        <w:jc w:val="both"/>
        <w:rPr>
          <w:lang w:eastAsia="zh-CN"/>
        </w:rPr>
      </w:pPr>
      <w:r w:rsidRPr="0025201B">
        <w:rPr>
          <w:lang w:eastAsia="zh-CN"/>
        </w:rPr>
        <w:t>glavni izvajalec svojemu e-računu priložiti specifikacijo prejemnikov plačil,</w:t>
      </w:r>
    </w:p>
    <w:p w14:paraId="70155E59" w14:textId="77777777" w:rsidR="00627586" w:rsidRPr="0025201B" w:rsidRDefault="00627586" w:rsidP="00627586">
      <w:pPr>
        <w:pStyle w:val="Odstavekseznama"/>
        <w:numPr>
          <w:ilvl w:val="0"/>
          <w:numId w:val="12"/>
        </w:numPr>
        <w:jc w:val="both"/>
        <w:rPr>
          <w:lang w:eastAsia="zh-CN"/>
        </w:rPr>
      </w:pPr>
      <w:r w:rsidRPr="0025201B">
        <w:rPr>
          <w:lang w:eastAsia="zh-CN"/>
        </w:rPr>
        <w:t xml:space="preserve">za vsakega podizvajalca </w:t>
      </w:r>
      <w:r w:rsidR="00D92186">
        <w:rPr>
          <w:b/>
          <w:lang w:eastAsia="zh-CN"/>
        </w:rPr>
        <w:t>naložiti</w:t>
      </w:r>
      <w:r w:rsidRPr="0025201B">
        <w:rPr>
          <w:b/>
          <w:lang w:eastAsia="zh-CN"/>
        </w:rPr>
        <w:t xml:space="preserve"> podizvajalsko pogodbo</w:t>
      </w:r>
      <w:r w:rsidRPr="0025201B">
        <w:rPr>
          <w:lang w:eastAsia="zh-CN"/>
        </w:rPr>
        <w:t xml:space="preserve"> (v kolikor je ta že sklenjena, jo predloži ob oddaji ponudbe, v nasprotnem primeru, pa mora ponudnik podizvajalsko pogodbo naročniku predložiti </w:t>
      </w:r>
      <w:r w:rsidRPr="0025201B">
        <w:rPr>
          <w:b/>
          <w:lang w:eastAsia="zh-CN"/>
        </w:rPr>
        <w:t>najkasneje v roku 5 dni</w:t>
      </w:r>
      <w:r w:rsidRPr="0025201B">
        <w:rPr>
          <w:lang w:eastAsia="zh-CN"/>
        </w:rPr>
        <w:t xml:space="preserve"> od sklenitve podizvajalske pogodbe,</w:t>
      </w:r>
      <w:r w:rsidRPr="0025201B">
        <w:rPr>
          <w:rFonts w:cs="Cambria"/>
          <w:bCs/>
          <w:color w:val="000000"/>
        </w:rPr>
        <w:t xml:space="preserve"> a v vsakem primeru pred pričetkom del s strani podizvajalca</w:t>
      </w:r>
      <w:r w:rsidRPr="0025201B">
        <w:rPr>
          <w:lang w:eastAsia="zh-CN"/>
        </w:rPr>
        <w:t>) .</w:t>
      </w:r>
    </w:p>
    <w:p w14:paraId="7ED17F87" w14:textId="77777777" w:rsidR="00627586" w:rsidRPr="0025201B" w:rsidRDefault="00627586" w:rsidP="00627586">
      <w:pPr>
        <w:jc w:val="both"/>
        <w:rPr>
          <w:lang w:eastAsia="zh-CN"/>
        </w:rPr>
      </w:pPr>
    </w:p>
    <w:p w14:paraId="46166058" w14:textId="0DF5EC36" w:rsidR="00627586" w:rsidRPr="0025201B" w:rsidRDefault="00627586" w:rsidP="00627586">
      <w:pPr>
        <w:jc w:val="both"/>
        <w:rPr>
          <w:lang w:eastAsia="zh-CN"/>
        </w:rPr>
      </w:pPr>
      <w:r w:rsidRPr="0025201B">
        <w:rPr>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w:t>
      </w:r>
      <w:r w:rsidR="00484A37">
        <w:rPr>
          <w:lang w:eastAsia="zh-CN"/>
        </w:rPr>
        <w:t>o</w:t>
      </w:r>
      <w:r w:rsidRPr="0025201B">
        <w:rPr>
          <w:lang w:eastAsia="zh-CN"/>
        </w:rPr>
        <w:t xml:space="preserve"> </w:t>
      </w:r>
      <w:r w:rsidR="002C1071">
        <w:rPr>
          <w:lang w:eastAsia="zh-CN"/>
        </w:rPr>
        <w:t>naročilo</w:t>
      </w:r>
      <w:r w:rsidRPr="0025201B">
        <w:rPr>
          <w:lang w:eastAsia="zh-CN"/>
        </w:rPr>
        <w:t>,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637AE503" w14:textId="77777777" w:rsidR="00627586" w:rsidRPr="0025201B" w:rsidRDefault="00627586" w:rsidP="00627586">
      <w:pPr>
        <w:jc w:val="both"/>
        <w:rPr>
          <w:lang w:eastAsia="zh-CN"/>
        </w:rPr>
      </w:pPr>
    </w:p>
    <w:p w14:paraId="7CB08425" w14:textId="77777777" w:rsidR="00627586" w:rsidRPr="0025201B" w:rsidRDefault="00627586" w:rsidP="00627586">
      <w:pPr>
        <w:jc w:val="both"/>
        <w:rPr>
          <w:lang w:eastAsia="zh-CN"/>
        </w:rPr>
      </w:pPr>
      <w:r w:rsidRPr="0025201B">
        <w:rPr>
          <w:lang w:eastAsia="zh-CN"/>
        </w:rPr>
        <w:t>V kolikor novo priglašeni podizvajalci ne bodo zahtevali izvajanje neposrednih plačil, se pogodba v delu, ki navaja seznam podizvajalcev ne bo spreminjala, razen na izrecno zahtevo naročnika.</w:t>
      </w:r>
    </w:p>
    <w:p w14:paraId="1ACA7A67" w14:textId="77777777" w:rsidR="00E739BA" w:rsidRPr="001136A4" w:rsidRDefault="00E739BA" w:rsidP="00627586">
      <w:pPr>
        <w:jc w:val="both"/>
        <w:rPr>
          <w:sz w:val="23"/>
          <w:szCs w:val="23"/>
          <w:lang w:eastAsia="zh-CN"/>
        </w:rPr>
      </w:pPr>
    </w:p>
    <w:p w14:paraId="64C677BD" w14:textId="77777777" w:rsidR="00627586" w:rsidRPr="001136A4" w:rsidRDefault="00627586" w:rsidP="00422615">
      <w:pPr>
        <w:pStyle w:val="Naslov3"/>
      </w:pPr>
      <w:bookmarkStart w:id="31" w:name="_Toc32922851"/>
      <w:r w:rsidRPr="001136A4">
        <w:t>Neposredna plačila podizvajalcem v podizvajalski verigi</w:t>
      </w:r>
      <w:bookmarkEnd w:id="31"/>
    </w:p>
    <w:p w14:paraId="2CEC81F3" w14:textId="77777777" w:rsidR="00627586" w:rsidRPr="0025201B" w:rsidRDefault="00627586" w:rsidP="00627586">
      <w:pPr>
        <w:jc w:val="both"/>
        <w:rPr>
          <w:lang w:eastAsia="zh-CN"/>
        </w:rPr>
      </w:pPr>
      <w:r w:rsidRPr="0025201B">
        <w:rPr>
          <w:lang w:eastAsia="zh-CN"/>
        </w:rPr>
        <w:t>Določbe v zvezi z neposrednimi plačili podizvajalcem iz tega poglavja dokumentacije veljajo tudi za vse dejanske (končne izvajalce) javnega naročila, ne glede na udeležbo v podizvajalski verigi.</w:t>
      </w:r>
    </w:p>
    <w:p w14:paraId="08421D86" w14:textId="77777777" w:rsidR="00627586" w:rsidRPr="001136A4" w:rsidRDefault="00627586" w:rsidP="00250C72">
      <w:pPr>
        <w:jc w:val="both"/>
        <w:rPr>
          <w:sz w:val="23"/>
          <w:szCs w:val="23"/>
          <w:lang w:eastAsia="zh-CN"/>
        </w:rPr>
      </w:pPr>
    </w:p>
    <w:p w14:paraId="6B7353C7" w14:textId="77777777" w:rsidR="002442B1" w:rsidRPr="001136A4" w:rsidRDefault="002442B1" w:rsidP="00422615">
      <w:pPr>
        <w:pStyle w:val="Naslov3"/>
      </w:pPr>
      <w:bookmarkStart w:id="32" w:name="_Toc451354656"/>
      <w:bookmarkStart w:id="33" w:name="_Toc32922852"/>
      <w:r w:rsidRPr="001136A4">
        <w:t>Angažiranje podizvajalcev v času izvedbe pogodbe</w:t>
      </w:r>
      <w:bookmarkEnd w:id="32"/>
      <w:bookmarkEnd w:id="33"/>
    </w:p>
    <w:p w14:paraId="4261D8AD" w14:textId="77777777" w:rsidR="00627586" w:rsidRDefault="00627586" w:rsidP="00627586">
      <w:pPr>
        <w:jc w:val="both"/>
        <w:rPr>
          <w:lang w:eastAsia="zh-CN"/>
        </w:rPr>
      </w:pPr>
      <w:r w:rsidRPr="0025201B">
        <w:rPr>
          <w:lang w:eastAsia="zh-CN"/>
        </w:rPr>
        <w:t xml:space="preserve">V primeru morebitne zamenjave podizvajalcev mora izvajalec v roku, ki je naveden v točki 5.3.3., predložiti naročniku v potrditev nov seznam podizvajalcev, vključno z vso z javnim naročilom zahtevano dokumentacijo in podizvajalsko pogodbo, ki potrjuje usposobljenost novega podizvajalca. Novega podizvajalca, v kolikor izpolnjuje vse pogoje in zanj ne obstajajo razlogi za izključitev, </w:t>
      </w:r>
      <w:r w:rsidRPr="0025201B">
        <w:rPr>
          <w:b/>
          <w:lang w:eastAsia="zh-CN"/>
        </w:rPr>
        <w:t>naročnik potrdi s soglasjem</w:t>
      </w:r>
      <w:r w:rsidRPr="0025201B">
        <w:rPr>
          <w:lang w:eastAsia="zh-CN"/>
        </w:rPr>
        <w:t>. Izvajalec pogodbenih del ne sme izvajati s podizvajalcem, ki je bil priglašen po roku za oddajo ponudb in ki še ni bil potrjen s strani naročnika.</w:t>
      </w:r>
    </w:p>
    <w:p w14:paraId="3EC24787" w14:textId="77777777" w:rsidR="00CE799D" w:rsidRPr="0025201B" w:rsidRDefault="00CE799D" w:rsidP="00627586">
      <w:pPr>
        <w:jc w:val="both"/>
        <w:rPr>
          <w:lang w:eastAsia="zh-CN"/>
        </w:rPr>
      </w:pPr>
    </w:p>
    <w:p w14:paraId="3E3EE859" w14:textId="77777777" w:rsidR="00627586" w:rsidRPr="0025201B" w:rsidRDefault="00627586" w:rsidP="00627586">
      <w:pPr>
        <w:jc w:val="both"/>
        <w:rPr>
          <w:lang w:eastAsia="zh-CN"/>
        </w:rPr>
      </w:pPr>
      <w:r w:rsidRPr="0025201B">
        <w:rPr>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0E64842A" w14:textId="77777777" w:rsidR="00627586" w:rsidRPr="0025201B" w:rsidRDefault="00627586" w:rsidP="00627586">
      <w:pPr>
        <w:tabs>
          <w:tab w:val="left" w:pos="5280"/>
        </w:tabs>
        <w:jc w:val="both"/>
        <w:rPr>
          <w:lang w:eastAsia="zh-CN"/>
        </w:rPr>
      </w:pPr>
    </w:p>
    <w:p w14:paraId="412EECF7" w14:textId="77777777" w:rsidR="00627586" w:rsidRDefault="00627586" w:rsidP="00627586">
      <w:pPr>
        <w:jc w:val="both"/>
        <w:rPr>
          <w:lang w:eastAsia="zh-CN"/>
        </w:rPr>
      </w:pPr>
      <w:r w:rsidRPr="0025201B">
        <w:rPr>
          <w:lang w:eastAsia="zh-CN"/>
        </w:rPr>
        <w:t>Naročnik si pridržuje tudi pravico, da sproži prekrškovni postopek pred Državno revizijsko komisijo, v kolikor so podani zakonski razlogi zanj.</w:t>
      </w:r>
    </w:p>
    <w:p w14:paraId="404591ED" w14:textId="77777777" w:rsidR="00B24BF7" w:rsidRPr="0025201B" w:rsidRDefault="00B24BF7" w:rsidP="00627586">
      <w:pPr>
        <w:jc w:val="both"/>
        <w:rPr>
          <w:lang w:eastAsia="zh-CN"/>
        </w:rPr>
      </w:pPr>
    </w:p>
    <w:p w14:paraId="47FC14E7" w14:textId="77777777" w:rsidR="0086588D" w:rsidRPr="001136A4" w:rsidRDefault="0086588D" w:rsidP="002D55EE">
      <w:pPr>
        <w:pStyle w:val="Naslov2"/>
      </w:pPr>
      <w:bookmarkStart w:id="34" w:name="_Toc451354657"/>
      <w:bookmarkStart w:id="35" w:name="_Toc32922853"/>
      <w:r w:rsidRPr="001136A4">
        <w:t>Način nastopanja istega gospodarskega subjekta</w:t>
      </w:r>
      <w:bookmarkEnd w:id="34"/>
      <w:bookmarkEnd w:id="35"/>
    </w:p>
    <w:p w14:paraId="2CBAB9A9" w14:textId="77777777" w:rsidR="00135424" w:rsidRPr="0025201B" w:rsidRDefault="00135424" w:rsidP="00135424">
      <w:pPr>
        <w:suppressAutoHyphens/>
        <w:autoSpaceDN w:val="0"/>
        <w:ind w:right="6"/>
        <w:jc w:val="both"/>
        <w:textAlignment w:val="baseline"/>
        <w:rPr>
          <w:rFonts w:eastAsia="Calibri" w:cs="Arial"/>
          <w:kern w:val="3"/>
          <w:lang w:eastAsia="sl-SI"/>
        </w:rPr>
      </w:pPr>
      <w:r w:rsidRPr="0025201B">
        <w:rPr>
          <w:rFonts w:eastAsia="Calibri" w:cs="Arial"/>
          <w:kern w:val="3"/>
          <w:lang w:eastAsia="sl-SI"/>
        </w:rPr>
        <w:t>Naročnik dopušča, da isti gospodarski subjekt predloži več ponudb, vendar le v kolikor v različnih ponudbah nastopa v različnih vlogah (bodisi kot samostojni ponudnik, bodisi kot partner v skupnem nastopu, bodisi kot podizvajalec, bodisi kot drugi subjekt na katerega zmogljivosti se sklicuje ponudnik).</w:t>
      </w:r>
    </w:p>
    <w:p w14:paraId="127156C6" w14:textId="77777777" w:rsidR="00135424" w:rsidRPr="0025201B" w:rsidRDefault="00135424" w:rsidP="00135424">
      <w:pPr>
        <w:suppressAutoHyphens/>
        <w:autoSpaceDN w:val="0"/>
        <w:ind w:right="6"/>
        <w:jc w:val="both"/>
        <w:textAlignment w:val="baseline"/>
        <w:rPr>
          <w:rFonts w:eastAsia="Calibri" w:cs="Arial"/>
          <w:kern w:val="3"/>
          <w:lang w:eastAsia="sl-SI"/>
        </w:rPr>
      </w:pPr>
      <w:r w:rsidRPr="0025201B">
        <w:rPr>
          <w:rFonts w:eastAsia="Calibri" w:cs="Arial"/>
          <w:kern w:val="3"/>
          <w:lang w:eastAsia="sl-SI"/>
        </w:rPr>
        <w:t>Gospodarski subjekt tako lahko kot partner ali podizvajalec ali drugi subjekt na katerega zmogljivosti se sklicuje ponudnik nastopa v ponudbah različnih ponudnikov.</w:t>
      </w:r>
    </w:p>
    <w:p w14:paraId="211A9D42" w14:textId="77777777" w:rsidR="00374288" w:rsidRPr="001136A4" w:rsidRDefault="00374288" w:rsidP="00135424">
      <w:pPr>
        <w:suppressAutoHyphens/>
        <w:autoSpaceDN w:val="0"/>
        <w:ind w:right="6"/>
        <w:jc w:val="both"/>
        <w:textAlignment w:val="baseline"/>
        <w:rPr>
          <w:rFonts w:eastAsia="Calibri" w:cs="Arial"/>
          <w:kern w:val="3"/>
          <w:sz w:val="23"/>
          <w:szCs w:val="23"/>
          <w:lang w:eastAsia="sl-SI"/>
        </w:rPr>
      </w:pPr>
    </w:p>
    <w:p w14:paraId="150FB0B7" w14:textId="77777777" w:rsidR="00D35252" w:rsidRPr="00597494" w:rsidRDefault="00D35252" w:rsidP="002D55EE">
      <w:pPr>
        <w:pStyle w:val="Naslov2"/>
        <w:rPr>
          <w:rFonts w:eastAsia="Calibri"/>
        </w:rPr>
      </w:pPr>
      <w:bookmarkStart w:id="36" w:name="_Toc32922854"/>
      <w:r w:rsidRPr="00597494">
        <w:rPr>
          <w:rFonts w:eastAsia="Calibri"/>
        </w:rPr>
        <w:t>Sklicevanje na zmogljivosti drugega subjekta</w:t>
      </w:r>
      <w:bookmarkEnd w:id="36"/>
    </w:p>
    <w:p w14:paraId="15FB17C0" w14:textId="77777777" w:rsidR="00D35252" w:rsidRPr="00597494" w:rsidRDefault="00D35252" w:rsidP="00D35252">
      <w:pPr>
        <w:suppressAutoHyphens/>
        <w:autoSpaceDN w:val="0"/>
        <w:ind w:right="6"/>
        <w:jc w:val="both"/>
        <w:textAlignment w:val="baseline"/>
        <w:rPr>
          <w:rFonts w:eastAsia="Calibri" w:cs="Arial"/>
          <w:kern w:val="3"/>
          <w:lang w:eastAsia="sl-SI"/>
        </w:rPr>
      </w:pPr>
      <w:r w:rsidRPr="00597494">
        <w:rPr>
          <w:rFonts w:eastAsia="Calibri" w:cs="Arial"/>
          <w:kern w:val="3"/>
          <w:lang w:eastAsia="sl-SI"/>
        </w:rPr>
        <w:t>Ponudnik v skladu z 81. členom ZJN-3 lahko uporablja zmogljivosti drugih subjektov.</w:t>
      </w:r>
    </w:p>
    <w:p w14:paraId="5CCAEE39" w14:textId="77777777" w:rsidR="00D35252" w:rsidRPr="00597494" w:rsidRDefault="00D35252" w:rsidP="00D35252">
      <w:pPr>
        <w:suppressAutoHyphens/>
        <w:autoSpaceDN w:val="0"/>
        <w:ind w:right="6"/>
        <w:jc w:val="both"/>
        <w:textAlignment w:val="baseline"/>
        <w:rPr>
          <w:rFonts w:eastAsia="Calibri" w:cs="Arial"/>
          <w:kern w:val="3"/>
          <w:lang w:eastAsia="sl-SI"/>
        </w:rPr>
      </w:pPr>
    </w:p>
    <w:p w14:paraId="7021F9DD" w14:textId="77777777" w:rsidR="00D7768A" w:rsidRPr="00597494" w:rsidRDefault="00D7768A" w:rsidP="00D7768A">
      <w:pPr>
        <w:suppressAutoHyphens/>
        <w:autoSpaceDN w:val="0"/>
        <w:ind w:right="6"/>
        <w:jc w:val="both"/>
        <w:textAlignment w:val="baseline"/>
        <w:rPr>
          <w:rFonts w:eastAsia="Calibri" w:cs="Arial"/>
          <w:kern w:val="3"/>
          <w:lang w:eastAsia="sl-SI"/>
        </w:rPr>
      </w:pPr>
      <w:r w:rsidRPr="00597494">
        <w:rPr>
          <w:rFonts w:eastAsia="Calibri" w:cs="Arial"/>
          <w:kern w:val="3"/>
          <w:lang w:eastAsia="sl-SI"/>
        </w:rPr>
        <w:t xml:space="preserve">V tem primeru se skladno z določili dokumentacije v zvezi z oddajo javnega naročila tudi </w:t>
      </w:r>
      <w:r w:rsidRPr="00597494">
        <w:rPr>
          <w:rFonts w:eastAsia="Calibri" w:cs="Arial"/>
          <w:b/>
          <w:kern w:val="3"/>
          <w:lang w:eastAsia="sl-SI"/>
        </w:rPr>
        <w:t>za vsak drugi gospodarski subjekt</w:t>
      </w:r>
      <w:r w:rsidRPr="00597494">
        <w:rPr>
          <w:rFonts w:eastAsia="Calibri" w:cs="Arial"/>
          <w:kern w:val="3"/>
          <w:lang w:eastAsia="sl-SI"/>
        </w:rPr>
        <w:t xml:space="preserve"> v sistem e-JN v </w:t>
      </w:r>
      <w:r w:rsidRPr="00597494">
        <w:rPr>
          <w:rFonts w:eastAsia="Calibri" w:cs="Arial"/>
          <w:b/>
          <w:kern w:val="3"/>
          <w:lang w:eastAsia="sl-SI"/>
        </w:rPr>
        <w:t>razdelek »ESPD  – drugi sodelujoči«</w:t>
      </w:r>
      <w:r w:rsidRPr="00597494">
        <w:rPr>
          <w:rFonts w:eastAsia="Calibri" w:cs="Arial"/>
          <w:kern w:val="3"/>
          <w:lang w:eastAsia="sl-SI"/>
        </w:rPr>
        <w:t xml:space="preserve"> naloži ustrezno izpolnjen ESPD obrazec za drug subjekt. </w:t>
      </w:r>
    </w:p>
    <w:p w14:paraId="627B8879" w14:textId="77777777" w:rsidR="00D92186" w:rsidRPr="00597494" w:rsidRDefault="00D92186" w:rsidP="00732C92">
      <w:pPr>
        <w:suppressAutoHyphens/>
        <w:autoSpaceDN w:val="0"/>
        <w:ind w:right="6"/>
        <w:jc w:val="both"/>
        <w:textAlignment w:val="baseline"/>
        <w:rPr>
          <w:rFonts w:eastAsia="Calibri" w:cs="Arial"/>
          <w:kern w:val="3"/>
          <w:lang w:eastAsia="sl-SI"/>
        </w:rPr>
      </w:pPr>
    </w:p>
    <w:p w14:paraId="382F6718" w14:textId="77777777" w:rsidR="00D92186" w:rsidRPr="00597494" w:rsidRDefault="00D92186" w:rsidP="00732C92">
      <w:pPr>
        <w:suppressAutoHyphens/>
        <w:autoSpaceDN w:val="0"/>
        <w:ind w:right="6"/>
        <w:jc w:val="both"/>
        <w:textAlignment w:val="baseline"/>
        <w:rPr>
          <w:rFonts w:eastAsia="Calibri" w:cs="Arial"/>
          <w:kern w:val="3"/>
          <w:lang w:eastAsia="sl-SI"/>
        </w:rPr>
      </w:pPr>
      <w:r w:rsidRPr="00597494">
        <w:rPr>
          <w:rFonts w:eastAsia="Calibri" w:cs="Arial"/>
          <w:kern w:val="3"/>
          <w:lang w:eastAsia="sl-SI"/>
        </w:rPr>
        <w:t xml:space="preserve">V sistem e-JN v razdelek »Druge priloge« pa ponudnik skladno z določili dokumentacije v zvezi z oddajo javnega naročila za drug gospodarski subjekt naloži vse zahtevane izjave in dokazila (med drugim tudi npr. </w:t>
      </w:r>
      <w:r w:rsidR="00F40AF4" w:rsidRPr="00597494">
        <w:rPr>
          <w:rFonts w:eastAsia="Calibri" w:cs="Arial"/>
          <w:kern w:val="3"/>
          <w:lang w:eastAsia="sl-SI"/>
        </w:rPr>
        <w:t xml:space="preserve">soglasje pravne osebe za pridobitev osebnih podatkov ponudnika, soglasje fizične osebe za pridobitev osebnih podatkov ponudnika, izjava o udeležbi fizičnih in pravnih oseb v lastništvu ponudnika, …). </w:t>
      </w:r>
    </w:p>
    <w:p w14:paraId="0D92D518" w14:textId="77777777" w:rsidR="00D92186" w:rsidRPr="00597494" w:rsidRDefault="00D92186" w:rsidP="00732C92">
      <w:pPr>
        <w:suppressAutoHyphens/>
        <w:autoSpaceDN w:val="0"/>
        <w:ind w:right="6"/>
        <w:jc w:val="both"/>
        <w:textAlignment w:val="baseline"/>
        <w:rPr>
          <w:rFonts w:eastAsia="Calibri" w:cs="Arial"/>
          <w:kern w:val="3"/>
          <w:lang w:eastAsia="sl-SI"/>
        </w:rPr>
      </w:pPr>
    </w:p>
    <w:p w14:paraId="57535781" w14:textId="22A85C26" w:rsidR="00F40AF4" w:rsidRPr="00597494" w:rsidRDefault="00F40AF4" w:rsidP="00277AE8">
      <w:pPr>
        <w:suppressAutoHyphens/>
        <w:autoSpaceDN w:val="0"/>
        <w:ind w:right="6"/>
        <w:jc w:val="both"/>
        <w:textAlignment w:val="baseline"/>
        <w:rPr>
          <w:rFonts w:asciiTheme="minorHAnsi" w:hAnsiTheme="minorHAnsi"/>
          <w:lang w:eastAsia="zh-CN"/>
        </w:rPr>
      </w:pPr>
      <w:r w:rsidRPr="00597494">
        <w:rPr>
          <w:rFonts w:eastAsia="Calibri" w:cs="Arial"/>
          <w:kern w:val="3"/>
          <w:lang w:eastAsia="sl-SI"/>
        </w:rPr>
        <w:t xml:space="preserve">V primeru uporabe zmogljivosti drugih subjektov mora ponudnik </w:t>
      </w:r>
      <w:r w:rsidRPr="00597494">
        <w:rPr>
          <w:rFonts w:eastAsia="Calibri" w:cs="Arial"/>
          <w:b/>
          <w:kern w:val="3"/>
          <w:u w:val="single"/>
          <w:lang w:eastAsia="sl-SI"/>
        </w:rPr>
        <w:t>že ob oddaji elektronske ponudbe</w:t>
      </w:r>
      <w:r w:rsidRPr="00597494">
        <w:rPr>
          <w:rFonts w:eastAsia="Calibri" w:cs="Arial"/>
          <w:kern w:val="3"/>
          <w:lang w:eastAsia="sl-SI"/>
        </w:rPr>
        <w:t xml:space="preserve"> </w:t>
      </w:r>
      <w:r w:rsidRPr="00597494">
        <w:rPr>
          <w:rFonts w:eastAsia="Calibri" w:cs="Arial"/>
          <w:b/>
          <w:kern w:val="3"/>
          <w:u w:val="single"/>
          <w:lang w:eastAsia="sl-SI"/>
        </w:rPr>
        <w:t>v sistem e-JN v razdelek »Druge priloge«</w:t>
      </w:r>
      <w:r w:rsidRPr="00597494">
        <w:rPr>
          <w:rFonts w:eastAsia="Calibri" w:cs="Arial"/>
          <w:kern w:val="3"/>
          <w:u w:val="single"/>
          <w:lang w:eastAsia="sl-SI"/>
        </w:rPr>
        <w:t xml:space="preserve"> naložiti ustrezna dokazila</w:t>
      </w:r>
      <w:r w:rsidRPr="00597494">
        <w:rPr>
          <w:rFonts w:eastAsia="Calibri" w:cs="Arial"/>
          <w:kern w:val="3"/>
          <w:lang w:eastAsia="sl-SI"/>
        </w:rPr>
        <w:t xml:space="preserve">, da bo imel na voljo potrebna sredstva za izvedbo javnega naročila: </w:t>
      </w:r>
      <w:r w:rsidRPr="00597494">
        <w:rPr>
          <w:rFonts w:asciiTheme="minorHAnsi" w:hAnsiTheme="minorHAnsi"/>
          <w:lang w:eastAsia="zh-CN"/>
        </w:rPr>
        <w:t xml:space="preserve">npr. </w:t>
      </w:r>
      <w:r w:rsidRPr="00597494">
        <w:rPr>
          <w:rFonts w:asciiTheme="minorHAnsi" w:hAnsiTheme="minorHAnsi"/>
          <w:b/>
          <w:lang w:eastAsia="zh-CN"/>
        </w:rPr>
        <w:t>dogovor o medsebojnem sodelovanju</w:t>
      </w:r>
      <w:r w:rsidRPr="00597494">
        <w:rPr>
          <w:rFonts w:asciiTheme="minorHAnsi" w:hAnsiTheme="minorHAnsi"/>
          <w:lang w:eastAsia="zh-CN"/>
        </w:rPr>
        <w:t>, pogodbo o sodelovanju, dogovor o zagotavljanju…</w:t>
      </w:r>
    </w:p>
    <w:p w14:paraId="3350E07B" w14:textId="77777777" w:rsidR="00713F78" w:rsidRPr="00597494" w:rsidRDefault="00713F78" w:rsidP="00732C92">
      <w:pPr>
        <w:suppressAutoHyphens/>
        <w:autoSpaceDN w:val="0"/>
        <w:ind w:right="6"/>
        <w:jc w:val="both"/>
        <w:textAlignment w:val="baseline"/>
        <w:rPr>
          <w:rFonts w:asciiTheme="minorHAnsi" w:hAnsiTheme="minorHAnsi"/>
          <w:u w:val="single"/>
          <w:lang w:eastAsia="zh-CN"/>
        </w:rPr>
      </w:pPr>
    </w:p>
    <w:p w14:paraId="0A7D1739" w14:textId="77777777" w:rsidR="00BE5979" w:rsidRPr="00597494" w:rsidRDefault="00BE5979" w:rsidP="00BE5979">
      <w:pPr>
        <w:suppressAutoHyphens/>
        <w:autoSpaceDN w:val="0"/>
        <w:ind w:right="6"/>
        <w:jc w:val="both"/>
        <w:textAlignment w:val="baseline"/>
        <w:rPr>
          <w:rFonts w:asciiTheme="minorHAnsi" w:hAnsiTheme="minorHAnsi"/>
          <w:u w:val="single"/>
          <w:lang w:eastAsia="zh-CN"/>
        </w:rPr>
      </w:pPr>
      <w:r w:rsidRPr="00597494">
        <w:rPr>
          <w:rFonts w:asciiTheme="minorHAnsi" w:hAnsiTheme="minorHAnsi"/>
          <w:u w:val="single"/>
          <w:lang w:eastAsia="zh-CN"/>
        </w:rPr>
        <w:t xml:space="preserve">V kolikor ponudnik zahteve glede izobrazbe ali strokovne usposobljenosti (nominiranih kadrov ali subjekta ali fizičnih oseb) izkaže z uporabo zmogljivosti drugih subjektov, morajo ti drugi subjekti pri izvedbi javnega naročila obvezno izvesti storitve, za katere so bile zahtevane te zmogljivosti. </w:t>
      </w:r>
    </w:p>
    <w:p w14:paraId="7BF0A4B8" w14:textId="77777777" w:rsidR="00BE5979" w:rsidRPr="00597494" w:rsidRDefault="00BE5979" w:rsidP="00BE5979">
      <w:pPr>
        <w:suppressAutoHyphens/>
        <w:autoSpaceDN w:val="0"/>
        <w:ind w:right="6"/>
        <w:jc w:val="both"/>
        <w:textAlignment w:val="baseline"/>
        <w:rPr>
          <w:rFonts w:asciiTheme="minorHAnsi" w:hAnsiTheme="minorHAnsi"/>
          <w:u w:val="single"/>
          <w:lang w:eastAsia="zh-CN"/>
        </w:rPr>
      </w:pPr>
    </w:p>
    <w:p w14:paraId="59EC1DD4" w14:textId="77777777" w:rsidR="00BE5979" w:rsidRPr="00BE5979" w:rsidRDefault="00BE5979" w:rsidP="00BE5979">
      <w:pPr>
        <w:suppressAutoHyphens/>
        <w:autoSpaceDN w:val="0"/>
        <w:ind w:right="6"/>
        <w:jc w:val="both"/>
        <w:textAlignment w:val="baseline"/>
        <w:rPr>
          <w:rFonts w:asciiTheme="minorHAnsi" w:hAnsiTheme="minorHAnsi" w:cstheme="minorBidi"/>
          <w:b/>
          <w:color w:val="000000" w:themeColor="text1"/>
          <w:u w:val="single"/>
          <w:lang w:eastAsia="zh-CN"/>
        </w:rPr>
      </w:pPr>
      <w:r w:rsidRPr="00597494">
        <w:rPr>
          <w:rFonts w:asciiTheme="minorHAnsi" w:hAnsiTheme="minorHAnsi"/>
          <w:u w:val="single"/>
          <w:lang w:eastAsia="zh-CN"/>
        </w:rPr>
        <w:t xml:space="preserve">V zgornjem primeru mora takšen drugi subjekt, skladno s prakso Odločitev Državne revizijske komisije, v ponudbi </w:t>
      </w:r>
      <w:r w:rsidRPr="00597494">
        <w:rPr>
          <w:rFonts w:asciiTheme="minorHAnsi" w:hAnsiTheme="minorHAnsi"/>
          <w:b/>
          <w:u w:val="single"/>
          <w:lang w:eastAsia="zh-CN"/>
        </w:rPr>
        <w:t>obvezno nastopati k</w:t>
      </w:r>
      <w:r w:rsidRPr="00597494">
        <w:rPr>
          <w:rFonts w:asciiTheme="minorHAnsi" w:hAnsiTheme="minorHAnsi" w:cstheme="minorBidi"/>
          <w:b/>
          <w:color w:val="000000" w:themeColor="text1"/>
          <w:u w:val="single"/>
          <w:lang w:eastAsia="zh-CN"/>
        </w:rPr>
        <w:t>ot partner ali kot podizvajalec, ter predložite vse zahtevane obrazce za podizvajalca/partnerja.</w:t>
      </w:r>
    </w:p>
    <w:p w14:paraId="3A168DF7" w14:textId="77777777" w:rsidR="006D0BCF" w:rsidRDefault="006D0BCF" w:rsidP="00732C92">
      <w:pPr>
        <w:suppressAutoHyphens/>
        <w:autoSpaceDN w:val="0"/>
        <w:ind w:right="6"/>
        <w:jc w:val="both"/>
        <w:textAlignment w:val="baseline"/>
        <w:rPr>
          <w:rFonts w:eastAsia="Calibri" w:cs="Arial"/>
          <w:kern w:val="3"/>
          <w:lang w:eastAsia="sl-SI"/>
        </w:rPr>
      </w:pPr>
    </w:p>
    <w:p w14:paraId="0E5109C3" w14:textId="77777777" w:rsidR="00650391" w:rsidRDefault="00650391" w:rsidP="00732C92">
      <w:pPr>
        <w:suppressAutoHyphens/>
        <w:autoSpaceDN w:val="0"/>
        <w:ind w:right="6"/>
        <w:jc w:val="both"/>
        <w:textAlignment w:val="baseline"/>
        <w:rPr>
          <w:rFonts w:eastAsia="Calibri" w:cs="Arial"/>
          <w:kern w:val="3"/>
          <w:lang w:eastAsia="sl-SI"/>
        </w:rPr>
      </w:pPr>
    </w:p>
    <w:p w14:paraId="55F026D3" w14:textId="77777777" w:rsidR="009C5C38" w:rsidRPr="001136A4" w:rsidRDefault="009C5C38" w:rsidP="004B5C48">
      <w:pPr>
        <w:pStyle w:val="Naslov1"/>
        <w:framePr w:wrap="around"/>
      </w:pPr>
      <w:bookmarkStart w:id="37" w:name="_Toc451354658"/>
      <w:bookmarkStart w:id="38" w:name="_Toc32922855"/>
      <w:r w:rsidRPr="001136A4">
        <w:t>PRAVILA ZA SPOROČANJE</w:t>
      </w:r>
      <w:bookmarkEnd w:id="37"/>
      <w:bookmarkEnd w:id="38"/>
    </w:p>
    <w:p w14:paraId="790E5433" w14:textId="77777777" w:rsidR="00D35252" w:rsidRPr="001136A4" w:rsidRDefault="00D35252" w:rsidP="005C7045">
      <w:pPr>
        <w:suppressAutoHyphens/>
        <w:autoSpaceDN w:val="0"/>
        <w:ind w:right="6"/>
        <w:jc w:val="both"/>
        <w:textAlignment w:val="baseline"/>
        <w:rPr>
          <w:rFonts w:eastAsia="Calibri" w:cs="Arial"/>
          <w:kern w:val="3"/>
          <w:sz w:val="23"/>
          <w:szCs w:val="23"/>
          <w:lang w:eastAsia="sl-SI"/>
        </w:rPr>
      </w:pPr>
    </w:p>
    <w:p w14:paraId="35C129C8" w14:textId="77777777" w:rsidR="00DB7C49" w:rsidRPr="001136A4" w:rsidRDefault="00DB7C49" w:rsidP="00250C72">
      <w:pPr>
        <w:rPr>
          <w:sz w:val="23"/>
          <w:szCs w:val="23"/>
          <w:lang w:eastAsia="zh-CN"/>
        </w:rPr>
      </w:pPr>
    </w:p>
    <w:p w14:paraId="4E6C9DDF" w14:textId="77777777" w:rsidR="00DB7C49" w:rsidRPr="001136A4" w:rsidRDefault="00DB7C49" w:rsidP="00250C72">
      <w:pPr>
        <w:rPr>
          <w:sz w:val="23"/>
          <w:szCs w:val="23"/>
          <w:lang w:eastAsia="zh-CN"/>
        </w:rPr>
      </w:pPr>
    </w:p>
    <w:p w14:paraId="37F1410A" w14:textId="77777777" w:rsidR="005B675D" w:rsidRPr="001136A4" w:rsidRDefault="005B675D" w:rsidP="002D55EE">
      <w:pPr>
        <w:pStyle w:val="Naslov2"/>
      </w:pPr>
      <w:bookmarkStart w:id="39" w:name="_Toc451354659"/>
      <w:bookmarkStart w:id="40" w:name="_Toc32922856"/>
      <w:r w:rsidRPr="001136A4">
        <w:t>Komunikacijska sredstva</w:t>
      </w:r>
      <w:bookmarkEnd w:id="39"/>
      <w:bookmarkEnd w:id="40"/>
    </w:p>
    <w:p w14:paraId="3D58EBFB" w14:textId="56B8495C" w:rsidR="002A5928" w:rsidRPr="0025201B" w:rsidRDefault="002A5928" w:rsidP="00191778">
      <w:pPr>
        <w:jc w:val="both"/>
        <w:rPr>
          <w:rFonts w:asciiTheme="minorHAnsi" w:hAnsiTheme="minorHAnsi"/>
          <w:lang w:eastAsia="zh-CN"/>
        </w:rPr>
      </w:pPr>
      <w:r w:rsidRPr="0025201B">
        <w:rPr>
          <w:rFonts w:asciiTheme="minorHAnsi" w:hAnsiTheme="minorHAnsi"/>
          <w:lang w:eastAsia="zh-CN"/>
        </w:rPr>
        <w:t>Izved</w:t>
      </w:r>
      <w:r w:rsidR="001F276B" w:rsidRPr="0025201B">
        <w:rPr>
          <w:rFonts w:asciiTheme="minorHAnsi" w:hAnsiTheme="minorHAnsi"/>
          <w:lang w:eastAsia="zh-CN"/>
        </w:rPr>
        <w:t xml:space="preserve">ba predmetnega javnega naročila pretežno poteka </w:t>
      </w:r>
      <w:r w:rsidRPr="0025201B">
        <w:rPr>
          <w:rFonts w:asciiTheme="minorHAnsi" w:hAnsiTheme="minorHAnsi"/>
          <w:lang w:eastAsia="zh-CN"/>
        </w:rPr>
        <w:t>z uporabo elektronskih komunikacijskih sredstev</w:t>
      </w:r>
      <w:r w:rsidR="00AC2D2E" w:rsidRPr="00AC2D2E">
        <w:rPr>
          <w:rFonts w:asciiTheme="minorHAnsi" w:hAnsiTheme="minorHAnsi"/>
          <w:lang w:eastAsia="zh-CN"/>
        </w:rPr>
        <w:t>, preko Portala javnih naročil in informacijskega sistema e-JN</w:t>
      </w:r>
      <w:r w:rsidRPr="0025201B">
        <w:rPr>
          <w:rFonts w:asciiTheme="minorHAnsi" w:hAnsiTheme="minorHAnsi"/>
          <w:lang w:eastAsia="zh-CN"/>
        </w:rPr>
        <w:t xml:space="preserve">, </w:t>
      </w:r>
      <w:r w:rsidRPr="006D0BCF">
        <w:rPr>
          <w:rFonts w:asciiTheme="minorHAnsi" w:hAnsiTheme="minorHAnsi"/>
          <w:lang w:eastAsia="zh-CN"/>
        </w:rPr>
        <w:t>delno pa z uporabo</w:t>
      </w:r>
      <w:r w:rsidRPr="0025201B">
        <w:rPr>
          <w:rFonts w:asciiTheme="minorHAnsi" w:hAnsiTheme="minorHAnsi"/>
          <w:lang w:eastAsia="zh-CN"/>
        </w:rPr>
        <w:t xml:space="preserve"> drugih komunikacijskih sredstev.</w:t>
      </w:r>
    </w:p>
    <w:p w14:paraId="1761E3BD" w14:textId="77777777" w:rsidR="00F40134" w:rsidRDefault="00F40134" w:rsidP="00191778">
      <w:pPr>
        <w:jc w:val="both"/>
        <w:rPr>
          <w:rFonts w:asciiTheme="minorHAnsi" w:hAnsiTheme="minorHAnsi"/>
          <w:lang w:eastAsia="zh-CN"/>
        </w:rPr>
      </w:pPr>
    </w:p>
    <w:p w14:paraId="5A6FF513" w14:textId="77777777" w:rsidR="00597494" w:rsidRPr="00597494" w:rsidRDefault="00597494" w:rsidP="00597494">
      <w:pPr>
        <w:jc w:val="both"/>
        <w:rPr>
          <w:rFonts w:asciiTheme="minorHAnsi" w:eastAsiaTheme="minorHAnsi" w:hAnsiTheme="minorHAnsi" w:cstheme="minorBidi"/>
          <w:color w:val="000000" w:themeColor="text1"/>
          <w:lang w:eastAsia="zh-CN"/>
        </w:rPr>
      </w:pPr>
      <w:r w:rsidRPr="00597494">
        <w:rPr>
          <w:rFonts w:asciiTheme="minorHAnsi" w:eastAsiaTheme="minorHAnsi" w:hAnsiTheme="minorHAnsi" w:cstheme="minorBidi"/>
          <w:color w:val="000000" w:themeColor="text1"/>
          <w:lang w:eastAsia="zh-CN"/>
        </w:rPr>
        <w:t>Obvestilo o javnem naročilu je bilo v skladu s 56. členom ZJN-3 poslano v objavo na Portal javnih naročil in na Uradni list evropske unije.</w:t>
      </w:r>
    </w:p>
    <w:p w14:paraId="0D77B794" w14:textId="77777777" w:rsidR="00D6675E" w:rsidRDefault="00D6675E" w:rsidP="00191778">
      <w:pPr>
        <w:jc w:val="both"/>
        <w:rPr>
          <w:rFonts w:asciiTheme="minorHAnsi" w:hAnsiTheme="minorHAnsi"/>
          <w:lang w:eastAsia="zh-CN"/>
        </w:rPr>
      </w:pPr>
    </w:p>
    <w:p w14:paraId="44CA6ED3" w14:textId="77777777" w:rsidR="002D00EE" w:rsidRPr="0025201B" w:rsidRDefault="002D00EE" w:rsidP="00191778">
      <w:pPr>
        <w:jc w:val="both"/>
        <w:rPr>
          <w:rFonts w:asciiTheme="minorHAnsi" w:hAnsiTheme="minorHAnsi"/>
          <w:lang w:eastAsia="zh-CN"/>
        </w:rPr>
      </w:pPr>
      <w:r w:rsidRPr="0025201B">
        <w:rPr>
          <w:rFonts w:asciiTheme="minorHAnsi" w:hAnsiTheme="minorHAnsi"/>
          <w:lang w:eastAsia="zh-CN"/>
        </w:rPr>
        <w:t>Dokumentacija v zvezi z oddajo javnega naročila</w:t>
      </w:r>
      <w:r w:rsidR="008B6A0F" w:rsidRPr="0025201B">
        <w:rPr>
          <w:rFonts w:asciiTheme="minorHAnsi" w:hAnsiTheme="minorHAnsi"/>
          <w:lang w:eastAsia="zh-CN"/>
        </w:rPr>
        <w:t>, vključno s prilogami,</w:t>
      </w:r>
      <w:r w:rsidRPr="0025201B">
        <w:rPr>
          <w:rFonts w:asciiTheme="minorHAnsi" w:hAnsiTheme="minorHAnsi"/>
          <w:lang w:eastAsia="zh-CN"/>
        </w:rPr>
        <w:t xml:space="preserve"> je </w:t>
      </w:r>
      <w:r w:rsidRPr="0025201B">
        <w:rPr>
          <w:rFonts w:asciiTheme="minorHAnsi" w:hAnsiTheme="minorHAnsi"/>
          <w:b/>
          <w:lang w:eastAsia="zh-CN"/>
        </w:rPr>
        <w:t xml:space="preserve">objavljena na spletni strani </w:t>
      </w:r>
      <w:hyperlink r:id="rId19" w:history="1">
        <w:r w:rsidR="009E43B8" w:rsidRPr="0025201B">
          <w:rPr>
            <w:rStyle w:val="Hiperpovezava"/>
            <w:rFonts w:asciiTheme="minorHAnsi" w:hAnsiTheme="minorHAnsi"/>
            <w:b/>
            <w:lang w:eastAsia="zh-CN"/>
          </w:rPr>
          <w:t>http://www.kranj.si</w:t>
        </w:r>
      </w:hyperlink>
      <w:r w:rsidR="009E43B8" w:rsidRPr="0025201B">
        <w:rPr>
          <w:rFonts w:asciiTheme="minorHAnsi" w:hAnsiTheme="minorHAnsi"/>
          <w:lang w:eastAsia="zh-CN"/>
        </w:rPr>
        <w:t>, RUBRIKA JAVNI RAZPISI, NAROČILA</w:t>
      </w:r>
      <w:r w:rsidR="005C7045" w:rsidRPr="0025201B">
        <w:rPr>
          <w:rFonts w:asciiTheme="minorHAnsi" w:hAnsiTheme="minorHAnsi"/>
          <w:lang w:eastAsia="zh-CN"/>
        </w:rPr>
        <w:t>.</w:t>
      </w:r>
    </w:p>
    <w:p w14:paraId="250A6820" w14:textId="77777777" w:rsidR="00C35056" w:rsidRDefault="00C35056" w:rsidP="00C35056">
      <w:pPr>
        <w:jc w:val="both"/>
        <w:rPr>
          <w:rFonts w:asciiTheme="minorHAnsi" w:hAnsiTheme="minorHAnsi"/>
          <w:lang w:eastAsia="zh-CN"/>
        </w:rPr>
      </w:pPr>
    </w:p>
    <w:p w14:paraId="3530656C" w14:textId="6BA8BE00" w:rsidR="00C35056" w:rsidRPr="0025201B" w:rsidRDefault="00C35056" w:rsidP="00C35056">
      <w:pPr>
        <w:jc w:val="both"/>
        <w:rPr>
          <w:rFonts w:asciiTheme="minorHAnsi" w:hAnsiTheme="minorHAnsi"/>
        </w:rPr>
      </w:pPr>
      <w:r w:rsidRPr="0025201B">
        <w:rPr>
          <w:rFonts w:asciiTheme="minorHAnsi" w:hAnsiTheme="minorHAnsi"/>
          <w:lang w:eastAsia="zh-CN"/>
        </w:rPr>
        <w:t xml:space="preserve">Ponudbe se predložijo v informacijski sistem e-JN na spletnem naslovu </w:t>
      </w:r>
      <w:hyperlink r:id="rId20" w:history="1">
        <w:r w:rsidR="006B01A5" w:rsidRPr="006B01A5">
          <w:rPr>
            <w:rStyle w:val="Hiperpovezava"/>
            <w:rFonts w:asciiTheme="minorHAnsi" w:hAnsiTheme="minorHAnsi"/>
            <w:lang w:eastAsia="zh-CN"/>
          </w:rPr>
          <w:t>https://ejn.gov.si/</w:t>
        </w:r>
      </w:hyperlink>
      <w:r w:rsidRPr="0025201B">
        <w:rPr>
          <w:rFonts w:asciiTheme="minorHAnsi" w:hAnsiTheme="minorHAnsi"/>
          <w:lang w:eastAsia="zh-CN"/>
        </w:rPr>
        <w:t>.</w:t>
      </w:r>
    </w:p>
    <w:p w14:paraId="1CAFB548" w14:textId="77777777" w:rsidR="00C35056" w:rsidRPr="0025201B" w:rsidRDefault="00C35056" w:rsidP="00C35056">
      <w:pPr>
        <w:jc w:val="both"/>
        <w:rPr>
          <w:rFonts w:asciiTheme="minorHAnsi" w:hAnsiTheme="minorHAnsi"/>
          <w:lang w:eastAsia="zh-CN"/>
        </w:rPr>
      </w:pPr>
    </w:p>
    <w:p w14:paraId="1BCA44DB" w14:textId="77777777" w:rsidR="002A5928" w:rsidRPr="0025201B" w:rsidRDefault="002A5928" w:rsidP="00CC1CA7">
      <w:pPr>
        <w:rPr>
          <w:rFonts w:asciiTheme="minorHAnsi" w:hAnsiTheme="minorHAnsi"/>
          <w:lang w:eastAsia="zh-CN"/>
        </w:rPr>
      </w:pPr>
      <w:r w:rsidRPr="0025201B">
        <w:rPr>
          <w:rFonts w:asciiTheme="minorHAnsi" w:hAnsiTheme="minorHAnsi"/>
          <w:lang w:eastAsia="zh-CN"/>
        </w:rPr>
        <w:t>Odločitev o oddaji javnega naročila bo objavljena na portalu javnih naročil.</w:t>
      </w:r>
    </w:p>
    <w:p w14:paraId="39C033CA" w14:textId="77777777" w:rsidR="002A5928" w:rsidRPr="0025201B" w:rsidRDefault="002A5928" w:rsidP="00CC1CA7">
      <w:pPr>
        <w:rPr>
          <w:rFonts w:asciiTheme="minorHAnsi" w:hAnsiTheme="minorHAnsi"/>
          <w:lang w:eastAsia="zh-CN"/>
        </w:rPr>
      </w:pPr>
    </w:p>
    <w:p w14:paraId="1D8FA8FF" w14:textId="77777777" w:rsidR="002A5928" w:rsidRPr="0025201B" w:rsidRDefault="002A5928" w:rsidP="00CC1CA7">
      <w:pPr>
        <w:jc w:val="both"/>
        <w:rPr>
          <w:rFonts w:asciiTheme="minorHAnsi" w:hAnsiTheme="minorHAnsi"/>
          <w:lang w:eastAsia="zh-CN"/>
        </w:rPr>
      </w:pPr>
      <w:r w:rsidRPr="0025201B">
        <w:rPr>
          <w:rFonts w:asciiTheme="minorHAnsi" w:hAnsiTheme="minorHAnsi"/>
          <w:lang w:eastAsia="zh-CN"/>
        </w:rPr>
        <w:t xml:space="preserve">Dodatne informacije bo naročnik v skladu s 60. </w:t>
      </w:r>
      <w:r w:rsidR="00BC3C11" w:rsidRPr="0025201B">
        <w:rPr>
          <w:rFonts w:asciiTheme="minorHAnsi" w:hAnsiTheme="minorHAnsi"/>
          <w:lang w:eastAsia="zh-CN"/>
        </w:rPr>
        <w:t>členom ZJN-3</w:t>
      </w:r>
      <w:r w:rsidRPr="0025201B">
        <w:rPr>
          <w:rFonts w:asciiTheme="minorHAnsi" w:hAnsiTheme="minorHAnsi"/>
          <w:lang w:eastAsia="zh-CN"/>
        </w:rPr>
        <w:t xml:space="preserve"> posredoval preko obvestila o dodatnih informacijah, informacijah o nedokončanem postopku ali popravku ali na drug način </w:t>
      </w:r>
      <w:r w:rsidR="006C327A" w:rsidRPr="0025201B">
        <w:rPr>
          <w:rFonts w:asciiTheme="minorHAnsi" w:hAnsiTheme="minorHAnsi"/>
          <w:b/>
          <w:lang w:eastAsia="zh-CN"/>
        </w:rPr>
        <w:t xml:space="preserve">izključno </w:t>
      </w:r>
      <w:r w:rsidRPr="0025201B">
        <w:rPr>
          <w:rFonts w:asciiTheme="minorHAnsi" w:hAnsiTheme="minorHAnsi"/>
          <w:b/>
          <w:lang w:eastAsia="zh-CN"/>
        </w:rPr>
        <w:t xml:space="preserve">preko portala </w:t>
      </w:r>
      <w:r w:rsidRPr="00F40AF4">
        <w:rPr>
          <w:rFonts w:asciiTheme="minorHAnsi" w:hAnsiTheme="minorHAnsi"/>
          <w:b/>
          <w:lang w:eastAsia="zh-CN"/>
        </w:rPr>
        <w:t>javnih naročil</w:t>
      </w:r>
      <w:r w:rsidR="00D6675E" w:rsidRPr="00F40AF4">
        <w:rPr>
          <w:rFonts w:asciiTheme="minorHAnsi" w:hAnsiTheme="minorHAnsi"/>
          <w:b/>
          <w:lang w:eastAsia="zh-CN"/>
        </w:rPr>
        <w:t xml:space="preserve"> in (v kolikor bo potrebno) informacijskega sistema e-JN.</w:t>
      </w:r>
      <w:r w:rsidR="00D6675E">
        <w:rPr>
          <w:rFonts w:asciiTheme="minorHAnsi" w:hAnsiTheme="minorHAnsi"/>
          <w:lang w:eastAsia="zh-CN"/>
        </w:rPr>
        <w:t xml:space="preserve"> </w:t>
      </w:r>
    </w:p>
    <w:p w14:paraId="2B530598" w14:textId="5B5879AD" w:rsidR="00A105CC" w:rsidRDefault="00A105CC" w:rsidP="00CC1CA7">
      <w:pPr>
        <w:jc w:val="both"/>
        <w:rPr>
          <w:sz w:val="23"/>
          <w:szCs w:val="23"/>
          <w:lang w:eastAsia="zh-CN"/>
        </w:rPr>
      </w:pPr>
    </w:p>
    <w:p w14:paraId="6C40BD08" w14:textId="28DC442C" w:rsidR="002C4627" w:rsidRDefault="002C4627" w:rsidP="00CC1CA7">
      <w:pPr>
        <w:jc w:val="both"/>
        <w:rPr>
          <w:sz w:val="23"/>
          <w:szCs w:val="23"/>
          <w:lang w:eastAsia="zh-CN"/>
        </w:rPr>
      </w:pPr>
    </w:p>
    <w:p w14:paraId="253009A7" w14:textId="77777777" w:rsidR="002C4627" w:rsidRPr="001136A4" w:rsidRDefault="002C4627" w:rsidP="00CC1CA7">
      <w:pPr>
        <w:jc w:val="both"/>
        <w:rPr>
          <w:sz w:val="23"/>
          <w:szCs w:val="23"/>
          <w:lang w:eastAsia="zh-CN"/>
        </w:rPr>
      </w:pPr>
    </w:p>
    <w:p w14:paraId="2B0A7295" w14:textId="77777777" w:rsidR="005B675D" w:rsidRPr="001136A4" w:rsidRDefault="005B675D" w:rsidP="002D55EE">
      <w:pPr>
        <w:pStyle w:val="Naslov2"/>
      </w:pPr>
      <w:bookmarkStart w:id="41" w:name="_Toc451354660"/>
      <w:bookmarkStart w:id="42" w:name="_Toc32922857"/>
      <w:r w:rsidRPr="001136A4">
        <w:t>Spreminjanje ali dopolnjevanje dokumentacije</w:t>
      </w:r>
      <w:bookmarkEnd w:id="41"/>
      <w:bookmarkEnd w:id="42"/>
    </w:p>
    <w:p w14:paraId="4ADA9A37" w14:textId="77777777" w:rsidR="00F40AF4" w:rsidRDefault="002A5928" w:rsidP="00250C72">
      <w:pPr>
        <w:jc w:val="both"/>
        <w:rPr>
          <w:lang w:eastAsia="zh-CN"/>
        </w:rPr>
      </w:pPr>
      <w:r w:rsidRPr="0025201B">
        <w:rPr>
          <w:lang w:eastAsia="zh-CN"/>
        </w:rPr>
        <w:t xml:space="preserve">Po izteku roka za prejem ponudb naročnik v skladu z drugim odstavkom  67. člena ZJN-3 ne sme več spreminjati ali dopolnjevati dokumentacije v zvezi z oddajo javnega naročila. </w:t>
      </w:r>
    </w:p>
    <w:p w14:paraId="3F5B12E3" w14:textId="77777777" w:rsidR="002A5928" w:rsidRPr="0025201B" w:rsidRDefault="002A5928" w:rsidP="00250C72">
      <w:pPr>
        <w:jc w:val="both"/>
        <w:rPr>
          <w:lang w:eastAsia="zh-CN"/>
        </w:rPr>
      </w:pPr>
      <w:r w:rsidRPr="0025201B">
        <w:rPr>
          <w:lang w:eastAsia="zh-CN"/>
        </w:rPr>
        <w:t>Informacije, ki jih posreduje naročnik gospodarskim subjektom na portalu javnih naročil ali prek njega</w:t>
      </w:r>
      <w:r w:rsidR="00AD6FC1" w:rsidRPr="0025201B">
        <w:rPr>
          <w:lang w:eastAsia="zh-CN"/>
        </w:rPr>
        <w:t xml:space="preserve"> ali preko informacijskega sistema e-JN</w:t>
      </w:r>
      <w:r w:rsidRPr="0025201B">
        <w:rPr>
          <w:lang w:eastAsia="zh-CN"/>
        </w:rPr>
        <w:t>,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23F05F51" w14:textId="77777777" w:rsidR="00BA47BB" w:rsidRPr="0025201B" w:rsidRDefault="00BA47BB" w:rsidP="00046414">
      <w:pPr>
        <w:jc w:val="both"/>
        <w:rPr>
          <w:lang w:eastAsia="zh-CN"/>
        </w:rPr>
      </w:pPr>
    </w:p>
    <w:p w14:paraId="57855987" w14:textId="77777777" w:rsidR="00046414" w:rsidRPr="0025201B" w:rsidRDefault="00046414" w:rsidP="00046414">
      <w:pPr>
        <w:jc w:val="both"/>
        <w:rPr>
          <w:lang w:eastAsia="zh-CN"/>
        </w:rPr>
      </w:pPr>
      <w:r w:rsidRPr="0025201B">
        <w:rPr>
          <w:lang w:eastAsia="zh-CN"/>
        </w:rPr>
        <w:t>Ponudniki morajo redno spremljati informacije, objavljene na portalu javnih naročil in jih upoštevati pri oddaji ponudbe.</w:t>
      </w:r>
    </w:p>
    <w:p w14:paraId="31C8653D" w14:textId="77777777" w:rsidR="00A91081" w:rsidRDefault="00A91081" w:rsidP="00250C72">
      <w:pPr>
        <w:jc w:val="both"/>
        <w:rPr>
          <w:sz w:val="23"/>
          <w:szCs w:val="23"/>
          <w:lang w:eastAsia="zh-CN"/>
        </w:rPr>
      </w:pPr>
    </w:p>
    <w:p w14:paraId="6FE09CCA" w14:textId="77777777" w:rsidR="005B675D" w:rsidRPr="001136A4" w:rsidRDefault="00C12B80" w:rsidP="002D55EE">
      <w:pPr>
        <w:pStyle w:val="Naslov2"/>
      </w:pPr>
      <w:bookmarkStart w:id="43" w:name="_Toc451354661"/>
      <w:r>
        <w:t xml:space="preserve"> </w:t>
      </w:r>
      <w:bookmarkStart w:id="44" w:name="_Toc32922858"/>
      <w:r w:rsidR="005B675D" w:rsidRPr="001136A4">
        <w:t>Jezik javnega naročanja</w:t>
      </w:r>
      <w:bookmarkEnd w:id="43"/>
      <w:bookmarkEnd w:id="44"/>
    </w:p>
    <w:p w14:paraId="16EBE41A" w14:textId="77777777" w:rsidR="00627586" w:rsidRPr="0025201B" w:rsidRDefault="00627586" w:rsidP="00627586">
      <w:pPr>
        <w:jc w:val="both"/>
        <w:rPr>
          <w:rFonts w:asciiTheme="minorHAnsi" w:hAnsiTheme="minorHAnsi"/>
          <w:lang w:eastAsia="zh-CN"/>
        </w:rPr>
      </w:pPr>
      <w:r w:rsidRPr="0025201B">
        <w:rPr>
          <w:rFonts w:asciiTheme="minorHAnsi" w:hAnsiTheme="minorHAnsi"/>
          <w:lang w:eastAsia="zh-CN"/>
        </w:rPr>
        <w:t xml:space="preserve">Na podlagi 36. člena ZJN-3 postopek javnega naročanja poteka v slovenskem jeziku. </w:t>
      </w:r>
    </w:p>
    <w:p w14:paraId="729A7084" w14:textId="77777777" w:rsidR="00627586" w:rsidRPr="0025201B" w:rsidRDefault="00627586" w:rsidP="00627586">
      <w:pPr>
        <w:jc w:val="both"/>
        <w:rPr>
          <w:rFonts w:asciiTheme="minorHAnsi" w:hAnsiTheme="minorHAnsi"/>
          <w:lang w:eastAsia="zh-CN"/>
        </w:rPr>
      </w:pPr>
    </w:p>
    <w:p w14:paraId="29DB6533" w14:textId="015EF929" w:rsidR="00627586" w:rsidRPr="007A4DA1" w:rsidRDefault="00627586" w:rsidP="00627586">
      <w:pPr>
        <w:jc w:val="both"/>
        <w:rPr>
          <w:rFonts w:asciiTheme="minorHAnsi" w:hAnsiTheme="minorHAnsi"/>
          <w:lang w:eastAsia="zh-CN"/>
        </w:rPr>
      </w:pPr>
      <w:r w:rsidRPr="007A4DA1">
        <w:rPr>
          <w:rFonts w:asciiTheme="minorHAnsi" w:hAnsiTheme="minorHAnsi"/>
          <w:lang w:eastAsia="zh-CN"/>
        </w:rPr>
        <w:t>Ponudniki lahko tehnični del ponudbe</w:t>
      </w:r>
      <w:r w:rsidR="00F40AF4" w:rsidRPr="007A4DA1">
        <w:rPr>
          <w:rFonts w:asciiTheme="minorHAnsi" w:hAnsiTheme="minorHAnsi"/>
          <w:lang w:eastAsia="zh-CN"/>
        </w:rPr>
        <w:t xml:space="preserve"> (če je ta zahtevan) </w:t>
      </w:r>
      <w:r w:rsidRPr="007A4DA1">
        <w:rPr>
          <w:rFonts w:asciiTheme="minorHAnsi" w:hAnsiTheme="minorHAnsi"/>
          <w:lang w:eastAsia="zh-CN"/>
        </w:rPr>
        <w:t>oddajo</w:t>
      </w:r>
      <w:r w:rsidR="001F276B" w:rsidRPr="007A4DA1">
        <w:rPr>
          <w:rFonts w:asciiTheme="minorHAnsi" w:hAnsiTheme="minorHAnsi"/>
          <w:lang w:eastAsia="zh-CN"/>
        </w:rPr>
        <w:t xml:space="preserve"> preko sistema e-JN </w:t>
      </w:r>
      <w:hyperlink r:id="rId21" w:history="1">
        <w:r w:rsidR="006B01A5" w:rsidRPr="007A4DA1">
          <w:rPr>
            <w:rStyle w:val="Hiperpovezava"/>
            <w:rFonts w:asciiTheme="minorHAnsi" w:hAnsiTheme="minorHAnsi"/>
            <w:lang w:eastAsia="zh-CN"/>
          </w:rPr>
          <w:t>https://ejn.gov.si/</w:t>
        </w:r>
      </w:hyperlink>
      <w:r w:rsidR="001F276B" w:rsidRPr="007A4DA1">
        <w:rPr>
          <w:rFonts w:asciiTheme="minorHAnsi" w:hAnsiTheme="minorHAnsi"/>
          <w:lang w:eastAsia="zh-CN"/>
        </w:rPr>
        <w:t xml:space="preserve"> </w:t>
      </w:r>
      <w:r w:rsidRPr="007A4DA1">
        <w:rPr>
          <w:rFonts w:asciiTheme="minorHAnsi" w:hAnsiTheme="minorHAnsi"/>
          <w:lang w:eastAsia="zh-CN"/>
        </w:rPr>
        <w:t xml:space="preserve">v slovenskem ali angleškem jeziku. Naročnik lahko v dokumentaciji v zvezi z oddajo javnega naročila (med odgovori na vprašanja ali v dodatnih pojasnilih in spremembi dokumentacije) določi, da smejo ponudniki tudi druge dele svoje ponudbe predložiti delno ali v celoti v tujem jeziku. </w:t>
      </w:r>
    </w:p>
    <w:p w14:paraId="60C62912" w14:textId="77777777" w:rsidR="00627586" w:rsidRPr="007A4DA1" w:rsidRDefault="00627586" w:rsidP="00627586">
      <w:pPr>
        <w:jc w:val="both"/>
        <w:rPr>
          <w:rFonts w:asciiTheme="minorHAnsi" w:hAnsiTheme="minorHAnsi"/>
          <w:lang w:eastAsia="zh-CN"/>
        </w:rPr>
      </w:pPr>
    </w:p>
    <w:p w14:paraId="2D2285AF" w14:textId="77777777" w:rsidR="00627586" w:rsidRPr="007A4DA1" w:rsidRDefault="00627586" w:rsidP="00627586">
      <w:pPr>
        <w:jc w:val="both"/>
        <w:rPr>
          <w:rFonts w:asciiTheme="minorHAnsi" w:hAnsiTheme="minorHAnsi"/>
          <w:lang w:eastAsia="zh-CN"/>
        </w:rPr>
      </w:pPr>
      <w:r w:rsidRPr="007A4DA1">
        <w:rPr>
          <w:rFonts w:asciiTheme="minorHAnsi" w:hAnsiTheme="minorHAnsi"/>
          <w:lang w:eastAsia="zh-CN"/>
        </w:rPr>
        <w:t>Za presojo spornih vprašanj se vedno uporablja ponudba oziroma njen uradni prevod v slovenskem jeziku, če pa je bila dokumentacija ali del dokumentacije podan samo v tujem jeziku, pa tuji jezik.</w:t>
      </w:r>
    </w:p>
    <w:p w14:paraId="206F64DD" w14:textId="77777777" w:rsidR="00C35056" w:rsidRPr="007A4DA1" w:rsidRDefault="00C35056" w:rsidP="00627586">
      <w:pPr>
        <w:jc w:val="both"/>
        <w:rPr>
          <w:rFonts w:asciiTheme="minorHAnsi" w:hAnsiTheme="minorHAnsi"/>
          <w:lang w:eastAsia="zh-CN"/>
        </w:rPr>
      </w:pPr>
    </w:p>
    <w:p w14:paraId="6C7D4767" w14:textId="77777777" w:rsidR="00627586" w:rsidRPr="0025201B" w:rsidRDefault="00627586" w:rsidP="00627586">
      <w:pPr>
        <w:jc w:val="both"/>
        <w:rPr>
          <w:rFonts w:asciiTheme="minorHAnsi" w:hAnsiTheme="minorHAnsi"/>
          <w:lang w:eastAsia="zh-CN"/>
        </w:rPr>
      </w:pPr>
      <w:r w:rsidRPr="007A4DA1">
        <w:rPr>
          <w:rFonts w:asciiTheme="minorHAnsi" w:hAnsiTheme="minorHAnsi"/>
          <w:lang w:eastAsia="zh-CN"/>
        </w:rPr>
        <w:t xml:space="preserve">Ne glede na določbo te dokumentacije, da postopek javnega naročanja poteka v slovenskem jeziku, bo naročnik morebitno dejstvo </w:t>
      </w:r>
      <w:r w:rsidR="001F276B" w:rsidRPr="007A4DA1">
        <w:rPr>
          <w:rFonts w:asciiTheme="minorHAnsi" w:hAnsiTheme="minorHAnsi"/>
          <w:lang w:eastAsia="zh-CN"/>
        </w:rPr>
        <w:t xml:space="preserve">elektronske </w:t>
      </w:r>
      <w:r w:rsidRPr="007A4DA1">
        <w:rPr>
          <w:rFonts w:asciiTheme="minorHAnsi" w:hAnsiTheme="minorHAnsi"/>
          <w:lang w:eastAsia="zh-CN"/>
        </w:rPr>
        <w:t>predložitve ponudbene dokumentacije v tujem jeziku štel kot</w:t>
      </w:r>
      <w:r w:rsidRPr="0025201B">
        <w:rPr>
          <w:rFonts w:asciiTheme="minorHAnsi" w:hAnsiTheme="minorHAnsi"/>
          <w:lang w:eastAsia="zh-CN"/>
        </w:rPr>
        <w:t xml:space="preserve"> pomanjkljivost ponudbe zgolj v primeru, če jezika, v katerem je predložen dokument, ne razume. V takšnem primeru bo od ponudnika zahteval, da se del ponudbe, ki ga naročnik ne razume, prevede v slovenski jezik, na stroške ponudnika, v razumnem roku, ki bo praviloma znašal pet delovnih dni</w:t>
      </w:r>
      <w:r w:rsidR="00DB60C3">
        <w:rPr>
          <w:rFonts w:asciiTheme="minorHAnsi" w:hAnsiTheme="minorHAnsi"/>
          <w:lang w:eastAsia="zh-CN"/>
        </w:rPr>
        <w:t xml:space="preserve"> (rok bo krajši oz. daljši, odvisno od obsega ponudbe, ki se mora prevesti). </w:t>
      </w:r>
    </w:p>
    <w:p w14:paraId="0F48F8C4" w14:textId="77777777" w:rsidR="00AD207F" w:rsidRDefault="00AD207F" w:rsidP="00250C72">
      <w:pPr>
        <w:jc w:val="both"/>
        <w:rPr>
          <w:sz w:val="23"/>
          <w:szCs w:val="23"/>
          <w:lang w:eastAsia="zh-CN"/>
        </w:rPr>
      </w:pPr>
    </w:p>
    <w:p w14:paraId="31458694" w14:textId="77777777" w:rsidR="006F4B75" w:rsidRDefault="006F4B75" w:rsidP="00250C72">
      <w:pPr>
        <w:jc w:val="both"/>
        <w:rPr>
          <w:sz w:val="23"/>
          <w:szCs w:val="23"/>
          <w:lang w:eastAsia="zh-CN"/>
        </w:rPr>
      </w:pPr>
    </w:p>
    <w:p w14:paraId="7CF1BE77" w14:textId="77777777" w:rsidR="005C0E9E" w:rsidRPr="001136A4" w:rsidRDefault="005C0E9E" w:rsidP="004B5C48">
      <w:pPr>
        <w:pStyle w:val="Naslov1"/>
        <w:framePr w:wrap="around"/>
      </w:pPr>
      <w:bookmarkStart w:id="45" w:name="_Toc451354662"/>
      <w:bookmarkStart w:id="46" w:name="_Toc32922859"/>
      <w:r w:rsidRPr="001136A4">
        <w:t>ODDAJA IN JAVNO ODPIRANJE PONUDB</w:t>
      </w:r>
      <w:bookmarkEnd w:id="45"/>
      <w:bookmarkEnd w:id="46"/>
      <w:r w:rsidRPr="001136A4">
        <w:t xml:space="preserve"> </w:t>
      </w:r>
    </w:p>
    <w:p w14:paraId="6124C7BA" w14:textId="77777777" w:rsidR="005C0E9E" w:rsidRPr="001136A4" w:rsidRDefault="005C0E9E" w:rsidP="00250C72">
      <w:pPr>
        <w:rPr>
          <w:sz w:val="23"/>
          <w:szCs w:val="23"/>
          <w:lang w:eastAsia="zh-CN"/>
        </w:rPr>
      </w:pPr>
    </w:p>
    <w:p w14:paraId="5B0F0502" w14:textId="77777777" w:rsidR="006D75A2" w:rsidRPr="001136A4" w:rsidRDefault="006D75A2" w:rsidP="00250C72">
      <w:pPr>
        <w:rPr>
          <w:sz w:val="23"/>
          <w:szCs w:val="23"/>
          <w:lang w:eastAsia="zh-CN"/>
        </w:rPr>
      </w:pPr>
    </w:p>
    <w:p w14:paraId="6A4000C8" w14:textId="77777777" w:rsidR="006D75A2" w:rsidRPr="001136A4" w:rsidRDefault="006D75A2" w:rsidP="00250C72">
      <w:pPr>
        <w:rPr>
          <w:sz w:val="23"/>
          <w:szCs w:val="23"/>
          <w:lang w:eastAsia="zh-CN"/>
        </w:rPr>
      </w:pPr>
    </w:p>
    <w:p w14:paraId="346AD771" w14:textId="77777777" w:rsidR="005C0E9E" w:rsidRPr="001136A4" w:rsidRDefault="005C0E9E" w:rsidP="002D55EE">
      <w:pPr>
        <w:pStyle w:val="Naslov2"/>
      </w:pPr>
      <w:bookmarkStart w:id="47" w:name="_Toc451354663"/>
      <w:bookmarkStart w:id="48" w:name="_Toc32922860"/>
      <w:r w:rsidRPr="001136A4">
        <w:t>Rok za oddajo ponudb</w:t>
      </w:r>
      <w:bookmarkEnd w:id="47"/>
      <w:bookmarkEnd w:id="48"/>
    </w:p>
    <w:p w14:paraId="01D7DB47" w14:textId="4D9FD601" w:rsidR="001F276B" w:rsidRPr="008071F9" w:rsidRDefault="001F276B" w:rsidP="00250C72">
      <w:pPr>
        <w:jc w:val="both"/>
        <w:rPr>
          <w:rFonts w:asciiTheme="minorHAnsi" w:hAnsiTheme="minorHAnsi"/>
          <w:lang w:eastAsia="zh-CN"/>
        </w:rPr>
      </w:pPr>
      <w:r w:rsidRPr="007A4DA1">
        <w:rPr>
          <w:rFonts w:asciiTheme="minorHAnsi" w:hAnsiTheme="minorHAnsi"/>
          <w:lang w:eastAsia="zh-CN"/>
        </w:rPr>
        <w:t xml:space="preserve">Ponudba se šteje za pravočasno oddano, če jo naročnik prejme preko sistema e-JN </w:t>
      </w:r>
      <w:hyperlink r:id="rId22" w:history="1">
        <w:r w:rsidR="006B01A5" w:rsidRPr="007A4DA1">
          <w:rPr>
            <w:rStyle w:val="Hiperpovezava"/>
            <w:rFonts w:asciiTheme="minorHAnsi" w:hAnsiTheme="minorHAnsi"/>
            <w:lang w:eastAsia="zh-CN"/>
          </w:rPr>
          <w:t>https://ejn.gov.si/</w:t>
        </w:r>
      </w:hyperlink>
      <w:r w:rsidRPr="007A4DA1">
        <w:rPr>
          <w:rFonts w:asciiTheme="minorHAnsi" w:hAnsiTheme="minorHAnsi"/>
          <w:lang w:eastAsia="zh-CN"/>
        </w:rPr>
        <w:t xml:space="preserve"> </w:t>
      </w:r>
      <w:r w:rsidRPr="007A4DA1">
        <w:rPr>
          <w:rFonts w:asciiTheme="minorHAnsi" w:hAnsiTheme="minorHAnsi"/>
          <w:b/>
          <w:lang w:eastAsia="zh-CN"/>
        </w:rPr>
        <w:t xml:space="preserve">najkasneje </w:t>
      </w:r>
      <w:r w:rsidR="009E72BF" w:rsidRPr="007A4DA1">
        <w:rPr>
          <w:rFonts w:asciiTheme="minorHAnsi" w:hAnsiTheme="minorHAnsi"/>
          <w:b/>
          <w:lang w:eastAsia="zh-CN"/>
        </w:rPr>
        <w:t xml:space="preserve">do </w:t>
      </w:r>
      <w:r w:rsidR="001E522E" w:rsidRPr="007A4DA1">
        <w:rPr>
          <w:rFonts w:asciiTheme="minorHAnsi" w:hAnsiTheme="minorHAnsi"/>
          <w:b/>
          <w:lang w:eastAsia="zh-CN"/>
        </w:rPr>
        <w:t>23</w:t>
      </w:r>
      <w:r w:rsidR="00AD207F" w:rsidRPr="007A4DA1">
        <w:rPr>
          <w:rFonts w:asciiTheme="minorHAnsi" w:hAnsiTheme="minorHAnsi"/>
          <w:b/>
          <w:lang w:eastAsia="zh-CN"/>
        </w:rPr>
        <w:t>.</w:t>
      </w:r>
      <w:r w:rsidR="00307682" w:rsidRPr="007A4DA1">
        <w:rPr>
          <w:rFonts w:asciiTheme="minorHAnsi" w:hAnsiTheme="minorHAnsi"/>
          <w:b/>
          <w:lang w:eastAsia="zh-CN"/>
        </w:rPr>
        <w:t>03</w:t>
      </w:r>
      <w:r w:rsidR="00AD207F" w:rsidRPr="007A4DA1">
        <w:rPr>
          <w:rFonts w:asciiTheme="minorHAnsi" w:hAnsiTheme="minorHAnsi"/>
          <w:b/>
          <w:lang w:eastAsia="zh-CN"/>
        </w:rPr>
        <w:t>.2020</w:t>
      </w:r>
      <w:r w:rsidR="00F423F4" w:rsidRPr="007A4DA1">
        <w:rPr>
          <w:rFonts w:asciiTheme="minorHAnsi" w:hAnsiTheme="minorHAnsi"/>
          <w:b/>
          <w:lang w:eastAsia="zh-CN"/>
        </w:rPr>
        <w:t xml:space="preserve"> do 1</w:t>
      </w:r>
      <w:r w:rsidR="00020523" w:rsidRPr="007A4DA1">
        <w:rPr>
          <w:rFonts w:asciiTheme="minorHAnsi" w:hAnsiTheme="minorHAnsi"/>
          <w:b/>
          <w:lang w:eastAsia="zh-CN"/>
        </w:rPr>
        <w:t>2</w:t>
      </w:r>
      <w:r w:rsidR="00307682" w:rsidRPr="007A4DA1">
        <w:rPr>
          <w:rFonts w:asciiTheme="minorHAnsi" w:hAnsiTheme="minorHAnsi"/>
          <w:b/>
          <w:lang w:eastAsia="zh-CN"/>
        </w:rPr>
        <w:t>:</w:t>
      </w:r>
      <w:r w:rsidR="00606380" w:rsidRPr="007A4DA1">
        <w:rPr>
          <w:rFonts w:asciiTheme="minorHAnsi" w:hAnsiTheme="minorHAnsi"/>
          <w:b/>
          <w:lang w:eastAsia="zh-CN"/>
        </w:rPr>
        <w:t>0</w:t>
      </w:r>
      <w:r w:rsidRPr="007A4DA1">
        <w:rPr>
          <w:rFonts w:asciiTheme="minorHAnsi" w:hAnsiTheme="minorHAnsi"/>
          <w:b/>
          <w:lang w:eastAsia="zh-CN"/>
        </w:rPr>
        <w:t>0</w:t>
      </w:r>
      <w:r w:rsidRPr="007A4DA1">
        <w:rPr>
          <w:rFonts w:asciiTheme="minorHAnsi" w:hAnsiTheme="minorHAnsi"/>
          <w:lang w:eastAsia="zh-CN"/>
        </w:rPr>
        <w:t>. Za oddano ponudbo se šteje ponudba, ki je v informacijskem sistemu e-JN označena s statusom »ODDANO«.</w:t>
      </w:r>
    </w:p>
    <w:p w14:paraId="5103E25F" w14:textId="77777777" w:rsidR="0036599D" w:rsidRPr="008071F9" w:rsidRDefault="0036599D" w:rsidP="00250C72">
      <w:pPr>
        <w:jc w:val="both"/>
        <w:rPr>
          <w:rFonts w:asciiTheme="minorHAnsi" w:hAnsiTheme="minorHAnsi"/>
          <w:lang w:eastAsia="zh-CN"/>
        </w:rPr>
      </w:pPr>
    </w:p>
    <w:p w14:paraId="1D103D78" w14:textId="77777777" w:rsidR="001D7948" w:rsidRPr="008071F9" w:rsidRDefault="001D7948" w:rsidP="001D7948">
      <w:pPr>
        <w:jc w:val="both"/>
        <w:rPr>
          <w:rFonts w:asciiTheme="minorHAnsi" w:hAnsiTheme="minorHAnsi"/>
          <w:lang w:eastAsia="zh-CN"/>
        </w:rPr>
      </w:pPr>
      <w:r w:rsidRPr="008071F9">
        <w:rPr>
          <w:rFonts w:asciiTheme="minorHAnsi" w:hAnsiTheme="minorHAnsi"/>
          <w:lang w:eastAsia="zh-CN"/>
        </w:rPr>
        <w:t>Po preteku roka za predložitev ponudb ponudbe ne bo več mogoče oddati.</w:t>
      </w:r>
    </w:p>
    <w:p w14:paraId="1312DEBE" w14:textId="77777777" w:rsidR="001D7948" w:rsidRPr="008071F9" w:rsidRDefault="001D7948" w:rsidP="00D6675E">
      <w:pPr>
        <w:jc w:val="both"/>
        <w:rPr>
          <w:rFonts w:asciiTheme="minorHAnsi" w:hAnsiTheme="minorHAnsi"/>
          <w:lang w:eastAsia="zh-CN"/>
        </w:rPr>
      </w:pPr>
    </w:p>
    <w:p w14:paraId="55F7D0B3" w14:textId="6CF48813" w:rsidR="00D6675E" w:rsidRPr="008071F9" w:rsidRDefault="0036599D" w:rsidP="00D6675E">
      <w:pPr>
        <w:jc w:val="both"/>
        <w:rPr>
          <w:rFonts w:asciiTheme="minorHAnsi" w:hAnsiTheme="minorHAnsi"/>
          <w:lang w:eastAsia="zh-CN"/>
        </w:rPr>
      </w:pPr>
      <w:r w:rsidRPr="008071F9">
        <w:rPr>
          <w:rFonts w:asciiTheme="minorHAnsi" w:hAnsiTheme="minorHAnsi"/>
          <w:lang w:eastAsia="zh-CN"/>
        </w:rPr>
        <w:t xml:space="preserve">Ponudniki morajo ponudbe predložiti v informacijski sistem e-JN na spletnem naslovu </w:t>
      </w:r>
      <w:hyperlink r:id="rId23" w:history="1">
        <w:r w:rsidR="006B01A5" w:rsidRPr="006B01A5">
          <w:rPr>
            <w:rStyle w:val="Hiperpovezava"/>
            <w:rFonts w:asciiTheme="minorHAnsi" w:hAnsiTheme="minorHAnsi"/>
            <w:lang w:eastAsia="zh-CN"/>
          </w:rPr>
          <w:t>https://ejn.gov.si/</w:t>
        </w:r>
      </w:hyperlink>
      <w:r w:rsidR="00D6675E" w:rsidRPr="008071F9">
        <w:rPr>
          <w:rFonts w:asciiTheme="minorHAnsi" w:hAnsiTheme="minorHAnsi"/>
          <w:lang w:eastAsia="zh-CN"/>
        </w:rPr>
        <w:t xml:space="preserve"> </w:t>
      </w:r>
      <w:r w:rsidR="000D5279" w:rsidRPr="008071F9">
        <w:rPr>
          <w:rFonts w:asciiTheme="minorHAnsi" w:hAnsiTheme="minorHAnsi"/>
          <w:lang w:eastAsia="zh-CN"/>
        </w:rPr>
        <w:t>v skladu z Navodili za uporabo e-JN, ki so del te dokumentacije v zvezi z oddajo javnega naročila in so dostopna/objavljena</w:t>
      </w:r>
      <w:r w:rsidR="00D6675E" w:rsidRPr="008071F9">
        <w:rPr>
          <w:rFonts w:asciiTheme="minorHAnsi" w:hAnsiTheme="minorHAnsi"/>
          <w:lang w:eastAsia="zh-CN"/>
        </w:rPr>
        <w:t xml:space="preserve"> na spletnem naslovu:    </w:t>
      </w:r>
    </w:p>
    <w:p w14:paraId="1F0E4D47" w14:textId="40537B39" w:rsidR="00737CE1" w:rsidRPr="008071F9" w:rsidRDefault="00212EEB" w:rsidP="00D6675E">
      <w:pPr>
        <w:jc w:val="both"/>
        <w:rPr>
          <w:rFonts w:asciiTheme="minorHAnsi" w:hAnsiTheme="minorHAnsi"/>
          <w:lang w:eastAsia="zh-CN"/>
        </w:rPr>
      </w:pPr>
      <w:hyperlink r:id="rId24" w:history="1">
        <w:r w:rsidR="006B01A5" w:rsidRPr="006B01A5">
          <w:rPr>
            <w:rStyle w:val="Hiperpovezava"/>
            <w:rFonts w:asciiTheme="minorHAnsi" w:hAnsiTheme="minorHAnsi"/>
            <w:lang w:eastAsia="zh-CN"/>
          </w:rPr>
          <w:t>https://ejn.gov.si/documents/10193/191051/ejn_Navodila_za_uporabo_ponudniki.pdf</w:t>
        </w:r>
      </w:hyperlink>
      <w:r w:rsidR="00F40AF4" w:rsidRPr="008071F9">
        <w:rPr>
          <w:rFonts w:asciiTheme="minorHAnsi" w:hAnsiTheme="minorHAnsi"/>
          <w:lang w:eastAsia="zh-CN"/>
        </w:rPr>
        <w:t xml:space="preserve">. </w:t>
      </w:r>
      <w:r w:rsidR="00D6675E" w:rsidRPr="008071F9">
        <w:rPr>
          <w:rFonts w:asciiTheme="minorHAnsi" w:hAnsiTheme="minorHAnsi"/>
          <w:lang w:eastAsia="zh-CN"/>
        </w:rPr>
        <w:t xml:space="preserve"> </w:t>
      </w:r>
    </w:p>
    <w:p w14:paraId="02B76601" w14:textId="77777777" w:rsidR="00737CE1" w:rsidRPr="008071F9" w:rsidRDefault="00737CE1" w:rsidP="00737CE1">
      <w:pPr>
        <w:jc w:val="both"/>
        <w:rPr>
          <w:rFonts w:asciiTheme="minorHAnsi" w:hAnsiTheme="minorHAnsi"/>
          <w:lang w:eastAsia="zh-CN"/>
        </w:rPr>
      </w:pPr>
    </w:p>
    <w:p w14:paraId="50D0D33C" w14:textId="7A3BE5E0" w:rsidR="001F276B" w:rsidRPr="008071F9" w:rsidRDefault="001F276B" w:rsidP="001F276B">
      <w:pPr>
        <w:jc w:val="both"/>
        <w:rPr>
          <w:rFonts w:asciiTheme="minorHAnsi" w:hAnsiTheme="minorHAnsi"/>
          <w:lang w:eastAsia="zh-CN"/>
        </w:rPr>
      </w:pPr>
      <w:r w:rsidRPr="008071F9">
        <w:rPr>
          <w:rFonts w:asciiTheme="minorHAnsi" w:hAnsiTheme="minorHAnsi"/>
          <w:lang w:eastAsia="zh-CN"/>
        </w:rPr>
        <w:t xml:space="preserve">Ponudnik se mora pred oddajo ponudbe registrirati na spletnem naslovu </w:t>
      </w:r>
      <w:hyperlink r:id="rId25" w:history="1">
        <w:r w:rsidR="006B01A5" w:rsidRPr="006B01A5">
          <w:rPr>
            <w:rStyle w:val="Hiperpovezava"/>
            <w:rFonts w:asciiTheme="minorHAnsi" w:hAnsiTheme="minorHAnsi"/>
            <w:lang w:eastAsia="zh-CN"/>
          </w:rPr>
          <w:t>https://ejn.gov.si/</w:t>
        </w:r>
      </w:hyperlink>
      <w:r w:rsidR="00737CE1" w:rsidRPr="008071F9">
        <w:rPr>
          <w:rFonts w:asciiTheme="minorHAnsi" w:hAnsiTheme="minorHAnsi"/>
          <w:lang w:eastAsia="zh-CN"/>
        </w:rPr>
        <w:t xml:space="preserve">, v skladu z Navodili za uporabo e-JN. </w:t>
      </w:r>
      <w:r w:rsidRPr="008071F9">
        <w:rPr>
          <w:rFonts w:asciiTheme="minorHAnsi" w:hAnsiTheme="minorHAnsi"/>
          <w:lang w:eastAsia="zh-CN"/>
        </w:rPr>
        <w:t>Če je ponudnik že registriran v informacijski sistem e-JN, se v aplikacijo prijavi na istem naslovu.</w:t>
      </w:r>
    </w:p>
    <w:p w14:paraId="76447857" w14:textId="77777777" w:rsidR="001F276B" w:rsidRPr="008071F9" w:rsidRDefault="001F276B" w:rsidP="001F276B">
      <w:pPr>
        <w:jc w:val="both"/>
        <w:rPr>
          <w:rFonts w:asciiTheme="minorHAnsi" w:hAnsiTheme="minorHAnsi"/>
          <w:lang w:eastAsia="zh-CN"/>
        </w:rPr>
      </w:pPr>
    </w:p>
    <w:p w14:paraId="3BC9A6C1" w14:textId="77777777" w:rsidR="00E319E1" w:rsidRPr="008071F9" w:rsidRDefault="00E319E1" w:rsidP="00E319E1">
      <w:pPr>
        <w:jc w:val="both"/>
        <w:rPr>
          <w:rFonts w:asciiTheme="minorHAnsi" w:hAnsiTheme="minorHAnsi"/>
          <w:lang w:eastAsia="zh-CN"/>
        </w:rPr>
      </w:pPr>
      <w:r w:rsidRPr="008071F9">
        <w:rPr>
          <w:rFonts w:asciiTheme="minorHAnsi" w:hAnsiTheme="minorHAnsi"/>
          <w:b/>
          <w:u w:val="single"/>
          <w:lang w:eastAsia="zh-CN"/>
        </w:rPr>
        <w:t>Uporabnik ponudnika, ki je v informacijskem sistemu e-JN pooblaščen za oddajanje ponudb, ponudbo odda s klikom na gumb »Oddaj«.</w:t>
      </w:r>
      <w:r w:rsidRPr="008071F9">
        <w:rPr>
          <w:rFonts w:asciiTheme="minorHAnsi" w:hAnsiTheme="minorHAnsi"/>
          <w:b/>
          <w:lang w:eastAsia="zh-CN"/>
        </w:rPr>
        <w:t xml:space="preserve"> </w:t>
      </w:r>
      <w:r w:rsidRPr="008071F9">
        <w:rPr>
          <w:rFonts w:asciiTheme="minorHAnsi" w:hAnsiTheme="minorHAnsi"/>
          <w:lang w:eastAsia="zh-CN"/>
        </w:rPr>
        <w:t>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420F0B69" w14:textId="77777777" w:rsidR="001D7948" w:rsidRPr="008071F9" w:rsidRDefault="001D7948" w:rsidP="00E319E1">
      <w:pPr>
        <w:jc w:val="both"/>
        <w:rPr>
          <w:rFonts w:asciiTheme="minorHAnsi" w:hAnsiTheme="minorHAnsi"/>
          <w:lang w:eastAsia="zh-CN"/>
        </w:rPr>
      </w:pPr>
    </w:p>
    <w:p w14:paraId="5635980E" w14:textId="77777777" w:rsidR="001F276B" w:rsidRPr="008071F9" w:rsidRDefault="001F276B" w:rsidP="00250C72">
      <w:pPr>
        <w:jc w:val="both"/>
        <w:rPr>
          <w:rFonts w:asciiTheme="minorHAnsi" w:hAnsiTheme="minorHAnsi"/>
          <w:i/>
          <w:lang w:eastAsia="zh-CN"/>
        </w:rPr>
      </w:pPr>
      <w:r w:rsidRPr="008071F9">
        <w:rPr>
          <w:rFonts w:asciiTheme="minorHAnsi" w:hAnsiTheme="minorHAnsi"/>
          <w:lang w:eastAsia="zh-CN"/>
        </w:rPr>
        <w:t xml:space="preserve">Dostop do povezave za oddajo elektronske ponudbe v tem postopku javnega naročila je </w:t>
      </w:r>
      <w:r w:rsidR="00AC41BD" w:rsidRPr="008071F9">
        <w:rPr>
          <w:rFonts w:asciiTheme="minorHAnsi" w:hAnsiTheme="minorHAnsi"/>
          <w:lang w:eastAsia="zh-CN"/>
        </w:rPr>
        <w:t>razviden iz O</w:t>
      </w:r>
      <w:r w:rsidR="00BF79EE" w:rsidRPr="008071F9">
        <w:rPr>
          <w:rFonts w:asciiTheme="minorHAnsi" w:hAnsiTheme="minorHAnsi"/>
          <w:lang w:eastAsia="zh-CN"/>
        </w:rPr>
        <w:t>bvestila o oddaji javnega naročil</w:t>
      </w:r>
      <w:r w:rsidR="00AC41BD" w:rsidRPr="008071F9">
        <w:rPr>
          <w:rFonts w:asciiTheme="minorHAnsi" w:hAnsiTheme="minorHAnsi"/>
          <w:lang w:eastAsia="zh-CN"/>
        </w:rPr>
        <w:t xml:space="preserve">a, ki je objavljeno na spletnem naslovu </w:t>
      </w:r>
      <w:hyperlink r:id="rId26" w:history="1">
        <w:r w:rsidR="008D6341" w:rsidRPr="008071F9">
          <w:rPr>
            <w:rStyle w:val="Hiperpovezava"/>
            <w:rFonts w:asciiTheme="minorHAnsi" w:hAnsiTheme="minorHAnsi"/>
            <w:lang w:eastAsia="zh-CN"/>
          </w:rPr>
          <w:t>https://www.enarocanje.si</w:t>
        </w:r>
      </w:hyperlink>
      <w:r w:rsidR="008D6341" w:rsidRPr="008071F9">
        <w:rPr>
          <w:rFonts w:asciiTheme="minorHAnsi" w:hAnsiTheme="minorHAnsi"/>
          <w:lang w:eastAsia="zh-CN"/>
        </w:rPr>
        <w:t xml:space="preserve">. </w:t>
      </w:r>
      <w:r w:rsidR="002001FE" w:rsidRPr="008071F9">
        <w:rPr>
          <w:rFonts w:asciiTheme="minorHAnsi" w:hAnsiTheme="minorHAnsi"/>
          <w:i/>
          <w:lang w:eastAsia="zh-CN"/>
        </w:rPr>
        <w:t xml:space="preserve"> </w:t>
      </w:r>
    </w:p>
    <w:p w14:paraId="611733EA" w14:textId="77777777" w:rsidR="00D903D1" w:rsidRPr="008071F9" w:rsidRDefault="00D903D1" w:rsidP="00250C72">
      <w:pPr>
        <w:jc w:val="both"/>
        <w:rPr>
          <w:rFonts w:asciiTheme="minorHAnsi" w:hAnsiTheme="minorHAnsi"/>
          <w:lang w:eastAsia="zh-CN"/>
        </w:rPr>
      </w:pPr>
    </w:p>
    <w:p w14:paraId="522F8840" w14:textId="79C4221F" w:rsidR="00AE3342" w:rsidRPr="008071F9" w:rsidRDefault="00AE3342" w:rsidP="00AE3342">
      <w:pPr>
        <w:jc w:val="both"/>
        <w:rPr>
          <w:rFonts w:asciiTheme="minorHAnsi" w:hAnsiTheme="minorHAnsi"/>
          <w:b/>
          <w:u w:val="single"/>
          <w:lang w:eastAsia="zh-CN"/>
        </w:rPr>
      </w:pPr>
      <w:r w:rsidRPr="008071F9">
        <w:rPr>
          <w:rFonts w:asciiTheme="minorHAnsi" w:hAnsiTheme="minorHAnsi"/>
          <w:b/>
          <w:u w:val="single"/>
          <w:lang w:eastAsia="zh-CN"/>
        </w:rPr>
        <w:t xml:space="preserve">Podpisan in izpolnjen obrazec </w:t>
      </w:r>
      <w:r w:rsidR="008E127E" w:rsidRPr="008071F9">
        <w:rPr>
          <w:rFonts w:asciiTheme="minorHAnsi" w:hAnsiTheme="minorHAnsi"/>
          <w:b/>
          <w:u w:val="single"/>
          <w:lang w:eastAsia="zh-CN"/>
        </w:rPr>
        <w:t>»</w:t>
      </w:r>
      <w:r w:rsidR="008D6341" w:rsidRPr="008071F9">
        <w:rPr>
          <w:rFonts w:asciiTheme="minorHAnsi" w:hAnsiTheme="minorHAnsi"/>
          <w:b/>
          <w:u w:val="single"/>
          <w:lang w:eastAsia="zh-CN"/>
        </w:rPr>
        <w:t>POVZETEK PREDRAČUNA</w:t>
      </w:r>
      <w:r w:rsidR="008E127E" w:rsidRPr="008071F9">
        <w:rPr>
          <w:rFonts w:asciiTheme="minorHAnsi" w:hAnsiTheme="minorHAnsi"/>
          <w:b/>
          <w:u w:val="single"/>
          <w:lang w:eastAsia="zh-CN"/>
        </w:rPr>
        <w:t>«</w:t>
      </w:r>
      <w:r w:rsidRPr="008071F9">
        <w:rPr>
          <w:rFonts w:asciiTheme="minorHAnsi" w:hAnsiTheme="minorHAnsi"/>
          <w:b/>
          <w:u w:val="single"/>
          <w:lang w:eastAsia="zh-CN"/>
        </w:rPr>
        <w:t xml:space="preserve"> (priloga št. 1) ponudnik »naloži« v .pdf dato</w:t>
      </w:r>
      <w:r w:rsidR="008D6341" w:rsidRPr="008071F9">
        <w:rPr>
          <w:rFonts w:asciiTheme="minorHAnsi" w:hAnsiTheme="minorHAnsi"/>
          <w:b/>
          <w:u w:val="single"/>
          <w:lang w:eastAsia="zh-CN"/>
        </w:rPr>
        <w:t xml:space="preserve">teki (skenogram), </w:t>
      </w:r>
      <w:r w:rsidRPr="008071F9">
        <w:rPr>
          <w:rFonts w:asciiTheme="minorHAnsi" w:hAnsiTheme="minorHAnsi"/>
          <w:b/>
          <w:u w:val="single"/>
          <w:lang w:eastAsia="zh-CN"/>
        </w:rPr>
        <w:t xml:space="preserve">v informacijski sistem e-JN v razdelek »Predračun«. </w:t>
      </w:r>
    </w:p>
    <w:p w14:paraId="048ADCD7" w14:textId="77777777" w:rsidR="00AE3342" w:rsidRPr="008071F9" w:rsidRDefault="00AE3342" w:rsidP="00250C72">
      <w:pPr>
        <w:jc w:val="both"/>
        <w:rPr>
          <w:rFonts w:asciiTheme="minorHAnsi" w:hAnsiTheme="minorHAnsi"/>
          <w:lang w:eastAsia="zh-CN"/>
        </w:rPr>
      </w:pPr>
    </w:p>
    <w:p w14:paraId="5E46D28F" w14:textId="77777777" w:rsidR="00150146" w:rsidRPr="008071F9" w:rsidRDefault="00150146" w:rsidP="00150146">
      <w:pPr>
        <w:jc w:val="both"/>
        <w:rPr>
          <w:rFonts w:asciiTheme="minorHAnsi" w:hAnsiTheme="minorHAnsi"/>
          <w:lang w:eastAsia="zh-CN"/>
        </w:rPr>
      </w:pPr>
      <w:r w:rsidRPr="008071F9">
        <w:rPr>
          <w:rFonts w:asciiTheme="minorHAnsi" w:hAnsiTheme="minorHAnsi"/>
          <w:lang w:eastAsia="zh-CN"/>
        </w:rPr>
        <w:t>V primeru, ko bo ponudnik v razdelek »Predračun«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»Povzetek predračuna« (Priloga 1 A).</w:t>
      </w:r>
    </w:p>
    <w:p w14:paraId="5E08A977" w14:textId="77777777" w:rsidR="00150146" w:rsidRPr="008071F9" w:rsidRDefault="00150146" w:rsidP="00150146">
      <w:pPr>
        <w:jc w:val="both"/>
        <w:rPr>
          <w:rFonts w:asciiTheme="minorHAnsi" w:hAnsiTheme="minorHAnsi"/>
          <w:lang w:eastAsia="zh-CN"/>
        </w:rPr>
      </w:pPr>
    </w:p>
    <w:p w14:paraId="0D5A1B31" w14:textId="77777777" w:rsidR="00C86A3F" w:rsidRPr="008071F9" w:rsidRDefault="00C86A3F" w:rsidP="00C86A3F">
      <w:pPr>
        <w:jc w:val="both"/>
        <w:rPr>
          <w:rFonts w:asciiTheme="minorHAnsi" w:hAnsiTheme="minorHAnsi"/>
          <w:b/>
          <w:u w:val="single"/>
          <w:lang w:eastAsia="zh-CN"/>
        </w:rPr>
      </w:pPr>
      <w:r w:rsidRPr="008071F9">
        <w:rPr>
          <w:rFonts w:asciiTheme="minorHAnsi" w:hAnsiTheme="minorHAnsi"/>
          <w:b/>
          <w:u w:val="single"/>
          <w:lang w:eastAsia="zh-CN"/>
        </w:rPr>
        <w:t>Podpisan in izpolnjen obrazec ESPD ponudnik »naloži« v *.xml datoteki v informacijski sistem e-JN v razdelek »ESPD - ponudnik«.</w:t>
      </w:r>
    </w:p>
    <w:p w14:paraId="54D1DBED" w14:textId="77777777" w:rsidR="00C86A3F" w:rsidRPr="008071F9" w:rsidRDefault="00C86A3F" w:rsidP="00C86A3F">
      <w:pPr>
        <w:jc w:val="both"/>
        <w:rPr>
          <w:rFonts w:asciiTheme="minorHAnsi" w:hAnsiTheme="minorHAnsi"/>
          <w:b/>
          <w:u w:val="single"/>
          <w:lang w:eastAsia="zh-CN"/>
        </w:rPr>
      </w:pPr>
    </w:p>
    <w:p w14:paraId="11EEE49F" w14:textId="77777777" w:rsidR="00C86A3F" w:rsidRPr="008071F9" w:rsidRDefault="00C86A3F" w:rsidP="00C86A3F">
      <w:pPr>
        <w:jc w:val="both"/>
        <w:rPr>
          <w:rFonts w:asciiTheme="minorHAnsi" w:hAnsiTheme="minorHAnsi"/>
          <w:b/>
          <w:u w:val="single"/>
          <w:lang w:eastAsia="zh-CN"/>
        </w:rPr>
      </w:pPr>
      <w:r w:rsidRPr="008071F9">
        <w:rPr>
          <w:rFonts w:asciiTheme="minorHAnsi" w:hAnsiTheme="minorHAnsi"/>
          <w:b/>
          <w:u w:val="single"/>
          <w:lang w:eastAsia="zh-CN"/>
        </w:rPr>
        <w:t>V razdelek »ESPD – ostali sodelujoči« ponudnik naloži podpisan ESPD ostalih sodelujočih (partner, podizvajalec, drug subjekt, na katerega zmogljivosti se sklicuje) v berljivi in ustrezni *.pdf ali elektronsko podpisan *.xml obliki.</w:t>
      </w:r>
    </w:p>
    <w:p w14:paraId="14C57338" w14:textId="77777777" w:rsidR="00C86A3F" w:rsidRPr="008071F9" w:rsidRDefault="00C86A3F" w:rsidP="00C86A3F">
      <w:pPr>
        <w:jc w:val="both"/>
        <w:rPr>
          <w:rFonts w:asciiTheme="minorHAnsi" w:hAnsiTheme="minorHAnsi"/>
          <w:b/>
          <w:u w:val="single"/>
          <w:lang w:eastAsia="zh-CN"/>
        </w:rPr>
      </w:pPr>
    </w:p>
    <w:p w14:paraId="75E1DB72" w14:textId="77777777" w:rsidR="00C86A3F" w:rsidRPr="008071F9" w:rsidRDefault="00C86A3F" w:rsidP="00C86A3F">
      <w:pPr>
        <w:jc w:val="both"/>
        <w:rPr>
          <w:rFonts w:asciiTheme="minorHAnsi" w:hAnsiTheme="minorHAnsi"/>
          <w:b/>
          <w:u w:val="single"/>
          <w:lang w:eastAsia="zh-CN"/>
        </w:rPr>
      </w:pPr>
      <w:r w:rsidRPr="008071F9">
        <w:rPr>
          <w:rFonts w:asciiTheme="minorHAnsi" w:hAnsiTheme="minorHAnsi"/>
          <w:b/>
          <w:u w:val="single"/>
          <w:lang w:eastAsia="zh-CN"/>
        </w:rPr>
        <w:t>Ostalo ponudbeno dokumentacijo, vključno z vsemi obrazci, dokazili in ostalim zahtevanim s predmetno dokumentacijo v zvezi z oddajo javnega naročila mora ponudnik »naložiti« v informacijski sistem e-JN v razdelek »Druge priloge«.</w:t>
      </w:r>
    </w:p>
    <w:p w14:paraId="74AC95C7" w14:textId="77777777" w:rsidR="008D6341" w:rsidRPr="008071F9" w:rsidRDefault="008D6341" w:rsidP="00250C72">
      <w:pPr>
        <w:jc w:val="both"/>
        <w:rPr>
          <w:rFonts w:asciiTheme="minorHAnsi" w:hAnsiTheme="minorHAnsi"/>
          <w:u w:val="single"/>
          <w:lang w:eastAsia="zh-CN"/>
        </w:rPr>
      </w:pPr>
    </w:p>
    <w:p w14:paraId="6F8B7F1D" w14:textId="77777777" w:rsidR="000F556A" w:rsidRPr="000F556A" w:rsidRDefault="000F556A" w:rsidP="000F556A">
      <w:pPr>
        <w:spacing w:line="276" w:lineRule="auto"/>
        <w:jc w:val="both"/>
        <w:rPr>
          <w:rFonts w:asciiTheme="minorHAnsi" w:eastAsiaTheme="minorHAnsi" w:hAnsiTheme="minorHAnsi" w:cstheme="minorBidi"/>
          <w:color w:val="000000" w:themeColor="text1"/>
          <w:lang w:eastAsia="zh-CN"/>
        </w:rPr>
      </w:pPr>
      <w:r w:rsidRPr="000F556A">
        <w:rPr>
          <w:rFonts w:asciiTheme="minorHAnsi" w:eastAsiaTheme="minorHAnsi" w:hAnsiTheme="minorHAnsi" w:cstheme="minorBidi"/>
          <w:b/>
          <w:color w:val="000000" w:themeColor="text1"/>
          <w:u w:val="single"/>
          <w:lang w:eastAsia="zh-CN"/>
        </w:rPr>
        <w:t xml:space="preserve">Skupna velikost datotek je omejena na 100 MB </w:t>
      </w:r>
      <w:r w:rsidRPr="000F556A">
        <w:rPr>
          <w:rFonts w:asciiTheme="minorHAnsi" w:eastAsiaTheme="minorHAnsi" w:hAnsiTheme="minorHAnsi" w:cstheme="minorBidi"/>
          <w:color w:val="000000" w:themeColor="text1"/>
          <w:lang w:eastAsia="zh-CN"/>
        </w:rPr>
        <w:t xml:space="preserve">(v kolikor je potrebno naj ponudniki velikost datotek z ustreznim programom </w:t>
      </w:r>
      <w:r w:rsidRPr="000F556A">
        <w:rPr>
          <w:rFonts w:asciiTheme="minorHAnsi" w:eastAsiaTheme="minorHAnsi" w:hAnsiTheme="minorHAnsi" w:cstheme="minorBidi"/>
          <w:b/>
          <w:color w:val="000000" w:themeColor="text1"/>
          <w:lang w:eastAsia="zh-CN"/>
        </w:rPr>
        <w:t>skrčijo</w:t>
      </w:r>
      <w:r w:rsidRPr="000F556A">
        <w:rPr>
          <w:rFonts w:asciiTheme="minorHAnsi" w:eastAsiaTheme="minorHAnsi" w:hAnsiTheme="minorHAnsi" w:cstheme="minorBidi"/>
          <w:color w:val="000000" w:themeColor="text1"/>
          <w:lang w:eastAsia="zh-CN"/>
        </w:rPr>
        <w:t>), prav tako naj ponudniki ne nalagajo več kot 100 ločenih datotek.</w:t>
      </w:r>
    </w:p>
    <w:p w14:paraId="55987E6F" w14:textId="77777777" w:rsidR="000F556A" w:rsidRPr="000F556A" w:rsidRDefault="000F556A" w:rsidP="000F556A">
      <w:pPr>
        <w:spacing w:line="276" w:lineRule="auto"/>
        <w:jc w:val="both"/>
        <w:rPr>
          <w:rFonts w:asciiTheme="minorHAnsi" w:eastAsiaTheme="minorHAnsi" w:hAnsiTheme="minorHAnsi" w:cstheme="minorBidi"/>
          <w:color w:val="000000" w:themeColor="text1"/>
          <w:lang w:eastAsia="zh-CN"/>
        </w:rPr>
      </w:pPr>
    </w:p>
    <w:p w14:paraId="1BFAECC1" w14:textId="39594EBD" w:rsidR="00824FEA" w:rsidRPr="008071F9" w:rsidRDefault="000F556A" w:rsidP="00824FEA">
      <w:pPr>
        <w:spacing w:line="276" w:lineRule="auto"/>
        <w:jc w:val="both"/>
        <w:rPr>
          <w:rFonts w:asciiTheme="minorHAnsi" w:eastAsiaTheme="minorHAnsi" w:hAnsiTheme="minorHAnsi" w:cstheme="minorBidi"/>
          <w:color w:val="000000" w:themeColor="text1"/>
          <w:lang w:eastAsia="zh-CN"/>
        </w:rPr>
      </w:pPr>
      <w:r>
        <w:rPr>
          <w:rFonts w:asciiTheme="minorHAnsi" w:eastAsiaTheme="minorHAnsi" w:hAnsiTheme="minorHAnsi" w:cstheme="minorBidi"/>
          <w:color w:val="000000" w:themeColor="text1"/>
          <w:lang w:eastAsia="zh-CN"/>
        </w:rPr>
        <w:t xml:space="preserve">Vso </w:t>
      </w:r>
      <w:r w:rsidR="00824FEA" w:rsidRPr="008071F9">
        <w:rPr>
          <w:rFonts w:asciiTheme="minorHAnsi" w:eastAsiaTheme="minorHAnsi" w:hAnsiTheme="minorHAnsi" w:cstheme="minorBidi"/>
          <w:color w:val="000000" w:themeColor="text1"/>
          <w:lang w:eastAsia="zh-CN"/>
        </w:rPr>
        <w:t xml:space="preserve">dokumentacijo </w:t>
      </w:r>
      <w:r>
        <w:rPr>
          <w:rFonts w:asciiTheme="minorHAnsi" w:eastAsiaTheme="minorHAnsi" w:hAnsiTheme="minorHAnsi" w:cstheme="minorBidi"/>
          <w:color w:val="000000" w:themeColor="text1"/>
          <w:lang w:eastAsia="zh-CN"/>
        </w:rPr>
        <w:t xml:space="preserve">se </w:t>
      </w:r>
      <w:r w:rsidR="00824FEA" w:rsidRPr="008071F9">
        <w:rPr>
          <w:rFonts w:asciiTheme="minorHAnsi" w:eastAsiaTheme="minorHAnsi" w:hAnsiTheme="minorHAnsi" w:cstheme="minorBidi"/>
          <w:color w:val="000000" w:themeColor="text1"/>
          <w:lang w:eastAsia="zh-CN"/>
        </w:rPr>
        <w:t>»POSKENIRA«, zaželena je PDF oblika.</w:t>
      </w:r>
    </w:p>
    <w:p w14:paraId="04596C87" w14:textId="77777777" w:rsidR="00824FEA" w:rsidRPr="008071F9" w:rsidRDefault="00824FEA" w:rsidP="00824FEA">
      <w:pPr>
        <w:spacing w:line="276" w:lineRule="auto"/>
        <w:jc w:val="both"/>
        <w:rPr>
          <w:rFonts w:asciiTheme="minorHAnsi" w:eastAsiaTheme="minorHAnsi" w:hAnsiTheme="minorHAnsi" w:cstheme="minorBidi"/>
          <w:b/>
          <w:color w:val="000000" w:themeColor="text1"/>
          <w:sz w:val="23"/>
          <w:szCs w:val="23"/>
          <w:u w:val="single"/>
          <w:lang w:eastAsia="zh-CN"/>
        </w:rPr>
      </w:pPr>
    </w:p>
    <w:p w14:paraId="5B6E6CB9" w14:textId="3084B581" w:rsidR="00D963AE" w:rsidRDefault="00C86A3F" w:rsidP="00250C72">
      <w:pPr>
        <w:jc w:val="both"/>
        <w:rPr>
          <w:rFonts w:asciiTheme="minorHAnsi" w:hAnsiTheme="minorHAnsi"/>
          <w:lang w:eastAsia="zh-CN"/>
        </w:rPr>
      </w:pPr>
      <w:r w:rsidRPr="008071F9">
        <w:rPr>
          <w:rFonts w:asciiTheme="minorHAnsi" w:hAnsiTheme="minorHAnsi"/>
          <w:u w:val="single"/>
          <w:lang w:eastAsia="zh-CN"/>
        </w:rPr>
        <w:t xml:space="preserve">Zaželeno je, da naročnik celotno ponudbeno dokumentacijo s popisom in prilogami naloži v obliki enega »stisnjenega« dokumenta v *.zip obliki. </w:t>
      </w:r>
      <w:r w:rsidR="00EF06A4" w:rsidRPr="008071F9">
        <w:rPr>
          <w:rFonts w:asciiTheme="minorHAnsi" w:hAnsiTheme="minorHAnsi"/>
          <w:lang w:eastAsia="zh-CN"/>
        </w:rPr>
        <w:t xml:space="preserve">Ponudniki naj pred oddajo ponudbe preverijo, ali so oddani podatki ustrezno skenirani, zapisani in berljivi. </w:t>
      </w:r>
    </w:p>
    <w:p w14:paraId="6E33E56F" w14:textId="77777777" w:rsidR="000F556A" w:rsidRPr="008071F9" w:rsidRDefault="000F556A" w:rsidP="00250C72">
      <w:pPr>
        <w:jc w:val="both"/>
        <w:rPr>
          <w:rFonts w:asciiTheme="minorHAnsi" w:hAnsiTheme="minorHAnsi"/>
          <w:lang w:eastAsia="zh-CN"/>
        </w:rPr>
      </w:pPr>
    </w:p>
    <w:p w14:paraId="364DCB73" w14:textId="77777777" w:rsidR="00D963AE" w:rsidRPr="008071F9" w:rsidRDefault="00EF06A4" w:rsidP="00250C72">
      <w:pPr>
        <w:jc w:val="both"/>
        <w:rPr>
          <w:rFonts w:asciiTheme="minorHAnsi" w:hAnsiTheme="minorHAnsi"/>
          <w:lang w:eastAsia="zh-CN"/>
        </w:rPr>
      </w:pPr>
      <w:r w:rsidRPr="008071F9">
        <w:rPr>
          <w:rFonts w:asciiTheme="minorHAnsi" w:hAnsiTheme="minorHAnsi"/>
          <w:lang w:eastAsia="zh-CN"/>
        </w:rPr>
        <w:t xml:space="preserve">V tej dokumentaciji uporabljen izraz »ponudba« velja oz. je mišljen kot elektronsko oddana ponudba. Besedne zveze kot so npr. »predložitev« pa so, v kolikor ni izrecno določeno drugače, mišljene kot »naložitev« ponudbe na informacijski sistem e-JN. </w:t>
      </w:r>
    </w:p>
    <w:p w14:paraId="6182D73D" w14:textId="77777777" w:rsidR="00996195" w:rsidRPr="008071F9" w:rsidRDefault="00996195" w:rsidP="00250C72">
      <w:pPr>
        <w:jc w:val="both"/>
        <w:rPr>
          <w:rFonts w:asciiTheme="minorHAnsi" w:hAnsiTheme="minorHAnsi"/>
          <w:lang w:eastAsia="zh-CN"/>
        </w:rPr>
      </w:pPr>
    </w:p>
    <w:p w14:paraId="73881E8B" w14:textId="77777777" w:rsidR="00CC48F1" w:rsidRPr="008071F9" w:rsidRDefault="00CC48F1" w:rsidP="00CC48F1">
      <w:pPr>
        <w:jc w:val="both"/>
        <w:rPr>
          <w:rFonts w:asciiTheme="minorHAnsi" w:hAnsiTheme="minorHAnsi"/>
          <w:u w:val="single"/>
          <w:lang w:eastAsia="zh-CN"/>
        </w:rPr>
      </w:pPr>
      <w:r w:rsidRPr="008071F9">
        <w:rPr>
          <w:rFonts w:asciiTheme="minorHAnsi" w:hAnsiTheme="minorHAnsi"/>
          <w:u w:val="single"/>
          <w:lang w:eastAsia="zh-CN"/>
        </w:rPr>
        <w:t>V tej dokumentaciji navedena zahteva, da posamezen obrazec/dokazilo predloži/naloži partner, podizvajalec ali drug gospodarski subjekt pomeni, da obrazec/dokazilo v njihovem imenu naloži ponudnik.</w:t>
      </w:r>
    </w:p>
    <w:p w14:paraId="3EFDF901" w14:textId="49B9026E" w:rsidR="00D22A29" w:rsidRDefault="00D22A29" w:rsidP="00CC48F1">
      <w:pPr>
        <w:jc w:val="both"/>
        <w:rPr>
          <w:rFonts w:asciiTheme="minorHAnsi" w:hAnsiTheme="minorHAnsi"/>
          <w:u w:val="single"/>
          <w:lang w:eastAsia="zh-CN"/>
        </w:rPr>
      </w:pPr>
    </w:p>
    <w:p w14:paraId="599F2228" w14:textId="62E1760C" w:rsidR="00A67C51" w:rsidRPr="00A67C51" w:rsidRDefault="00A67C51" w:rsidP="00A67C51">
      <w:pPr>
        <w:jc w:val="both"/>
        <w:rPr>
          <w:rFonts w:asciiTheme="minorHAnsi" w:hAnsiTheme="minorHAnsi"/>
          <w:b/>
          <w:u w:val="single"/>
          <w:lang w:eastAsia="zh-CN"/>
        </w:rPr>
      </w:pPr>
      <w:r w:rsidRPr="0079369F">
        <w:rPr>
          <w:rFonts w:asciiTheme="minorHAnsi" w:hAnsiTheme="minorHAnsi"/>
          <w:b/>
          <w:u w:val="single"/>
          <w:lang w:eastAsia="zh-CN"/>
        </w:rPr>
        <w:t>Ponudniki morajo</w:t>
      </w:r>
      <w:r w:rsidR="006F4375" w:rsidRPr="0079369F">
        <w:rPr>
          <w:rFonts w:eastAsia="Calibri" w:cs="Calibri"/>
          <w:bCs/>
          <w:color w:val="000000"/>
          <w:u w:val="single"/>
        </w:rPr>
        <w:t xml:space="preserve"> do roka za oddajo ponudb </w:t>
      </w:r>
      <w:r w:rsidR="006F4375" w:rsidRPr="0079369F">
        <w:rPr>
          <w:rFonts w:eastAsia="Calibri" w:cs="Calibri"/>
          <w:bCs/>
          <w:color w:val="000000"/>
        </w:rPr>
        <w:t>(velja prejemna teorija – torej mora naročnik vzorčni izvod prejeti do roka za oddajo ponudb)</w:t>
      </w:r>
      <w:r w:rsidRPr="0079369F">
        <w:rPr>
          <w:rFonts w:asciiTheme="minorHAnsi" w:hAnsiTheme="minorHAnsi"/>
          <w:b/>
          <w:u w:val="single"/>
          <w:lang w:eastAsia="zh-CN"/>
        </w:rPr>
        <w:t>, kot obvezno prilogo ponudbi, predložiti »</w:t>
      </w:r>
      <w:r w:rsidR="0070671E" w:rsidRPr="0079369F">
        <w:rPr>
          <w:rFonts w:asciiTheme="minorHAnsi" w:hAnsiTheme="minorHAnsi"/>
          <w:b/>
          <w:u w:val="single"/>
          <w:lang w:eastAsia="zh-CN"/>
        </w:rPr>
        <w:t>vzorčni izvod</w:t>
      </w:r>
      <w:r w:rsidRPr="0079369F">
        <w:rPr>
          <w:rFonts w:asciiTheme="minorHAnsi" w:hAnsiTheme="minorHAnsi"/>
          <w:b/>
          <w:u w:val="single"/>
          <w:lang w:eastAsia="zh-CN"/>
        </w:rPr>
        <w:t xml:space="preserve">« </w:t>
      </w:r>
      <w:r w:rsidR="00604E24" w:rsidRPr="0079369F">
        <w:rPr>
          <w:rFonts w:asciiTheme="minorHAnsi" w:hAnsiTheme="minorHAnsi"/>
          <w:b/>
          <w:u w:val="single"/>
          <w:lang w:eastAsia="zh-CN"/>
        </w:rPr>
        <w:t xml:space="preserve">publikacije </w:t>
      </w:r>
      <w:r w:rsidRPr="0079369F">
        <w:rPr>
          <w:rFonts w:asciiTheme="minorHAnsi" w:hAnsiTheme="minorHAnsi"/>
          <w:b/>
          <w:u w:val="single"/>
          <w:lang w:eastAsia="zh-CN"/>
        </w:rPr>
        <w:t xml:space="preserve">v fizični obliki. Le-to se predloži v </w:t>
      </w:r>
      <w:r w:rsidR="0048683A" w:rsidRPr="0079369F">
        <w:rPr>
          <w:rFonts w:asciiTheme="minorHAnsi" w:hAnsiTheme="minorHAnsi"/>
          <w:b/>
          <w:u w:val="single"/>
          <w:lang w:eastAsia="zh-CN"/>
        </w:rPr>
        <w:t>ustrezno opremljeni</w:t>
      </w:r>
      <w:r w:rsidRPr="0079369F">
        <w:rPr>
          <w:rFonts w:asciiTheme="minorHAnsi" w:hAnsiTheme="minorHAnsi"/>
          <w:b/>
          <w:u w:val="single"/>
          <w:lang w:eastAsia="zh-CN"/>
        </w:rPr>
        <w:t xml:space="preserve"> ovojnici, </w:t>
      </w:r>
      <w:r w:rsidR="0048683A" w:rsidRPr="0079369F">
        <w:rPr>
          <w:rFonts w:asciiTheme="minorHAnsi" w:hAnsiTheme="minorHAnsi"/>
          <w:b/>
          <w:bCs/>
          <w:u w:val="single"/>
          <w:lang w:eastAsia="zh-CN"/>
        </w:rPr>
        <w:t xml:space="preserve">z oznako javnega naročila, pošiljatelja in navedbo »NE ODPIRAJ – Vzorčni izvod, </w:t>
      </w:r>
      <w:r w:rsidR="00142AEE" w:rsidRPr="0079369F">
        <w:rPr>
          <w:rFonts w:asciiTheme="minorHAnsi" w:hAnsiTheme="minorHAnsi"/>
          <w:b/>
          <w:bCs/>
          <w:u w:val="single"/>
          <w:lang w:eastAsia="zh-CN"/>
        </w:rPr>
        <w:t>Zakup prostora v tiskanem mediju</w:t>
      </w:r>
      <w:r w:rsidR="0048683A" w:rsidRPr="0079369F">
        <w:rPr>
          <w:rFonts w:asciiTheme="minorHAnsi" w:hAnsiTheme="minorHAnsi"/>
          <w:b/>
          <w:bCs/>
          <w:u w:val="single"/>
          <w:lang w:eastAsia="zh-CN"/>
        </w:rPr>
        <w:t xml:space="preserve"> – </w:t>
      </w:r>
      <w:r w:rsidR="007A4DA1" w:rsidRPr="0079369F">
        <w:rPr>
          <w:rFonts w:asciiTheme="minorHAnsi" w:hAnsiTheme="minorHAnsi"/>
          <w:b/>
          <w:bCs/>
          <w:u w:val="single"/>
          <w:lang w:eastAsia="zh-CN"/>
        </w:rPr>
        <w:t>406401</w:t>
      </w:r>
      <w:r w:rsidR="0048683A" w:rsidRPr="0079369F">
        <w:rPr>
          <w:rFonts w:asciiTheme="minorHAnsi" w:hAnsiTheme="minorHAnsi"/>
          <w:b/>
          <w:bCs/>
          <w:u w:val="single"/>
          <w:lang w:eastAsia="zh-CN"/>
        </w:rPr>
        <w:t>«</w:t>
      </w:r>
      <w:r w:rsidRPr="0079369F">
        <w:rPr>
          <w:rFonts w:asciiTheme="minorHAnsi" w:hAnsiTheme="minorHAnsi"/>
          <w:b/>
          <w:u w:val="single"/>
          <w:lang w:eastAsia="zh-CN"/>
        </w:rPr>
        <w:t>.</w:t>
      </w:r>
    </w:p>
    <w:p w14:paraId="34F2C38D" w14:textId="24999414" w:rsidR="00A67C51" w:rsidRDefault="007554C2" w:rsidP="00A67C51">
      <w:pPr>
        <w:jc w:val="both"/>
        <w:rPr>
          <w:rFonts w:asciiTheme="minorHAnsi" w:hAnsiTheme="minorHAnsi"/>
          <w:b/>
          <w:u w:val="single"/>
          <w:lang w:eastAsia="zh-CN"/>
        </w:rPr>
      </w:pPr>
      <w:r>
        <w:rPr>
          <w:rFonts w:asciiTheme="minorHAnsi" w:hAnsiTheme="minorHAnsi"/>
          <w:b/>
          <w:u w:val="single"/>
          <w:lang w:eastAsia="zh-CN"/>
        </w:rPr>
        <w:t>Prilog</w:t>
      </w:r>
      <w:r w:rsidR="003A3733">
        <w:rPr>
          <w:rFonts w:asciiTheme="minorHAnsi" w:hAnsiTheme="minorHAnsi"/>
          <w:b/>
          <w:u w:val="single"/>
          <w:lang w:eastAsia="zh-CN"/>
        </w:rPr>
        <w:t>a</w:t>
      </w:r>
      <w:r>
        <w:rPr>
          <w:rFonts w:asciiTheme="minorHAnsi" w:hAnsiTheme="minorHAnsi"/>
          <w:b/>
          <w:u w:val="single"/>
          <w:lang w:eastAsia="zh-CN"/>
        </w:rPr>
        <w:t xml:space="preserve"> »VZORČNI IZVOD«</w:t>
      </w:r>
      <w:r w:rsidR="00A67C51" w:rsidRPr="00A67C51">
        <w:rPr>
          <w:rFonts w:asciiTheme="minorHAnsi" w:hAnsiTheme="minorHAnsi"/>
          <w:b/>
          <w:u w:val="single"/>
          <w:lang w:eastAsia="zh-CN"/>
        </w:rPr>
        <w:t xml:space="preserve"> mora biti naročniku vročena (</w:t>
      </w:r>
      <w:r w:rsidR="00A67C51" w:rsidRPr="00A67C51">
        <w:rPr>
          <w:rFonts w:asciiTheme="minorHAnsi" w:hAnsiTheme="minorHAnsi"/>
          <w:b/>
          <w:i/>
          <w:iCs/>
          <w:u w:val="single"/>
          <w:lang w:eastAsia="zh-CN"/>
        </w:rPr>
        <w:t xml:space="preserve">osebno ali </w:t>
      </w:r>
      <w:r w:rsidR="0048683A">
        <w:rPr>
          <w:rFonts w:asciiTheme="minorHAnsi" w:hAnsiTheme="minorHAnsi"/>
          <w:b/>
          <w:i/>
          <w:iCs/>
          <w:u w:val="single"/>
          <w:lang w:eastAsia="zh-CN"/>
        </w:rPr>
        <w:t xml:space="preserve">s priporočeno pošiljko </w:t>
      </w:r>
      <w:r w:rsidR="00A67C51" w:rsidRPr="00A67C51">
        <w:rPr>
          <w:rFonts w:asciiTheme="minorHAnsi" w:hAnsiTheme="minorHAnsi"/>
          <w:b/>
          <w:i/>
          <w:iCs/>
          <w:u w:val="single"/>
          <w:lang w:eastAsia="zh-CN"/>
        </w:rPr>
        <w:t>po pošti</w:t>
      </w:r>
      <w:r w:rsidR="008A3A7E">
        <w:rPr>
          <w:rFonts w:asciiTheme="minorHAnsi" w:hAnsiTheme="minorHAnsi"/>
          <w:b/>
          <w:i/>
          <w:iCs/>
          <w:u w:val="single"/>
          <w:lang w:eastAsia="zh-CN"/>
        </w:rPr>
        <w:t xml:space="preserve"> na naslov </w:t>
      </w:r>
      <w:r w:rsidR="008A3A7E" w:rsidRPr="001D6CFF">
        <w:rPr>
          <w:rFonts w:eastAsia="Calibri" w:cs="Calibri"/>
          <w:b/>
          <w:bCs/>
          <w:color w:val="000000"/>
          <w:u w:val="single"/>
        </w:rPr>
        <w:t>Mestna občina Kranj, Slovenski trg 1, 4000 Kranj</w:t>
      </w:r>
      <w:r w:rsidR="00A67C51" w:rsidRPr="001D6CFF">
        <w:rPr>
          <w:rFonts w:asciiTheme="minorHAnsi" w:hAnsiTheme="minorHAnsi"/>
          <w:b/>
          <w:u w:val="single"/>
          <w:lang w:eastAsia="zh-CN"/>
        </w:rPr>
        <w:t>) d</w:t>
      </w:r>
      <w:r w:rsidR="00A67C51" w:rsidRPr="00A67C51">
        <w:rPr>
          <w:rFonts w:asciiTheme="minorHAnsi" w:hAnsiTheme="minorHAnsi"/>
          <w:b/>
          <w:u w:val="single"/>
          <w:lang w:eastAsia="zh-CN"/>
        </w:rPr>
        <w:t>o izteka</w:t>
      </w:r>
      <w:r>
        <w:rPr>
          <w:rFonts w:asciiTheme="minorHAnsi" w:hAnsiTheme="minorHAnsi"/>
          <w:b/>
          <w:u w:val="single"/>
          <w:lang w:eastAsia="zh-CN"/>
        </w:rPr>
        <w:t xml:space="preserve"> roka za oddajo ponudb, kot je določeno zgoraj</w:t>
      </w:r>
      <w:r w:rsidR="00A67C51" w:rsidRPr="00A67C51">
        <w:rPr>
          <w:rFonts w:asciiTheme="minorHAnsi" w:hAnsiTheme="minorHAnsi"/>
          <w:b/>
          <w:u w:val="single"/>
          <w:lang w:eastAsia="zh-CN"/>
        </w:rPr>
        <w:t xml:space="preserve">, sicer se celotna ponudba šteje za </w:t>
      </w:r>
      <w:r w:rsidR="00DF070E">
        <w:rPr>
          <w:rFonts w:asciiTheme="minorHAnsi" w:hAnsiTheme="minorHAnsi"/>
          <w:b/>
          <w:u w:val="single"/>
          <w:lang w:eastAsia="zh-CN"/>
        </w:rPr>
        <w:t>nedopustno in bo izločena</w:t>
      </w:r>
      <w:r w:rsidR="00F50C1F">
        <w:rPr>
          <w:rFonts w:asciiTheme="minorHAnsi" w:hAnsiTheme="minorHAnsi"/>
          <w:b/>
          <w:u w:val="single"/>
          <w:lang w:eastAsia="zh-CN"/>
        </w:rPr>
        <w:t>.</w:t>
      </w:r>
    </w:p>
    <w:p w14:paraId="7715B537" w14:textId="77777777" w:rsidR="003A3733" w:rsidRPr="00A67C51" w:rsidRDefault="003A3733" w:rsidP="00A67C51">
      <w:pPr>
        <w:jc w:val="both"/>
        <w:rPr>
          <w:rFonts w:asciiTheme="minorHAnsi" w:hAnsiTheme="minorHAnsi"/>
          <w:b/>
          <w:u w:val="single"/>
          <w:lang w:eastAsia="zh-CN"/>
        </w:rPr>
      </w:pPr>
    </w:p>
    <w:p w14:paraId="30467128" w14:textId="77777777" w:rsidR="00695626" w:rsidRPr="008071F9" w:rsidRDefault="00695626" w:rsidP="002D55EE">
      <w:pPr>
        <w:pStyle w:val="Naslov2"/>
      </w:pPr>
      <w:bookmarkStart w:id="49" w:name="_Toc451354664"/>
      <w:bookmarkStart w:id="50" w:name="_Toc32922861"/>
      <w:r w:rsidRPr="008071F9">
        <w:t>Umik</w:t>
      </w:r>
      <w:r w:rsidR="00EF06A4" w:rsidRPr="008071F9">
        <w:t xml:space="preserve"> in sprememba</w:t>
      </w:r>
      <w:r w:rsidRPr="008071F9">
        <w:t xml:space="preserve"> ponudb</w:t>
      </w:r>
      <w:bookmarkEnd w:id="49"/>
      <w:bookmarkEnd w:id="50"/>
    </w:p>
    <w:p w14:paraId="196FE48C" w14:textId="77777777" w:rsidR="0062298A" w:rsidRPr="008071F9" w:rsidRDefault="0062298A" w:rsidP="0062298A">
      <w:pPr>
        <w:jc w:val="both"/>
        <w:rPr>
          <w:lang w:eastAsia="zh-CN"/>
        </w:rPr>
      </w:pPr>
      <w:r w:rsidRPr="008071F9">
        <w:rPr>
          <w:lang w:eastAsia="zh-CN"/>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49FA09A" w14:textId="77777777" w:rsidR="00695626" w:rsidRPr="008071F9" w:rsidRDefault="00695626" w:rsidP="00250C72">
      <w:pPr>
        <w:jc w:val="both"/>
        <w:rPr>
          <w:sz w:val="23"/>
          <w:szCs w:val="23"/>
          <w:lang w:eastAsia="zh-CN"/>
        </w:rPr>
      </w:pPr>
    </w:p>
    <w:p w14:paraId="2AE13AAB" w14:textId="77777777" w:rsidR="005C0E9E" w:rsidRPr="008071F9" w:rsidRDefault="005C0E9E" w:rsidP="002D55EE">
      <w:pPr>
        <w:pStyle w:val="Naslov2"/>
      </w:pPr>
      <w:bookmarkStart w:id="51" w:name="_Toc451354665"/>
      <w:bookmarkStart w:id="52" w:name="_Toc32922862"/>
      <w:r w:rsidRPr="008071F9">
        <w:t>Javno odpiranje ponudb</w:t>
      </w:r>
      <w:bookmarkEnd w:id="51"/>
      <w:bookmarkEnd w:id="52"/>
    </w:p>
    <w:p w14:paraId="1D947C61" w14:textId="77777777" w:rsidR="00DC0579" w:rsidRPr="008071F9" w:rsidRDefault="00DC0579" w:rsidP="0062298A">
      <w:pPr>
        <w:jc w:val="both"/>
        <w:rPr>
          <w:rFonts w:asciiTheme="minorHAnsi" w:hAnsiTheme="minorHAnsi"/>
          <w:lang w:eastAsia="zh-CN"/>
        </w:rPr>
      </w:pPr>
      <w:r w:rsidRPr="008071F9">
        <w:rPr>
          <w:rFonts w:asciiTheme="minorHAnsi" w:hAnsiTheme="minorHAnsi"/>
          <w:lang w:eastAsia="zh-CN"/>
        </w:rPr>
        <w:t xml:space="preserve">Odpiranje ponudb bo na podlagi četrtega odstavka 88. člena ZJN-3  javno. </w:t>
      </w:r>
    </w:p>
    <w:p w14:paraId="647448F0" w14:textId="77777777" w:rsidR="00EB0741" w:rsidRPr="008071F9" w:rsidRDefault="00EB0741" w:rsidP="0062298A">
      <w:pPr>
        <w:jc w:val="both"/>
        <w:rPr>
          <w:rFonts w:asciiTheme="minorHAnsi" w:hAnsiTheme="minorHAnsi"/>
          <w:lang w:eastAsia="zh-CN"/>
        </w:rPr>
      </w:pPr>
    </w:p>
    <w:p w14:paraId="5C1F05C3" w14:textId="7A088589" w:rsidR="0062298A" w:rsidRPr="006836BD" w:rsidRDefault="0062298A" w:rsidP="0062298A">
      <w:pPr>
        <w:jc w:val="both"/>
        <w:rPr>
          <w:rFonts w:asciiTheme="minorHAnsi" w:hAnsiTheme="minorHAnsi" w:cs="Arial"/>
          <w:lang w:eastAsia="sl-SI"/>
        </w:rPr>
      </w:pPr>
      <w:r w:rsidRPr="00AC57FF">
        <w:rPr>
          <w:rFonts w:asciiTheme="minorHAnsi" w:hAnsiTheme="minorHAnsi" w:cs="Arial"/>
        </w:rPr>
        <w:t xml:space="preserve">Odpiranje ponudb bo potekalo avtomatično v informacijskem sistemu e-JN </w:t>
      </w:r>
      <w:r w:rsidRPr="00AC57FF">
        <w:rPr>
          <w:rFonts w:asciiTheme="minorHAnsi" w:hAnsiTheme="minorHAnsi" w:cs="Arial"/>
          <w:b/>
        </w:rPr>
        <w:t xml:space="preserve">dne </w:t>
      </w:r>
      <w:r w:rsidR="001E522E" w:rsidRPr="00AC57FF">
        <w:rPr>
          <w:rFonts w:asciiTheme="minorHAnsi" w:hAnsiTheme="minorHAnsi" w:cs="Arial"/>
          <w:b/>
        </w:rPr>
        <w:t>23</w:t>
      </w:r>
      <w:r w:rsidR="00AD207F" w:rsidRPr="00AC57FF">
        <w:rPr>
          <w:rFonts w:asciiTheme="minorHAnsi" w:hAnsiTheme="minorHAnsi" w:cs="Arial"/>
          <w:b/>
        </w:rPr>
        <w:t>.</w:t>
      </w:r>
      <w:r w:rsidR="00307682" w:rsidRPr="00AC57FF">
        <w:rPr>
          <w:rFonts w:asciiTheme="minorHAnsi" w:hAnsiTheme="minorHAnsi" w:cs="Arial"/>
          <w:b/>
        </w:rPr>
        <w:t>03</w:t>
      </w:r>
      <w:r w:rsidR="00AD207F" w:rsidRPr="00AC57FF">
        <w:rPr>
          <w:rFonts w:asciiTheme="minorHAnsi" w:hAnsiTheme="minorHAnsi" w:cs="Arial"/>
          <w:b/>
        </w:rPr>
        <w:t>.2020</w:t>
      </w:r>
      <w:r w:rsidRPr="00AC57FF">
        <w:rPr>
          <w:rFonts w:asciiTheme="minorHAnsi" w:hAnsiTheme="minorHAnsi" w:cs="Arial"/>
        </w:rPr>
        <w:t xml:space="preserve"> </w:t>
      </w:r>
      <w:r w:rsidRPr="00AC57FF">
        <w:rPr>
          <w:rFonts w:asciiTheme="minorHAnsi" w:hAnsiTheme="minorHAnsi"/>
        </w:rPr>
        <w:t xml:space="preserve">in se bo začelo </w:t>
      </w:r>
      <w:r w:rsidR="00F423F4" w:rsidRPr="00AC57FF">
        <w:rPr>
          <w:rFonts w:asciiTheme="minorHAnsi" w:hAnsiTheme="minorHAnsi"/>
          <w:b/>
        </w:rPr>
        <w:t>ob 1</w:t>
      </w:r>
      <w:r w:rsidR="00020523" w:rsidRPr="00AC57FF">
        <w:rPr>
          <w:rFonts w:asciiTheme="minorHAnsi" w:hAnsiTheme="minorHAnsi"/>
          <w:b/>
        </w:rPr>
        <w:t>2</w:t>
      </w:r>
      <w:r w:rsidR="00307682" w:rsidRPr="00AC57FF">
        <w:rPr>
          <w:rFonts w:asciiTheme="minorHAnsi" w:hAnsiTheme="minorHAnsi"/>
          <w:b/>
        </w:rPr>
        <w:t>:</w:t>
      </w:r>
      <w:r w:rsidR="004B6CE3" w:rsidRPr="00AC57FF">
        <w:rPr>
          <w:rFonts w:asciiTheme="minorHAnsi" w:hAnsiTheme="minorHAnsi"/>
          <w:b/>
        </w:rPr>
        <w:t>05</w:t>
      </w:r>
      <w:r w:rsidRPr="00AC57FF">
        <w:rPr>
          <w:rFonts w:asciiTheme="minorHAnsi" w:hAnsiTheme="minorHAnsi"/>
          <w:b/>
        </w:rPr>
        <w:t xml:space="preserve"> </w:t>
      </w:r>
      <w:r w:rsidRPr="00AC57FF">
        <w:rPr>
          <w:rFonts w:asciiTheme="minorHAnsi" w:hAnsiTheme="minorHAnsi"/>
        </w:rPr>
        <w:t xml:space="preserve">na spletnem naslovu </w:t>
      </w:r>
      <w:hyperlink r:id="rId27" w:history="1">
        <w:r w:rsidR="001D6CFF" w:rsidRPr="00AC57FF">
          <w:rPr>
            <w:rStyle w:val="Hiperpovezava"/>
            <w:rFonts w:asciiTheme="minorHAnsi" w:hAnsiTheme="minorHAnsi" w:cs="Arial"/>
            <w:lang w:eastAsia="sl-SI"/>
          </w:rPr>
          <w:t>https://ejn.gov.si/</w:t>
        </w:r>
      </w:hyperlink>
      <w:r w:rsidRPr="00AC57FF">
        <w:rPr>
          <w:rFonts w:asciiTheme="minorHAnsi" w:hAnsiTheme="minorHAnsi" w:cs="Arial"/>
          <w:lang w:eastAsia="sl-SI"/>
        </w:rPr>
        <w:t>.</w:t>
      </w:r>
      <w:r w:rsidRPr="006836BD">
        <w:rPr>
          <w:rFonts w:asciiTheme="minorHAnsi" w:hAnsiTheme="minorHAnsi" w:cs="Arial"/>
          <w:lang w:eastAsia="sl-SI"/>
        </w:rPr>
        <w:t xml:space="preserve"> </w:t>
      </w:r>
    </w:p>
    <w:p w14:paraId="2D2CFD3B" w14:textId="77777777" w:rsidR="00992998" w:rsidRPr="006836BD" w:rsidRDefault="00992998" w:rsidP="0062298A">
      <w:pPr>
        <w:jc w:val="both"/>
        <w:rPr>
          <w:rFonts w:asciiTheme="minorHAnsi" w:hAnsiTheme="minorHAnsi" w:cs="Arial"/>
          <w:lang w:eastAsia="sl-SI"/>
        </w:rPr>
      </w:pPr>
    </w:p>
    <w:p w14:paraId="31FB8FC9" w14:textId="77777777" w:rsidR="0062298A" w:rsidRPr="006836BD" w:rsidRDefault="0062298A" w:rsidP="008D6341">
      <w:pPr>
        <w:jc w:val="both"/>
        <w:rPr>
          <w:rFonts w:asciiTheme="minorHAnsi" w:hAnsiTheme="minorHAnsi" w:cs="Arial"/>
        </w:rPr>
      </w:pPr>
      <w:r w:rsidRPr="006836BD">
        <w:rPr>
          <w:rFonts w:asciiTheme="minorHAnsi" w:hAnsiTheme="minorHAnsi" w:cs="Arial"/>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Ponudniki, ki so oddali ponudbe, imajo te podatke na razpolago v </w:t>
      </w:r>
      <w:r w:rsidR="004B6CE3" w:rsidRPr="006836BD">
        <w:rPr>
          <w:rFonts w:asciiTheme="minorHAnsi" w:hAnsiTheme="minorHAnsi" w:cs="Arial"/>
        </w:rPr>
        <w:t>informacijskem sistemu e-JN.</w:t>
      </w:r>
    </w:p>
    <w:p w14:paraId="1AC7D336" w14:textId="77777777" w:rsidR="007D1B30" w:rsidRPr="006836BD" w:rsidRDefault="007D1B30" w:rsidP="008D6341">
      <w:pPr>
        <w:jc w:val="both"/>
        <w:rPr>
          <w:rFonts w:asciiTheme="minorHAnsi" w:hAnsiTheme="minorHAnsi" w:cs="Arial"/>
        </w:rPr>
      </w:pPr>
    </w:p>
    <w:p w14:paraId="7EFE7323" w14:textId="77777777" w:rsidR="00DC0579" w:rsidRPr="006836BD" w:rsidRDefault="0062298A" w:rsidP="008D6341">
      <w:pPr>
        <w:jc w:val="both"/>
        <w:rPr>
          <w:rFonts w:asciiTheme="minorHAnsi" w:hAnsiTheme="minorHAnsi"/>
          <w:lang w:eastAsia="zh-CN"/>
        </w:rPr>
      </w:pPr>
      <w:r w:rsidRPr="006836BD">
        <w:rPr>
          <w:rFonts w:asciiTheme="minorHAnsi" w:hAnsiTheme="minorHAnsi"/>
          <w:lang w:eastAsia="zh-CN"/>
        </w:rPr>
        <w:t>Naročnik o odpiranju ponudb ne bo vodil posebnega zapisnika, saj bo</w:t>
      </w:r>
      <w:r w:rsidR="004B6CE3" w:rsidRPr="006836BD">
        <w:rPr>
          <w:rFonts w:asciiTheme="minorHAnsi" w:hAnsiTheme="minorHAnsi"/>
          <w:lang w:eastAsia="zh-CN"/>
        </w:rPr>
        <w:t xml:space="preserve">do podatki, ki bodo na voljo ponudnikom v </w:t>
      </w:r>
      <w:r w:rsidRPr="006836BD">
        <w:rPr>
          <w:rFonts w:asciiTheme="minorHAnsi" w:hAnsiTheme="minorHAnsi"/>
          <w:lang w:eastAsia="zh-CN"/>
        </w:rPr>
        <w:t xml:space="preserve">informacijskem sistemu e-JN </w:t>
      </w:r>
      <w:r w:rsidR="009D2788" w:rsidRPr="006836BD">
        <w:rPr>
          <w:rFonts w:asciiTheme="minorHAnsi" w:hAnsiTheme="minorHAnsi"/>
          <w:lang w:eastAsia="zh-CN"/>
        </w:rPr>
        <w:t>vključeval</w:t>
      </w:r>
      <w:r w:rsidR="004B6CE3" w:rsidRPr="006836BD">
        <w:rPr>
          <w:rFonts w:asciiTheme="minorHAnsi" w:hAnsiTheme="minorHAnsi"/>
          <w:lang w:eastAsia="zh-CN"/>
        </w:rPr>
        <w:t>i</w:t>
      </w:r>
      <w:r w:rsidR="009D2788" w:rsidRPr="006836BD">
        <w:rPr>
          <w:rFonts w:asciiTheme="minorHAnsi" w:hAnsiTheme="minorHAnsi"/>
          <w:lang w:eastAsia="zh-CN"/>
        </w:rPr>
        <w:t xml:space="preserve"> vse podatke, ki so obvezni na podlagi šestega odstavka 88. člena ZJN-3. </w:t>
      </w:r>
    </w:p>
    <w:p w14:paraId="02941296" w14:textId="77777777" w:rsidR="0062298A" w:rsidRPr="006836BD" w:rsidRDefault="0062298A" w:rsidP="008D6341">
      <w:pPr>
        <w:jc w:val="both"/>
        <w:rPr>
          <w:rFonts w:asciiTheme="minorHAnsi" w:hAnsiTheme="minorHAnsi"/>
          <w:lang w:eastAsia="zh-CN"/>
        </w:rPr>
      </w:pPr>
    </w:p>
    <w:p w14:paraId="0599A431" w14:textId="77777777" w:rsidR="009D2788" w:rsidRPr="006836BD" w:rsidRDefault="009D2788" w:rsidP="008D6341">
      <w:pPr>
        <w:jc w:val="both"/>
        <w:rPr>
          <w:rFonts w:asciiTheme="minorHAnsi" w:hAnsiTheme="minorHAnsi"/>
          <w:lang w:eastAsia="zh-CN"/>
        </w:rPr>
      </w:pPr>
      <w:r w:rsidRPr="006836BD">
        <w:rPr>
          <w:rFonts w:asciiTheme="minorHAnsi" w:hAnsiTheme="minorHAnsi"/>
          <w:lang w:eastAsia="zh-CN"/>
        </w:rPr>
        <w:t xml:space="preserve">Ponudniki z oddajo ponudbe potrjujejo, da je naročnik </w:t>
      </w:r>
      <w:r w:rsidR="004B6CE3" w:rsidRPr="006836BD">
        <w:rPr>
          <w:rFonts w:asciiTheme="minorHAnsi" w:hAnsiTheme="minorHAnsi"/>
          <w:lang w:eastAsia="zh-CN"/>
        </w:rPr>
        <w:t xml:space="preserve">na podlagi tega, da so podatki iz 6. odstavka 88. člena ZJN-3 na voljo v informacijskem sistemu e-JN izpolnil obveznosti glede vročanja le tega skladno </w:t>
      </w:r>
      <w:r w:rsidRPr="006836BD">
        <w:rPr>
          <w:rFonts w:asciiTheme="minorHAnsi" w:hAnsiTheme="minorHAnsi"/>
          <w:lang w:eastAsia="zh-CN"/>
        </w:rPr>
        <w:t>z določili 7. odstavka 88. člena ZJN-3 in ne bodo zahtevali dodanega posredovanja</w:t>
      </w:r>
      <w:r w:rsidR="004B6CE3" w:rsidRPr="006836BD">
        <w:rPr>
          <w:rFonts w:asciiTheme="minorHAnsi" w:hAnsiTheme="minorHAnsi"/>
          <w:lang w:eastAsia="zh-CN"/>
        </w:rPr>
        <w:t xml:space="preserve"> zapisnika o odpiranju ponudb</w:t>
      </w:r>
      <w:r w:rsidRPr="006836BD">
        <w:rPr>
          <w:rFonts w:asciiTheme="minorHAnsi" w:hAnsiTheme="minorHAnsi"/>
          <w:lang w:eastAsia="zh-CN"/>
        </w:rPr>
        <w:t>.</w:t>
      </w:r>
    </w:p>
    <w:p w14:paraId="723C98E8" w14:textId="77777777" w:rsidR="008E127E" w:rsidRPr="006836BD" w:rsidRDefault="008E127E" w:rsidP="008D6341">
      <w:pPr>
        <w:jc w:val="both"/>
        <w:rPr>
          <w:rFonts w:asciiTheme="minorHAnsi" w:hAnsiTheme="minorHAnsi"/>
          <w:lang w:eastAsia="zh-CN"/>
        </w:rPr>
      </w:pPr>
    </w:p>
    <w:p w14:paraId="19C2FA74" w14:textId="77777777" w:rsidR="002A5928" w:rsidRPr="006836BD" w:rsidRDefault="002A5928" w:rsidP="002D55EE">
      <w:pPr>
        <w:pStyle w:val="Naslov2"/>
      </w:pPr>
      <w:bookmarkStart w:id="53" w:name="_Toc451354666"/>
      <w:bookmarkStart w:id="54" w:name="_Toc32922863"/>
      <w:bookmarkStart w:id="55" w:name="_GoBack"/>
      <w:bookmarkEnd w:id="55"/>
      <w:r w:rsidRPr="006836BD">
        <w:t>Rok za dodatna pojasnila ponudb</w:t>
      </w:r>
      <w:bookmarkEnd w:id="53"/>
      <w:bookmarkEnd w:id="54"/>
    </w:p>
    <w:p w14:paraId="680EFA59" w14:textId="0407721C" w:rsidR="00627586" w:rsidRDefault="00627586" w:rsidP="00627586">
      <w:pPr>
        <w:suppressAutoHyphens/>
        <w:autoSpaceDN w:val="0"/>
        <w:ind w:right="6"/>
        <w:jc w:val="both"/>
        <w:textAlignment w:val="baseline"/>
        <w:rPr>
          <w:rFonts w:eastAsia="Calibri" w:cs="Arial"/>
          <w:kern w:val="3"/>
          <w:lang w:eastAsia="zh-CN"/>
        </w:rPr>
      </w:pPr>
      <w:bookmarkStart w:id="56" w:name="_Toc451354667"/>
      <w:r w:rsidRPr="00AC57FF">
        <w:rPr>
          <w:rFonts w:eastAsia="Calibri" w:cs="Arial"/>
          <w:kern w:val="3"/>
          <w:lang w:eastAsia="zh-CN"/>
        </w:rPr>
        <w:t xml:space="preserve">Naročnik bo na oziroma preko portala javnih naročil posredoval dodatna pojasnila v zvezi z dokumentacijo v zvezi z oddajo javnega naročila najpozneje do dne </w:t>
      </w:r>
      <w:r w:rsidR="00CA702B" w:rsidRPr="00AC57FF">
        <w:rPr>
          <w:rFonts w:eastAsia="Calibri" w:cs="Arial"/>
          <w:b/>
          <w:kern w:val="3"/>
          <w:lang w:eastAsia="zh-CN"/>
        </w:rPr>
        <w:t>13</w:t>
      </w:r>
      <w:r w:rsidR="00455FA1" w:rsidRPr="00AC57FF">
        <w:rPr>
          <w:rFonts w:eastAsia="Calibri" w:cs="Arial"/>
          <w:b/>
          <w:kern w:val="3"/>
          <w:lang w:eastAsia="zh-CN"/>
        </w:rPr>
        <w:t>.</w:t>
      </w:r>
      <w:r w:rsidR="00DA3CA7" w:rsidRPr="00AC57FF">
        <w:rPr>
          <w:rFonts w:eastAsia="Calibri" w:cs="Arial"/>
          <w:b/>
          <w:kern w:val="3"/>
          <w:lang w:eastAsia="zh-CN"/>
        </w:rPr>
        <w:t>03</w:t>
      </w:r>
      <w:r w:rsidR="00020523" w:rsidRPr="00AC57FF">
        <w:rPr>
          <w:rFonts w:eastAsia="Calibri" w:cs="Arial"/>
          <w:b/>
          <w:kern w:val="3"/>
          <w:lang w:eastAsia="zh-CN"/>
        </w:rPr>
        <w:t>.</w:t>
      </w:r>
      <w:r w:rsidR="00DA3CA7" w:rsidRPr="00AC57FF">
        <w:rPr>
          <w:rFonts w:eastAsia="Calibri" w:cs="Arial"/>
          <w:b/>
          <w:kern w:val="3"/>
          <w:lang w:eastAsia="zh-CN"/>
        </w:rPr>
        <w:t>2020</w:t>
      </w:r>
      <w:r w:rsidR="001F118C" w:rsidRPr="00AC57FF">
        <w:rPr>
          <w:rFonts w:eastAsia="Calibri" w:cs="Arial"/>
          <w:b/>
          <w:kern w:val="3"/>
          <w:lang w:eastAsia="zh-CN"/>
        </w:rPr>
        <w:t xml:space="preserve"> do </w:t>
      </w:r>
      <w:r w:rsidR="00DA3CA7" w:rsidRPr="00AC57FF">
        <w:rPr>
          <w:rFonts w:eastAsia="Calibri" w:cs="Arial"/>
          <w:b/>
          <w:kern w:val="3"/>
          <w:lang w:eastAsia="zh-CN"/>
        </w:rPr>
        <w:t>15:</w:t>
      </w:r>
      <w:r w:rsidR="000945F4" w:rsidRPr="00AC57FF">
        <w:rPr>
          <w:rFonts w:eastAsia="Calibri" w:cs="Arial"/>
          <w:b/>
          <w:kern w:val="3"/>
          <w:lang w:eastAsia="zh-CN"/>
        </w:rPr>
        <w:t>0</w:t>
      </w:r>
      <w:r w:rsidRPr="00AC57FF">
        <w:rPr>
          <w:rFonts w:eastAsia="Calibri" w:cs="Arial"/>
          <w:b/>
          <w:kern w:val="3"/>
          <w:lang w:eastAsia="zh-CN"/>
        </w:rPr>
        <w:t>0</w:t>
      </w:r>
      <w:r w:rsidRPr="00AC57FF">
        <w:rPr>
          <w:rFonts w:eastAsia="Calibri" w:cs="Arial"/>
          <w:kern w:val="3"/>
          <w:lang w:eastAsia="zh-CN"/>
        </w:rPr>
        <w:t xml:space="preserve">, pod pogojem, da je bila zahteva za dodatna pojasnila posredovana pravočasno, to je do dne </w:t>
      </w:r>
      <w:r w:rsidR="00CA702B" w:rsidRPr="00AC57FF">
        <w:rPr>
          <w:rFonts w:eastAsia="Calibri" w:cs="Arial"/>
          <w:b/>
          <w:kern w:val="3"/>
          <w:lang w:eastAsia="zh-CN"/>
        </w:rPr>
        <w:t>11</w:t>
      </w:r>
      <w:r w:rsidR="00DA3CA7" w:rsidRPr="00AC57FF">
        <w:rPr>
          <w:rFonts w:eastAsia="Calibri" w:cs="Arial"/>
          <w:b/>
          <w:kern w:val="3"/>
          <w:lang w:eastAsia="zh-CN"/>
        </w:rPr>
        <w:t>.03</w:t>
      </w:r>
      <w:r w:rsidR="00E33B38" w:rsidRPr="00AC57FF">
        <w:rPr>
          <w:rFonts w:eastAsia="Calibri" w:cs="Arial"/>
          <w:b/>
          <w:kern w:val="3"/>
          <w:lang w:eastAsia="zh-CN"/>
        </w:rPr>
        <w:t>.</w:t>
      </w:r>
      <w:r w:rsidR="00DA3CA7" w:rsidRPr="00AC57FF">
        <w:rPr>
          <w:rFonts w:eastAsia="Calibri" w:cs="Arial"/>
          <w:b/>
          <w:kern w:val="3"/>
          <w:lang w:eastAsia="zh-CN"/>
        </w:rPr>
        <w:t>2020</w:t>
      </w:r>
      <w:r w:rsidR="00020523" w:rsidRPr="00AC57FF">
        <w:rPr>
          <w:rFonts w:eastAsia="Calibri" w:cs="Arial"/>
          <w:b/>
          <w:kern w:val="3"/>
          <w:lang w:eastAsia="zh-CN"/>
        </w:rPr>
        <w:t xml:space="preserve"> do </w:t>
      </w:r>
      <w:r w:rsidR="00CA702B" w:rsidRPr="00AC57FF">
        <w:rPr>
          <w:rFonts w:eastAsia="Calibri" w:cs="Arial"/>
          <w:b/>
          <w:kern w:val="3"/>
          <w:lang w:eastAsia="zh-CN"/>
        </w:rPr>
        <w:t>09</w:t>
      </w:r>
      <w:r w:rsidR="00DA3CA7" w:rsidRPr="00AC57FF">
        <w:rPr>
          <w:rFonts w:eastAsia="Calibri" w:cs="Arial"/>
          <w:b/>
          <w:kern w:val="3"/>
          <w:lang w:eastAsia="zh-CN"/>
        </w:rPr>
        <w:t>:</w:t>
      </w:r>
      <w:r w:rsidR="009E72BF" w:rsidRPr="00AC57FF">
        <w:rPr>
          <w:rFonts w:eastAsia="Calibri" w:cs="Arial"/>
          <w:b/>
          <w:kern w:val="3"/>
          <w:lang w:eastAsia="zh-CN"/>
        </w:rPr>
        <w:t>0</w:t>
      </w:r>
      <w:r w:rsidRPr="00AC57FF">
        <w:rPr>
          <w:rFonts w:eastAsia="Calibri" w:cs="Arial"/>
          <w:b/>
          <w:kern w:val="3"/>
          <w:lang w:eastAsia="zh-CN"/>
        </w:rPr>
        <w:t>0</w:t>
      </w:r>
      <w:r w:rsidRPr="00AC57FF">
        <w:rPr>
          <w:rFonts w:eastAsia="Calibri" w:cs="Arial"/>
          <w:kern w:val="3"/>
          <w:lang w:eastAsia="zh-CN"/>
        </w:rPr>
        <w:t>.</w:t>
      </w:r>
      <w:r w:rsidRPr="0025201B">
        <w:rPr>
          <w:rFonts w:eastAsia="Calibri" w:cs="Arial"/>
          <w:kern w:val="3"/>
          <w:lang w:eastAsia="zh-CN"/>
        </w:rPr>
        <w:t xml:space="preserve"> </w:t>
      </w:r>
    </w:p>
    <w:p w14:paraId="21A709BE" w14:textId="77777777" w:rsidR="008E127E" w:rsidRPr="0025201B" w:rsidRDefault="008E127E" w:rsidP="00627586">
      <w:pPr>
        <w:suppressAutoHyphens/>
        <w:autoSpaceDN w:val="0"/>
        <w:ind w:right="6"/>
        <w:jc w:val="both"/>
        <w:textAlignment w:val="baseline"/>
        <w:rPr>
          <w:rFonts w:eastAsia="Calibri" w:cs="Arial"/>
          <w:kern w:val="3"/>
          <w:lang w:eastAsia="zh-CN"/>
        </w:rPr>
      </w:pPr>
    </w:p>
    <w:p w14:paraId="202D7699" w14:textId="77777777" w:rsidR="00627586" w:rsidRPr="0025201B" w:rsidRDefault="00627586" w:rsidP="00627586">
      <w:pPr>
        <w:suppressAutoHyphens/>
        <w:autoSpaceDN w:val="0"/>
        <w:ind w:right="6"/>
        <w:jc w:val="both"/>
        <w:textAlignment w:val="baseline"/>
        <w:rPr>
          <w:rFonts w:eastAsia="Calibri" w:cs="Arial"/>
          <w:kern w:val="3"/>
          <w:lang w:eastAsia="zh-CN"/>
        </w:rPr>
      </w:pPr>
      <w:r w:rsidRPr="0025201B">
        <w:rPr>
          <w:rFonts w:eastAsia="Calibri" w:cs="Arial"/>
          <w:kern w:val="3"/>
          <w:lang w:eastAsia="zh-CN"/>
        </w:rPr>
        <w:t>Pojasnila dokumentacije</w:t>
      </w:r>
      <w:r w:rsidRPr="0025201B">
        <w:t xml:space="preserve"> </w:t>
      </w:r>
      <w:r w:rsidRPr="0025201B">
        <w:rPr>
          <w:rFonts w:eastAsia="Calibri" w:cs="Arial"/>
          <w:kern w:val="3"/>
          <w:lang w:eastAsia="zh-CN"/>
        </w:rPr>
        <w:t>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 z oddajo javnega naročila  in so jih ponudniki dolžni upoštevati pri oddaji ponudb.</w:t>
      </w:r>
      <w:r w:rsidR="00731B6A" w:rsidRPr="0025201B">
        <w:rPr>
          <w:rFonts w:eastAsia="Calibri" w:cs="Arial"/>
          <w:kern w:val="3"/>
          <w:lang w:eastAsia="zh-CN"/>
        </w:rPr>
        <w:t xml:space="preserve"> </w:t>
      </w:r>
    </w:p>
    <w:p w14:paraId="1F824AF1" w14:textId="28BF57D4" w:rsidR="00B53EB5" w:rsidRDefault="00B53EB5" w:rsidP="00627586">
      <w:pPr>
        <w:suppressAutoHyphens/>
        <w:autoSpaceDN w:val="0"/>
        <w:ind w:right="6"/>
        <w:jc w:val="both"/>
        <w:textAlignment w:val="baseline"/>
        <w:rPr>
          <w:rFonts w:eastAsia="Calibri" w:cs="Arial"/>
          <w:kern w:val="3"/>
          <w:sz w:val="23"/>
          <w:szCs w:val="23"/>
          <w:lang w:eastAsia="zh-CN"/>
        </w:rPr>
      </w:pPr>
    </w:p>
    <w:p w14:paraId="4F9938F4" w14:textId="29D232D9" w:rsidR="001D6CFF" w:rsidRDefault="001D6CFF" w:rsidP="00627586">
      <w:pPr>
        <w:suppressAutoHyphens/>
        <w:autoSpaceDN w:val="0"/>
        <w:ind w:right="6"/>
        <w:jc w:val="both"/>
        <w:textAlignment w:val="baseline"/>
        <w:rPr>
          <w:rFonts w:eastAsia="Calibri" w:cs="Arial"/>
          <w:kern w:val="3"/>
          <w:sz w:val="23"/>
          <w:szCs w:val="23"/>
          <w:lang w:eastAsia="zh-CN"/>
        </w:rPr>
      </w:pPr>
    </w:p>
    <w:p w14:paraId="7FF569DF" w14:textId="0E36C5D5" w:rsidR="001D6CFF" w:rsidRDefault="001D6CFF" w:rsidP="00627586">
      <w:pPr>
        <w:suppressAutoHyphens/>
        <w:autoSpaceDN w:val="0"/>
        <w:ind w:right="6"/>
        <w:jc w:val="both"/>
        <w:textAlignment w:val="baseline"/>
        <w:rPr>
          <w:rFonts w:eastAsia="Calibri" w:cs="Arial"/>
          <w:kern w:val="3"/>
          <w:sz w:val="23"/>
          <w:szCs w:val="23"/>
          <w:lang w:eastAsia="zh-CN"/>
        </w:rPr>
      </w:pPr>
    </w:p>
    <w:p w14:paraId="66502ECE" w14:textId="60389257" w:rsidR="001D6CFF" w:rsidRDefault="001D6CFF" w:rsidP="00627586">
      <w:pPr>
        <w:suppressAutoHyphens/>
        <w:autoSpaceDN w:val="0"/>
        <w:ind w:right="6"/>
        <w:jc w:val="both"/>
        <w:textAlignment w:val="baseline"/>
        <w:rPr>
          <w:rFonts w:eastAsia="Calibri" w:cs="Arial"/>
          <w:kern w:val="3"/>
          <w:sz w:val="23"/>
          <w:szCs w:val="23"/>
          <w:lang w:eastAsia="zh-CN"/>
        </w:rPr>
      </w:pPr>
    </w:p>
    <w:p w14:paraId="7553080B" w14:textId="77777777" w:rsidR="001D6CFF" w:rsidRDefault="001D6CFF" w:rsidP="00627586">
      <w:pPr>
        <w:suppressAutoHyphens/>
        <w:autoSpaceDN w:val="0"/>
        <w:ind w:right="6"/>
        <w:jc w:val="both"/>
        <w:textAlignment w:val="baseline"/>
        <w:rPr>
          <w:rFonts w:eastAsia="Calibri" w:cs="Arial"/>
          <w:kern w:val="3"/>
          <w:sz w:val="23"/>
          <w:szCs w:val="23"/>
          <w:lang w:eastAsia="zh-CN"/>
        </w:rPr>
      </w:pPr>
    </w:p>
    <w:p w14:paraId="6481C0E3" w14:textId="77777777" w:rsidR="009F6DE1" w:rsidRDefault="005C0E9E" w:rsidP="004B5C48">
      <w:pPr>
        <w:pStyle w:val="Naslov1"/>
        <w:framePr w:wrap="around"/>
        <w:rPr>
          <w:rFonts w:eastAsia="Times New Roman"/>
          <w:szCs w:val="22"/>
        </w:rPr>
      </w:pPr>
      <w:bookmarkStart w:id="57" w:name="_Toc32922864"/>
      <w:r w:rsidRPr="001136A4">
        <w:t xml:space="preserve">POGOJI ZA PRIZNANJE </w:t>
      </w:r>
      <w:r w:rsidR="00EA5995" w:rsidRPr="001136A4">
        <w:t>SPOSOBNOSTI</w:t>
      </w:r>
      <w:r w:rsidRPr="001136A4">
        <w:t xml:space="preserve"> IN RAZLOGI ZA IZKLJUČITEV</w:t>
      </w:r>
      <w:bookmarkEnd w:id="56"/>
      <w:bookmarkEnd w:id="57"/>
    </w:p>
    <w:p w14:paraId="60D1AD4A" w14:textId="77777777" w:rsidR="00731B6A" w:rsidRDefault="00731B6A" w:rsidP="00731B6A">
      <w:pPr>
        <w:rPr>
          <w:lang w:eastAsia="zh-CN"/>
        </w:rPr>
      </w:pPr>
    </w:p>
    <w:p w14:paraId="66F1CE24" w14:textId="77777777" w:rsidR="00731B6A" w:rsidRDefault="00731B6A" w:rsidP="00731B6A">
      <w:pPr>
        <w:rPr>
          <w:lang w:eastAsia="zh-CN"/>
        </w:rPr>
      </w:pPr>
    </w:p>
    <w:p w14:paraId="657E283F" w14:textId="77777777" w:rsidR="00731B6A" w:rsidRPr="00731B6A" w:rsidRDefault="00731B6A" w:rsidP="002D55EE">
      <w:pPr>
        <w:pStyle w:val="Naslov2"/>
      </w:pPr>
      <w:bookmarkStart w:id="58" w:name="_Toc451354668"/>
      <w:bookmarkStart w:id="59" w:name="_Toc32922865"/>
      <w:r w:rsidRPr="00731B6A">
        <w:t>Razlogi za izključitev</w:t>
      </w:r>
      <w:bookmarkEnd w:id="58"/>
      <w:bookmarkEnd w:id="59"/>
    </w:p>
    <w:p w14:paraId="7090302D" w14:textId="48F5C1C0" w:rsidR="00731B6A" w:rsidRPr="0025201B" w:rsidRDefault="00CA702B" w:rsidP="00731B6A">
      <w:pPr>
        <w:jc w:val="both"/>
        <w:rPr>
          <w:lang w:eastAsia="zh-CN"/>
        </w:rPr>
      </w:pPr>
      <w:r w:rsidRPr="00CA702B">
        <w:rPr>
          <w:lang w:eastAsia="zh-CN"/>
        </w:rPr>
        <w:t>Naročnik bo iz sodelovanja v postopku javnega naročanja izključil gospodarski subjekt, če pri preverjanju v skladu s 77., 79. in 80. členom ZJN-3 ugotovi, ali je drugače seznanjen, da za gospodarski subjekt obstaja katerikoli od razlogov za izključitev, naveden v</w:t>
      </w:r>
      <w:r>
        <w:rPr>
          <w:lang w:eastAsia="zh-CN"/>
        </w:rPr>
        <w:t xml:space="preserve"> točki 8</w:t>
      </w:r>
      <w:r w:rsidRPr="00CA702B">
        <w:rPr>
          <w:lang w:eastAsia="zh-CN"/>
        </w:rPr>
        <w:t>.1.1. te dokumentacije.</w:t>
      </w:r>
    </w:p>
    <w:p w14:paraId="7FA6FCE7" w14:textId="5BE4E864" w:rsidR="0059566D" w:rsidRDefault="0059566D" w:rsidP="003A20F5">
      <w:pPr>
        <w:jc w:val="both"/>
        <w:rPr>
          <w:lang w:eastAsia="zh-CN"/>
        </w:rPr>
      </w:pPr>
    </w:p>
    <w:p w14:paraId="4441142B" w14:textId="77777777" w:rsidR="00422615" w:rsidRPr="0025201B" w:rsidRDefault="00422615" w:rsidP="003A20F5">
      <w:pPr>
        <w:jc w:val="both"/>
        <w:rPr>
          <w:lang w:eastAsia="zh-CN"/>
        </w:rPr>
        <w:sectPr w:rsidR="00422615" w:rsidRPr="0025201B" w:rsidSect="00762677">
          <w:pgSz w:w="11906" w:h="16838"/>
          <w:pgMar w:top="1417" w:right="1417" w:bottom="1417" w:left="1417" w:header="708" w:footer="567" w:gutter="0"/>
          <w:cols w:space="708"/>
          <w:titlePg/>
          <w:docGrid w:linePitch="360"/>
        </w:sectPr>
      </w:pPr>
    </w:p>
    <w:p w14:paraId="0FAF7EFB" w14:textId="77777777" w:rsidR="008F4FA7" w:rsidRPr="001136A4" w:rsidRDefault="008F4FA7" w:rsidP="00920F9D">
      <w:pPr>
        <w:pStyle w:val="Slog1"/>
      </w:pPr>
      <w:bookmarkStart w:id="60" w:name="_Toc451354669"/>
      <w:bookmarkStart w:id="61" w:name="_Toc32922866"/>
      <w:r w:rsidRPr="001136A4">
        <w:t>Razlogi za izključitev</w:t>
      </w:r>
      <w:bookmarkEnd w:id="60"/>
      <w:bookmarkEnd w:id="61"/>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8854E4" w:rsidRPr="001136A4" w14:paraId="18E7D2DB" w14:textId="77777777" w:rsidTr="00F31AE2">
        <w:tc>
          <w:tcPr>
            <w:tcW w:w="699" w:type="dxa"/>
            <w:vAlign w:val="center"/>
          </w:tcPr>
          <w:p w14:paraId="5AA70FFD" w14:textId="77777777" w:rsidR="008854E4" w:rsidRPr="0025201B" w:rsidRDefault="00F31AE2" w:rsidP="00F31AE2">
            <w:pPr>
              <w:rPr>
                <w:b/>
                <w:lang w:eastAsia="zh-CN"/>
              </w:rPr>
            </w:pPr>
            <w:r w:rsidRPr="0025201B">
              <w:rPr>
                <w:b/>
                <w:lang w:eastAsia="zh-CN"/>
              </w:rPr>
              <w:t>ZAP. ŠT.</w:t>
            </w:r>
          </w:p>
        </w:tc>
        <w:tc>
          <w:tcPr>
            <w:tcW w:w="2126" w:type="dxa"/>
            <w:vAlign w:val="center"/>
          </w:tcPr>
          <w:p w14:paraId="561D4E93" w14:textId="77777777" w:rsidR="008854E4" w:rsidRPr="0025201B" w:rsidRDefault="00F31AE2" w:rsidP="00F31AE2">
            <w:pPr>
              <w:rPr>
                <w:b/>
                <w:lang w:eastAsia="zh-CN"/>
              </w:rPr>
            </w:pPr>
            <w:r w:rsidRPr="0025201B">
              <w:rPr>
                <w:b/>
                <w:lang w:eastAsia="zh-CN"/>
              </w:rPr>
              <w:t>PRAVNA PODLAGA</w:t>
            </w:r>
          </w:p>
        </w:tc>
        <w:tc>
          <w:tcPr>
            <w:tcW w:w="11159" w:type="dxa"/>
            <w:vAlign w:val="center"/>
          </w:tcPr>
          <w:p w14:paraId="3D5C4C4C" w14:textId="77777777" w:rsidR="008854E4" w:rsidRPr="0025201B" w:rsidRDefault="00F31AE2" w:rsidP="00F31AE2">
            <w:pPr>
              <w:rPr>
                <w:b/>
                <w:lang w:eastAsia="zh-CN"/>
              </w:rPr>
            </w:pPr>
            <w:r w:rsidRPr="0025201B">
              <w:rPr>
                <w:b/>
                <w:lang w:eastAsia="zh-CN"/>
              </w:rPr>
              <w:t>RAZLOG ZA IZKLJUČITEV</w:t>
            </w:r>
          </w:p>
        </w:tc>
      </w:tr>
      <w:tr w:rsidR="00ED6C03" w:rsidRPr="001136A4" w14:paraId="023D03F2" w14:textId="77777777" w:rsidTr="00F31AE2">
        <w:tc>
          <w:tcPr>
            <w:tcW w:w="699" w:type="dxa"/>
          </w:tcPr>
          <w:p w14:paraId="1090EDD5" w14:textId="77777777" w:rsidR="00ED6C03" w:rsidRPr="00FE49F0" w:rsidRDefault="00ED6C03" w:rsidP="00ED6C03">
            <w:pPr>
              <w:jc w:val="both"/>
              <w:rPr>
                <w:lang w:eastAsia="zh-CN"/>
              </w:rPr>
            </w:pPr>
            <w:r w:rsidRPr="00FE49F0">
              <w:rPr>
                <w:lang w:eastAsia="zh-CN"/>
              </w:rPr>
              <w:t>1.</w:t>
            </w:r>
          </w:p>
        </w:tc>
        <w:tc>
          <w:tcPr>
            <w:tcW w:w="2126" w:type="dxa"/>
          </w:tcPr>
          <w:p w14:paraId="2300C8CA" w14:textId="77777777" w:rsidR="00ED6C03" w:rsidRPr="00FE49F0" w:rsidRDefault="00ED6C03" w:rsidP="00ED6C03">
            <w:pPr>
              <w:rPr>
                <w:lang w:eastAsia="zh-CN"/>
              </w:rPr>
            </w:pPr>
            <w:r w:rsidRPr="00FE49F0">
              <w:rPr>
                <w:lang w:eastAsia="zh-CN"/>
              </w:rPr>
              <w:t>prvi odstavek 75. člena ZJN-3</w:t>
            </w:r>
          </w:p>
        </w:tc>
        <w:tc>
          <w:tcPr>
            <w:tcW w:w="11159" w:type="dxa"/>
          </w:tcPr>
          <w:p w14:paraId="7023C100" w14:textId="77777777" w:rsidR="00ED6C03" w:rsidRPr="001136A4" w:rsidRDefault="00ED6C03" w:rsidP="00ED6C03">
            <w:pPr>
              <w:jc w:val="both"/>
              <w:rPr>
                <w:lang w:eastAsia="zh-CN"/>
              </w:rPr>
            </w:pPr>
            <w:r w:rsidRPr="001136A4">
              <w:rPr>
                <w:lang w:eastAsia="zh-CN"/>
              </w:rPr>
              <w:t>Če je bila gospodarskemu subjektu (</w:t>
            </w:r>
            <w:r w:rsidRPr="001136A4">
              <w:rPr>
                <w:rFonts w:eastAsia="Calibri" w:cs="Cambria"/>
                <w:color w:val="000000"/>
                <w:lang w:eastAsia="zh-CN"/>
              </w:rPr>
              <w:t>ponudnik, partner, podizvajalec, drugi subjekt)</w:t>
            </w:r>
            <w:r w:rsidRPr="001136A4">
              <w:rPr>
                <w:lang w:eastAsia="zh-CN"/>
              </w:rPr>
              <w:t xml:space="preserve"> ali osebi, ki je članica upravnega, vodstvenega ali nadzornega organa tega gospodarskega subjekta ali ki ima pooblastila za njegovo zastopanje ali odločanje ali nadzor v njem, </w:t>
            </w:r>
            <w:r w:rsidRPr="001136A4">
              <w:rPr>
                <w:b/>
                <w:color w:val="7030A0"/>
                <w:lang w:eastAsia="zh-CN"/>
              </w:rPr>
              <w:t>izrečena pravnomočna sodba</w:t>
            </w:r>
            <w:r w:rsidRPr="001136A4">
              <w:rPr>
                <w:lang w:eastAsia="zh-CN"/>
              </w:rPr>
              <w:t>, ki ima elemente naslednjih kaznivih dejanj, ki so opredeljena v KZ-1:</w:t>
            </w:r>
          </w:p>
          <w:p w14:paraId="26B0121D" w14:textId="77777777" w:rsidR="00ED6C03" w:rsidRPr="001136A4" w:rsidRDefault="00ED6C03" w:rsidP="00261B9D">
            <w:pPr>
              <w:pStyle w:val="Odstavekseznama"/>
              <w:numPr>
                <w:ilvl w:val="0"/>
                <w:numId w:val="15"/>
              </w:numPr>
              <w:jc w:val="both"/>
              <w:rPr>
                <w:lang w:eastAsia="zh-CN"/>
              </w:rPr>
            </w:pPr>
            <w:r w:rsidRPr="001136A4">
              <w:rPr>
                <w:lang w:eastAsia="zh-CN"/>
              </w:rPr>
              <w:t>terorizem (108. člen KZ-1),</w:t>
            </w:r>
          </w:p>
          <w:p w14:paraId="4BB3B8C7" w14:textId="77777777" w:rsidR="00ED6C03" w:rsidRPr="001136A4" w:rsidRDefault="00ED6C03" w:rsidP="00261B9D">
            <w:pPr>
              <w:pStyle w:val="Odstavekseznama"/>
              <w:numPr>
                <w:ilvl w:val="0"/>
                <w:numId w:val="15"/>
              </w:numPr>
              <w:jc w:val="both"/>
              <w:rPr>
                <w:lang w:eastAsia="zh-CN"/>
              </w:rPr>
            </w:pPr>
            <w:r w:rsidRPr="001136A4">
              <w:rPr>
                <w:lang w:eastAsia="zh-CN"/>
              </w:rPr>
              <w:t>financiranje terorizma (109. člen KZ-1),</w:t>
            </w:r>
          </w:p>
          <w:p w14:paraId="48C486C1" w14:textId="77777777" w:rsidR="00ED6C03" w:rsidRPr="001136A4" w:rsidRDefault="00ED6C03" w:rsidP="00261B9D">
            <w:pPr>
              <w:pStyle w:val="Odstavekseznama"/>
              <w:numPr>
                <w:ilvl w:val="0"/>
                <w:numId w:val="15"/>
              </w:numPr>
              <w:jc w:val="both"/>
              <w:rPr>
                <w:lang w:eastAsia="zh-CN"/>
              </w:rPr>
            </w:pPr>
            <w:r w:rsidRPr="001136A4">
              <w:rPr>
                <w:lang w:eastAsia="zh-CN"/>
              </w:rPr>
              <w:t>ščuvanje in javno poveličevanje terorističnih dejanj (110. člen KZ-1),</w:t>
            </w:r>
          </w:p>
          <w:p w14:paraId="3672797F" w14:textId="77777777" w:rsidR="00ED6C03" w:rsidRPr="001136A4" w:rsidRDefault="00ED6C03" w:rsidP="00261B9D">
            <w:pPr>
              <w:pStyle w:val="Odstavekseznama"/>
              <w:numPr>
                <w:ilvl w:val="0"/>
                <w:numId w:val="15"/>
              </w:numPr>
              <w:jc w:val="both"/>
              <w:rPr>
                <w:lang w:eastAsia="zh-CN"/>
              </w:rPr>
            </w:pPr>
            <w:r w:rsidRPr="001136A4">
              <w:rPr>
                <w:lang w:eastAsia="zh-CN"/>
              </w:rPr>
              <w:t>novačenje in usposabljanje za terorizem (111. člen KZ-1),</w:t>
            </w:r>
          </w:p>
          <w:p w14:paraId="60ABDFBE" w14:textId="77777777" w:rsidR="00ED6C03" w:rsidRPr="001136A4" w:rsidRDefault="00ED6C03" w:rsidP="00261B9D">
            <w:pPr>
              <w:pStyle w:val="Odstavekseznama"/>
              <w:numPr>
                <w:ilvl w:val="0"/>
                <w:numId w:val="15"/>
              </w:numPr>
              <w:jc w:val="both"/>
              <w:rPr>
                <w:lang w:eastAsia="zh-CN"/>
              </w:rPr>
            </w:pPr>
            <w:r w:rsidRPr="001136A4">
              <w:rPr>
                <w:lang w:eastAsia="zh-CN"/>
              </w:rPr>
              <w:t>spravljanje v suženjsko razmerje (112. člen KZ-1),</w:t>
            </w:r>
          </w:p>
          <w:p w14:paraId="3CB3575D" w14:textId="77777777" w:rsidR="00ED6C03" w:rsidRPr="001136A4" w:rsidRDefault="00ED6C03" w:rsidP="00261B9D">
            <w:pPr>
              <w:pStyle w:val="Odstavekseznama"/>
              <w:numPr>
                <w:ilvl w:val="0"/>
                <w:numId w:val="15"/>
              </w:numPr>
              <w:jc w:val="both"/>
              <w:rPr>
                <w:lang w:eastAsia="zh-CN"/>
              </w:rPr>
            </w:pPr>
            <w:r w:rsidRPr="001136A4">
              <w:rPr>
                <w:lang w:eastAsia="zh-CN"/>
              </w:rPr>
              <w:t>trgovina z ljudmi (113. člen KZ-1),</w:t>
            </w:r>
          </w:p>
          <w:p w14:paraId="472B4E5F" w14:textId="77777777" w:rsidR="00ED6C03" w:rsidRPr="001136A4" w:rsidRDefault="00ED6C03" w:rsidP="00261B9D">
            <w:pPr>
              <w:pStyle w:val="Odstavekseznama"/>
              <w:numPr>
                <w:ilvl w:val="0"/>
                <w:numId w:val="15"/>
              </w:numPr>
              <w:jc w:val="both"/>
              <w:rPr>
                <w:lang w:eastAsia="zh-CN"/>
              </w:rPr>
            </w:pPr>
            <w:r w:rsidRPr="001136A4">
              <w:rPr>
                <w:lang w:eastAsia="zh-CN"/>
              </w:rPr>
              <w:t>sprejemanje podkupnine pri volitvah (157. člen KZ-1),</w:t>
            </w:r>
          </w:p>
          <w:p w14:paraId="636A6634" w14:textId="77777777" w:rsidR="00ED6C03" w:rsidRPr="001136A4" w:rsidRDefault="00ED6C03" w:rsidP="00261B9D">
            <w:pPr>
              <w:pStyle w:val="Odstavekseznama"/>
              <w:numPr>
                <w:ilvl w:val="0"/>
                <w:numId w:val="15"/>
              </w:numPr>
              <w:jc w:val="both"/>
              <w:rPr>
                <w:lang w:eastAsia="zh-CN"/>
              </w:rPr>
            </w:pPr>
            <w:r w:rsidRPr="001136A4">
              <w:rPr>
                <w:lang w:eastAsia="zh-CN"/>
              </w:rPr>
              <w:t>kršitev temeljnih pravic delavcev (196. člen KZ-1),</w:t>
            </w:r>
          </w:p>
          <w:p w14:paraId="03DFD4FA" w14:textId="77777777" w:rsidR="00ED6C03" w:rsidRPr="001136A4" w:rsidRDefault="00ED6C03" w:rsidP="00261B9D">
            <w:pPr>
              <w:pStyle w:val="Odstavekseznama"/>
              <w:numPr>
                <w:ilvl w:val="0"/>
                <w:numId w:val="15"/>
              </w:numPr>
              <w:jc w:val="both"/>
              <w:rPr>
                <w:lang w:eastAsia="zh-CN"/>
              </w:rPr>
            </w:pPr>
            <w:r w:rsidRPr="001136A4">
              <w:rPr>
                <w:lang w:eastAsia="zh-CN"/>
              </w:rPr>
              <w:t>goljufija (211. člen KZ-1),</w:t>
            </w:r>
          </w:p>
          <w:p w14:paraId="3CFA2681" w14:textId="77777777" w:rsidR="00ED6C03" w:rsidRPr="001136A4" w:rsidRDefault="00ED6C03" w:rsidP="00261B9D">
            <w:pPr>
              <w:pStyle w:val="Odstavekseznama"/>
              <w:numPr>
                <w:ilvl w:val="0"/>
                <w:numId w:val="15"/>
              </w:numPr>
              <w:jc w:val="both"/>
              <w:rPr>
                <w:lang w:eastAsia="zh-CN"/>
              </w:rPr>
            </w:pPr>
            <w:r w:rsidRPr="001136A4">
              <w:rPr>
                <w:lang w:eastAsia="zh-CN"/>
              </w:rPr>
              <w:t>protipravno omejevanje konkurence (225. člen KZ-1),</w:t>
            </w:r>
          </w:p>
          <w:p w14:paraId="63A3F8BB" w14:textId="77777777" w:rsidR="00ED6C03" w:rsidRPr="001136A4" w:rsidRDefault="00ED6C03" w:rsidP="00261B9D">
            <w:pPr>
              <w:pStyle w:val="Odstavekseznama"/>
              <w:numPr>
                <w:ilvl w:val="0"/>
                <w:numId w:val="15"/>
              </w:numPr>
              <w:jc w:val="both"/>
              <w:rPr>
                <w:lang w:eastAsia="zh-CN"/>
              </w:rPr>
            </w:pPr>
            <w:r w:rsidRPr="001136A4">
              <w:rPr>
                <w:lang w:eastAsia="zh-CN"/>
              </w:rPr>
              <w:t>povzročitev stečaja z goljufijo ali nevestnim poslovanjem (226. člen KZ-1),</w:t>
            </w:r>
          </w:p>
          <w:p w14:paraId="2489FDEB" w14:textId="77777777" w:rsidR="00ED6C03" w:rsidRPr="001136A4" w:rsidRDefault="00ED6C03" w:rsidP="00261B9D">
            <w:pPr>
              <w:pStyle w:val="Odstavekseznama"/>
              <w:numPr>
                <w:ilvl w:val="0"/>
                <w:numId w:val="15"/>
              </w:numPr>
              <w:jc w:val="both"/>
              <w:rPr>
                <w:lang w:eastAsia="zh-CN"/>
              </w:rPr>
            </w:pPr>
            <w:r w:rsidRPr="001136A4">
              <w:rPr>
                <w:lang w:eastAsia="zh-CN"/>
              </w:rPr>
              <w:t>oškodovanje upnikov (227. člen KZ-1),</w:t>
            </w:r>
          </w:p>
          <w:p w14:paraId="5CDEEDFF" w14:textId="77777777" w:rsidR="00ED6C03" w:rsidRPr="001136A4" w:rsidRDefault="00ED6C03" w:rsidP="00261B9D">
            <w:pPr>
              <w:pStyle w:val="Odstavekseznama"/>
              <w:numPr>
                <w:ilvl w:val="0"/>
                <w:numId w:val="15"/>
              </w:numPr>
              <w:jc w:val="both"/>
              <w:rPr>
                <w:lang w:eastAsia="zh-CN"/>
              </w:rPr>
            </w:pPr>
            <w:r w:rsidRPr="001136A4">
              <w:rPr>
                <w:lang w:eastAsia="zh-CN"/>
              </w:rPr>
              <w:t>poslovna goljufija (228. člen KZ-1),</w:t>
            </w:r>
          </w:p>
          <w:p w14:paraId="6F5D305E" w14:textId="77777777" w:rsidR="00ED6C03" w:rsidRPr="001136A4" w:rsidRDefault="00ED6C03" w:rsidP="00261B9D">
            <w:pPr>
              <w:pStyle w:val="Odstavekseznama"/>
              <w:numPr>
                <w:ilvl w:val="0"/>
                <w:numId w:val="15"/>
              </w:numPr>
              <w:jc w:val="both"/>
              <w:rPr>
                <w:lang w:eastAsia="zh-CN"/>
              </w:rPr>
            </w:pPr>
            <w:r w:rsidRPr="001136A4">
              <w:rPr>
                <w:lang w:eastAsia="zh-CN"/>
              </w:rPr>
              <w:t>goljufija na škodo Evropske unije (229. člen KZ-1),</w:t>
            </w:r>
          </w:p>
          <w:p w14:paraId="65157318" w14:textId="77777777" w:rsidR="00ED6C03" w:rsidRPr="001136A4" w:rsidRDefault="00ED6C03" w:rsidP="00261B9D">
            <w:pPr>
              <w:pStyle w:val="Odstavekseznama"/>
              <w:numPr>
                <w:ilvl w:val="0"/>
                <w:numId w:val="15"/>
              </w:numPr>
              <w:jc w:val="both"/>
              <w:rPr>
                <w:lang w:eastAsia="zh-CN"/>
              </w:rPr>
            </w:pPr>
            <w:r w:rsidRPr="001136A4">
              <w:rPr>
                <w:lang w:eastAsia="zh-CN"/>
              </w:rPr>
              <w:t>preslepitev pri pridobitvi in uporabi posojila ali ugodnosti (230. člen KZ-1),</w:t>
            </w:r>
          </w:p>
          <w:p w14:paraId="02ED3DC2" w14:textId="77777777" w:rsidR="00ED6C03" w:rsidRPr="001136A4" w:rsidRDefault="00ED6C03" w:rsidP="00261B9D">
            <w:pPr>
              <w:pStyle w:val="Odstavekseznama"/>
              <w:numPr>
                <w:ilvl w:val="0"/>
                <w:numId w:val="15"/>
              </w:numPr>
              <w:jc w:val="both"/>
              <w:rPr>
                <w:lang w:eastAsia="zh-CN"/>
              </w:rPr>
            </w:pPr>
            <w:r w:rsidRPr="001136A4">
              <w:rPr>
                <w:lang w:eastAsia="zh-CN"/>
              </w:rPr>
              <w:t>preslepitev pri poslovanju z vrednostnimi papirji (231. člen KZ-1),</w:t>
            </w:r>
          </w:p>
          <w:p w14:paraId="6266ED61" w14:textId="77777777" w:rsidR="00ED6C03" w:rsidRPr="001136A4" w:rsidRDefault="00ED6C03" w:rsidP="00261B9D">
            <w:pPr>
              <w:pStyle w:val="Odstavekseznama"/>
              <w:numPr>
                <w:ilvl w:val="0"/>
                <w:numId w:val="15"/>
              </w:numPr>
              <w:jc w:val="both"/>
              <w:rPr>
                <w:lang w:eastAsia="zh-CN"/>
              </w:rPr>
            </w:pPr>
            <w:r w:rsidRPr="001136A4">
              <w:rPr>
                <w:lang w:eastAsia="zh-CN"/>
              </w:rPr>
              <w:t>preslepitev kupcev (232. člen KZ-1),</w:t>
            </w:r>
          </w:p>
          <w:p w14:paraId="21AD7B08" w14:textId="77777777" w:rsidR="00ED6C03" w:rsidRPr="001136A4" w:rsidRDefault="00ED6C03" w:rsidP="00261B9D">
            <w:pPr>
              <w:pStyle w:val="Odstavekseznama"/>
              <w:numPr>
                <w:ilvl w:val="0"/>
                <w:numId w:val="15"/>
              </w:numPr>
              <w:jc w:val="both"/>
              <w:rPr>
                <w:lang w:eastAsia="zh-CN"/>
              </w:rPr>
            </w:pPr>
            <w:r w:rsidRPr="001136A4">
              <w:rPr>
                <w:lang w:eastAsia="zh-CN"/>
              </w:rPr>
              <w:t>neupravičena uporaba tuje oznake ali modela (233. člen KZ-1),</w:t>
            </w:r>
          </w:p>
          <w:p w14:paraId="1755B5C1" w14:textId="77777777" w:rsidR="00ED6C03" w:rsidRPr="001136A4" w:rsidRDefault="00ED6C03" w:rsidP="00261B9D">
            <w:pPr>
              <w:pStyle w:val="Odstavekseznama"/>
              <w:numPr>
                <w:ilvl w:val="0"/>
                <w:numId w:val="15"/>
              </w:numPr>
              <w:jc w:val="both"/>
              <w:rPr>
                <w:lang w:eastAsia="zh-CN"/>
              </w:rPr>
            </w:pPr>
            <w:r w:rsidRPr="001136A4">
              <w:rPr>
                <w:lang w:eastAsia="zh-CN"/>
              </w:rPr>
              <w:t>neupravičena uporaba tujega izuma ali topografije (234. člen KZ-1),</w:t>
            </w:r>
          </w:p>
          <w:p w14:paraId="4E2A6A67" w14:textId="77777777" w:rsidR="00ED6C03" w:rsidRPr="001136A4" w:rsidRDefault="00ED6C03" w:rsidP="00261B9D">
            <w:pPr>
              <w:pStyle w:val="Odstavekseznama"/>
              <w:numPr>
                <w:ilvl w:val="0"/>
                <w:numId w:val="15"/>
              </w:numPr>
              <w:jc w:val="both"/>
              <w:rPr>
                <w:lang w:eastAsia="zh-CN"/>
              </w:rPr>
            </w:pPr>
            <w:r w:rsidRPr="001136A4">
              <w:rPr>
                <w:lang w:eastAsia="zh-CN"/>
              </w:rPr>
              <w:t>ponareditev ali uničenje poslovnih listin (235. člen KZ-1),</w:t>
            </w:r>
          </w:p>
          <w:p w14:paraId="4C40E196" w14:textId="77777777" w:rsidR="00ED6C03" w:rsidRPr="001136A4" w:rsidRDefault="00ED6C03" w:rsidP="00261B9D">
            <w:pPr>
              <w:pStyle w:val="Odstavekseznama"/>
              <w:numPr>
                <w:ilvl w:val="0"/>
                <w:numId w:val="15"/>
              </w:numPr>
              <w:jc w:val="both"/>
              <w:rPr>
                <w:lang w:eastAsia="zh-CN"/>
              </w:rPr>
            </w:pPr>
            <w:r w:rsidRPr="001136A4">
              <w:rPr>
                <w:lang w:eastAsia="zh-CN"/>
              </w:rPr>
              <w:t>izdaja in neupravičena pridobitev poslovne skrivnosti (236. člen KZ-1),</w:t>
            </w:r>
          </w:p>
          <w:p w14:paraId="701B0E1B" w14:textId="77777777" w:rsidR="00ED6C03" w:rsidRPr="001136A4" w:rsidRDefault="00ED6C03" w:rsidP="00261B9D">
            <w:pPr>
              <w:pStyle w:val="Odstavekseznama"/>
              <w:numPr>
                <w:ilvl w:val="0"/>
                <w:numId w:val="15"/>
              </w:numPr>
              <w:jc w:val="both"/>
              <w:rPr>
                <w:lang w:eastAsia="zh-CN"/>
              </w:rPr>
            </w:pPr>
            <w:r w:rsidRPr="001136A4">
              <w:rPr>
                <w:lang w:eastAsia="zh-CN"/>
              </w:rPr>
              <w:t>zloraba informacijskega sistema (237. člen KZ-1),</w:t>
            </w:r>
          </w:p>
          <w:p w14:paraId="58F9211C" w14:textId="77777777" w:rsidR="00ED6C03" w:rsidRPr="001136A4" w:rsidRDefault="00ED6C03" w:rsidP="00261B9D">
            <w:pPr>
              <w:pStyle w:val="Odstavekseznama"/>
              <w:numPr>
                <w:ilvl w:val="0"/>
                <w:numId w:val="15"/>
              </w:numPr>
              <w:jc w:val="both"/>
              <w:rPr>
                <w:lang w:eastAsia="zh-CN"/>
              </w:rPr>
            </w:pPr>
            <w:r w:rsidRPr="001136A4">
              <w:rPr>
                <w:lang w:eastAsia="zh-CN"/>
              </w:rPr>
              <w:t>zloraba notranje informacije (238. člen KZ-1),</w:t>
            </w:r>
          </w:p>
          <w:p w14:paraId="68782063" w14:textId="77777777" w:rsidR="00ED6C03" w:rsidRPr="001136A4" w:rsidRDefault="00ED6C03" w:rsidP="00261B9D">
            <w:pPr>
              <w:pStyle w:val="Odstavekseznama"/>
              <w:numPr>
                <w:ilvl w:val="0"/>
                <w:numId w:val="15"/>
              </w:numPr>
              <w:jc w:val="both"/>
              <w:rPr>
                <w:lang w:eastAsia="zh-CN"/>
              </w:rPr>
            </w:pPr>
            <w:r w:rsidRPr="001136A4">
              <w:rPr>
                <w:lang w:eastAsia="zh-CN"/>
              </w:rPr>
              <w:t>zloraba trga finančnih instrumentov (239. člen KZ-1),</w:t>
            </w:r>
          </w:p>
          <w:p w14:paraId="637F6169" w14:textId="77777777" w:rsidR="00ED6C03" w:rsidRPr="001136A4" w:rsidRDefault="00ED6C03" w:rsidP="00261B9D">
            <w:pPr>
              <w:pStyle w:val="Odstavekseznama"/>
              <w:numPr>
                <w:ilvl w:val="0"/>
                <w:numId w:val="15"/>
              </w:numPr>
              <w:jc w:val="both"/>
              <w:rPr>
                <w:lang w:eastAsia="zh-CN"/>
              </w:rPr>
            </w:pPr>
            <w:r w:rsidRPr="001136A4">
              <w:rPr>
                <w:lang w:eastAsia="zh-CN"/>
              </w:rPr>
              <w:t>zloraba položaja ali zaupanja pri gospodarski dejavnosti (240. člen KZ-1),</w:t>
            </w:r>
          </w:p>
          <w:p w14:paraId="28C8E51E" w14:textId="77777777" w:rsidR="00ED6C03" w:rsidRPr="001136A4" w:rsidRDefault="00ED6C03" w:rsidP="00261B9D">
            <w:pPr>
              <w:pStyle w:val="Odstavekseznama"/>
              <w:numPr>
                <w:ilvl w:val="0"/>
                <w:numId w:val="15"/>
              </w:numPr>
              <w:jc w:val="both"/>
              <w:rPr>
                <w:lang w:eastAsia="zh-CN"/>
              </w:rPr>
            </w:pPr>
            <w:r w:rsidRPr="001136A4">
              <w:rPr>
                <w:lang w:eastAsia="zh-CN"/>
              </w:rPr>
              <w:t>nedovoljeno sprejemanje daril (241. člen KZ-1),</w:t>
            </w:r>
          </w:p>
          <w:p w14:paraId="3E0A7FEC" w14:textId="77777777" w:rsidR="00ED6C03" w:rsidRPr="001136A4" w:rsidRDefault="00ED6C03" w:rsidP="00261B9D">
            <w:pPr>
              <w:pStyle w:val="Odstavekseznama"/>
              <w:numPr>
                <w:ilvl w:val="0"/>
                <w:numId w:val="15"/>
              </w:numPr>
              <w:jc w:val="both"/>
              <w:rPr>
                <w:lang w:eastAsia="zh-CN"/>
              </w:rPr>
            </w:pPr>
            <w:r w:rsidRPr="001136A4">
              <w:rPr>
                <w:lang w:eastAsia="zh-CN"/>
              </w:rPr>
              <w:t>nedovoljeno dajanje daril (242. člen KZ-1),</w:t>
            </w:r>
          </w:p>
          <w:p w14:paraId="33DA5A46" w14:textId="77777777" w:rsidR="00ED6C03" w:rsidRPr="001136A4" w:rsidRDefault="00ED6C03" w:rsidP="00261B9D">
            <w:pPr>
              <w:pStyle w:val="Odstavekseznama"/>
              <w:numPr>
                <w:ilvl w:val="0"/>
                <w:numId w:val="15"/>
              </w:numPr>
              <w:jc w:val="both"/>
              <w:rPr>
                <w:lang w:eastAsia="zh-CN"/>
              </w:rPr>
            </w:pPr>
            <w:r w:rsidRPr="001136A4">
              <w:rPr>
                <w:lang w:eastAsia="zh-CN"/>
              </w:rPr>
              <w:t>ponarejanje denarja (243. člen KZ-1),</w:t>
            </w:r>
          </w:p>
          <w:p w14:paraId="5AC60B97" w14:textId="77777777" w:rsidR="00ED6C03" w:rsidRPr="001136A4" w:rsidRDefault="00ED6C03" w:rsidP="00261B9D">
            <w:pPr>
              <w:pStyle w:val="Odstavekseznama"/>
              <w:numPr>
                <w:ilvl w:val="0"/>
                <w:numId w:val="15"/>
              </w:numPr>
              <w:jc w:val="both"/>
              <w:rPr>
                <w:lang w:eastAsia="zh-CN"/>
              </w:rPr>
            </w:pPr>
            <w:r w:rsidRPr="001136A4">
              <w:rPr>
                <w:lang w:eastAsia="zh-CN"/>
              </w:rPr>
              <w:t>ponarejanje in uporaba ponarejenih vrednotnic ali vrednostnih papirjev (244. člen KZ-1),</w:t>
            </w:r>
          </w:p>
          <w:p w14:paraId="7AB789BA" w14:textId="77777777" w:rsidR="00ED6C03" w:rsidRPr="001136A4" w:rsidRDefault="00ED6C03" w:rsidP="00261B9D">
            <w:pPr>
              <w:pStyle w:val="Odstavekseznama"/>
              <w:numPr>
                <w:ilvl w:val="0"/>
                <w:numId w:val="15"/>
              </w:numPr>
              <w:jc w:val="both"/>
              <w:rPr>
                <w:lang w:eastAsia="zh-CN"/>
              </w:rPr>
            </w:pPr>
            <w:r w:rsidRPr="001136A4">
              <w:rPr>
                <w:lang w:eastAsia="zh-CN"/>
              </w:rPr>
              <w:t>pranje denarja (245. člen KZ-1),</w:t>
            </w:r>
          </w:p>
          <w:p w14:paraId="6E2B97A8" w14:textId="77777777" w:rsidR="00ED6C03" w:rsidRPr="001136A4" w:rsidRDefault="00ED6C03" w:rsidP="00261B9D">
            <w:pPr>
              <w:pStyle w:val="Odstavekseznama"/>
              <w:numPr>
                <w:ilvl w:val="0"/>
                <w:numId w:val="15"/>
              </w:numPr>
              <w:jc w:val="both"/>
              <w:rPr>
                <w:lang w:eastAsia="zh-CN"/>
              </w:rPr>
            </w:pPr>
            <w:r w:rsidRPr="001136A4">
              <w:rPr>
                <w:lang w:eastAsia="zh-CN"/>
              </w:rPr>
              <w:t>zloraba negotovinskega plačilnega sredstva (246. člen KZ-1),</w:t>
            </w:r>
          </w:p>
          <w:p w14:paraId="1966083C" w14:textId="77777777" w:rsidR="00ED6C03" w:rsidRPr="001136A4" w:rsidRDefault="00ED6C03" w:rsidP="00261B9D">
            <w:pPr>
              <w:pStyle w:val="Odstavekseznama"/>
              <w:numPr>
                <w:ilvl w:val="0"/>
                <w:numId w:val="15"/>
              </w:numPr>
              <w:jc w:val="both"/>
              <w:rPr>
                <w:lang w:eastAsia="zh-CN"/>
              </w:rPr>
            </w:pPr>
            <w:r w:rsidRPr="001136A4">
              <w:rPr>
                <w:lang w:eastAsia="zh-CN"/>
              </w:rPr>
              <w:t>uporaba ponarejenega negotovinskega plačilnega sredstva (247. člen KZ-1),</w:t>
            </w:r>
          </w:p>
          <w:p w14:paraId="7A56B78A" w14:textId="77777777" w:rsidR="00ED6C03" w:rsidRPr="001136A4" w:rsidRDefault="00ED6C03" w:rsidP="00261B9D">
            <w:pPr>
              <w:pStyle w:val="Odstavekseznama"/>
              <w:numPr>
                <w:ilvl w:val="0"/>
                <w:numId w:val="15"/>
              </w:numPr>
              <w:jc w:val="both"/>
              <w:rPr>
                <w:lang w:eastAsia="zh-CN"/>
              </w:rPr>
            </w:pPr>
            <w:r w:rsidRPr="001136A4">
              <w:rPr>
                <w:lang w:eastAsia="zh-CN"/>
              </w:rPr>
              <w:t>izdelava, pridobitev in odtujitev pripomočkov za ponarejanje (248. člen KZ-1),</w:t>
            </w:r>
          </w:p>
          <w:p w14:paraId="6BCC2FDA" w14:textId="77777777" w:rsidR="00ED6C03" w:rsidRPr="001136A4" w:rsidRDefault="00ED6C03" w:rsidP="00261B9D">
            <w:pPr>
              <w:pStyle w:val="Odstavekseznama"/>
              <w:numPr>
                <w:ilvl w:val="0"/>
                <w:numId w:val="15"/>
              </w:numPr>
              <w:jc w:val="both"/>
              <w:rPr>
                <w:lang w:eastAsia="zh-CN"/>
              </w:rPr>
            </w:pPr>
            <w:r w:rsidRPr="001136A4">
              <w:rPr>
                <w:lang w:eastAsia="zh-CN"/>
              </w:rPr>
              <w:t>davčna zatajitev (249. člen KZ-1),</w:t>
            </w:r>
          </w:p>
          <w:p w14:paraId="1354AED1" w14:textId="77777777" w:rsidR="00ED6C03" w:rsidRPr="001136A4" w:rsidRDefault="00ED6C03" w:rsidP="00261B9D">
            <w:pPr>
              <w:pStyle w:val="Odstavekseznama"/>
              <w:numPr>
                <w:ilvl w:val="0"/>
                <w:numId w:val="15"/>
              </w:numPr>
              <w:jc w:val="both"/>
              <w:rPr>
                <w:lang w:eastAsia="zh-CN"/>
              </w:rPr>
            </w:pPr>
            <w:r w:rsidRPr="001136A4">
              <w:rPr>
                <w:lang w:eastAsia="zh-CN"/>
              </w:rPr>
              <w:t>tihotapstvo (250. člen KZ-1),</w:t>
            </w:r>
          </w:p>
          <w:p w14:paraId="32C33BB4" w14:textId="77777777" w:rsidR="00ED6C03" w:rsidRPr="001136A4" w:rsidRDefault="00ED6C03" w:rsidP="00261B9D">
            <w:pPr>
              <w:pStyle w:val="Odstavekseznama"/>
              <w:numPr>
                <w:ilvl w:val="0"/>
                <w:numId w:val="15"/>
              </w:numPr>
              <w:jc w:val="both"/>
              <w:rPr>
                <w:lang w:eastAsia="zh-CN"/>
              </w:rPr>
            </w:pPr>
            <w:r w:rsidRPr="001136A4">
              <w:rPr>
                <w:lang w:eastAsia="zh-CN"/>
              </w:rPr>
              <w:t>zloraba uradnega položaja ali uradnih pravic (257. člen KZ-1),</w:t>
            </w:r>
          </w:p>
          <w:p w14:paraId="06D62F94" w14:textId="77777777" w:rsidR="00ED6C03" w:rsidRPr="001136A4" w:rsidRDefault="00ED6C03" w:rsidP="00261B9D">
            <w:pPr>
              <w:pStyle w:val="Odstavekseznama"/>
              <w:numPr>
                <w:ilvl w:val="0"/>
                <w:numId w:val="15"/>
              </w:numPr>
              <w:jc w:val="both"/>
              <w:rPr>
                <w:lang w:eastAsia="zh-CN"/>
              </w:rPr>
            </w:pPr>
            <w:r w:rsidRPr="001136A4">
              <w:rPr>
                <w:lang w:eastAsia="zh-CN"/>
              </w:rPr>
              <w:t>oškodovanje javnih sredstev (257.a člen KZ-1),</w:t>
            </w:r>
          </w:p>
          <w:p w14:paraId="61EBE34E" w14:textId="77777777" w:rsidR="00ED6C03" w:rsidRPr="001136A4" w:rsidRDefault="00ED6C03" w:rsidP="00261B9D">
            <w:pPr>
              <w:pStyle w:val="Odstavekseznama"/>
              <w:numPr>
                <w:ilvl w:val="0"/>
                <w:numId w:val="15"/>
              </w:numPr>
              <w:jc w:val="both"/>
              <w:rPr>
                <w:lang w:eastAsia="zh-CN"/>
              </w:rPr>
            </w:pPr>
            <w:r w:rsidRPr="001136A4">
              <w:rPr>
                <w:lang w:eastAsia="zh-CN"/>
              </w:rPr>
              <w:t>izdaja tajnih podatkov (260. člen KZ-1),</w:t>
            </w:r>
          </w:p>
          <w:p w14:paraId="317C1D6D" w14:textId="77777777" w:rsidR="00ED6C03" w:rsidRPr="001136A4" w:rsidRDefault="00ED6C03" w:rsidP="00261B9D">
            <w:pPr>
              <w:pStyle w:val="Odstavekseznama"/>
              <w:numPr>
                <w:ilvl w:val="0"/>
                <w:numId w:val="15"/>
              </w:numPr>
              <w:jc w:val="both"/>
              <w:rPr>
                <w:lang w:eastAsia="zh-CN"/>
              </w:rPr>
            </w:pPr>
            <w:r w:rsidRPr="001136A4">
              <w:rPr>
                <w:lang w:eastAsia="zh-CN"/>
              </w:rPr>
              <w:t>jemanje podkupnine (261. člen KZ-1),</w:t>
            </w:r>
          </w:p>
          <w:p w14:paraId="01819C45" w14:textId="77777777" w:rsidR="00ED6C03" w:rsidRPr="001136A4" w:rsidRDefault="00ED6C03" w:rsidP="00261B9D">
            <w:pPr>
              <w:pStyle w:val="Odstavekseznama"/>
              <w:numPr>
                <w:ilvl w:val="0"/>
                <w:numId w:val="15"/>
              </w:numPr>
              <w:jc w:val="both"/>
              <w:rPr>
                <w:lang w:eastAsia="zh-CN"/>
              </w:rPr>
            </w:pPr>
            <w:r w:rsidRPr="001136A4">
              <w:rPr>
                <w:lang w:eastAsia="zh-CN"/>
              </w:rPr>
              <w:t>dajanje podkupnine (262. člen KZ-1),</w:t>
            </w:r>
          </w:p>
          <w:p w14:paraId="6454A2FC" w14:textId="77777777" w:rsidR="00ED6C03" w:rsidRPr="001136A4" w:rsidRDefault="00ED6C03" w:rsidP="00261B9D">
            <w:pPr>
              <w:pStyle w:val="Odstavekseznama"/>
              <w:numPr>
                <w:ilvl w:val="0"/>
                <w:numId w:val="15"/>
              </w:numPr>
              <w:jc w:val="both"/>
              <w:rPr>
                <w:lang w:eastAsia="zh-CN"/>
              </w:rPr>
            </w:pPr>
            <w:r w:rsidRPr="001136A4">
              <w:rPr>
                <w:lang w:eastAsia="zh-CN"/>
              </w:rPr>
              <w:t>sprejemanje koristi za nezakonito posredovanje (263. člen KZ-1),</w:t>
            </w:r>
          </w:p>
          <w:p w14:paraId="1DFD85ED" w14:textId="77777777" w:rsidR="00ED6C03" w:rsidRPr="001136A4" w:rsidRDefault="00ED6C03" w:rsidP="00261B9D">
            <w:pPr>
              <w:pStyle w:val="Odstavekseznama"/>
              <w:numPr>
                <w:ilvl w:val="0"/>
                <w:numId w:val="15"/>
              </w:numPr>
              <w:jc w:val="both"/>
              <w:rPr>
                <w:lang w:eastAsia="zh-CN"/>
              </w:rPr>
            </w:pPr>
            <w:r w:rsidRPr="001136A4">
              <w:rPr>
                <w:lang w:eastAsia="zh-CN"/>
              </w:rPr>
              <w:t>dajanje daril za nezakonito posredovanje (264. člen KZ-1),</w:t>
            </w:r>
          </w:p>
          <w:p w14:paraId="22079503" w14:textId="77777777" w:rsidR="00ED6C03" w:rsidRPr="001136A4" w:rsidRDefault="00ED6C03" w:rsidP="00261B9D">
            <w:pPr>
              <w:pStyle w:val="Odstavekseznama"/>
              <w:numPr>
                <w:ilvl w:val="0"/>
                <w:numId w:val="15"/>
              </w:numPr>
              <w:jc w:val="both"/>
              <w:rPr>
                <w:lang w:eastAsia="zh-CN"/>
              </w:rPr>
            </w:pPr>
            <w:r w:rsidRPr="001136A4">
              <w:rPr>
                <w:lang w:eastAsia="zh-CN"/>
              </w:rPr>
              <w:t>hudodelsko združevanje (294. člen KZ-1).</w:t>
            </w:r>
          </w:p>
          <w:p w14:paraId="17EC6B9C" w14:textId="77777777" w:rsidR="00ED6C03" w:rsidRPr="001136A4" w:rsidRDefault="00ED6C03" w:rsidP="00ED6C03">
            <w:pPr>
              <w:jc w:val="both"/>
              <w:rPr>
                <w:sz w:val="23"/>
                <w:szCs w:val="23"/>
                <w:lang w:eastAsia="zh-CN"/>
              </w:rPr>
            </w:pP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ED6C03" w:rsidRPr="001136A4" w14:paraId="77B3A24B" w14:textId="77777777" w:rsidTr="00ED6C03">
              <w:tc>
                <w:tcPr>
                  <w:tcW w:w="10933" w:type="dxa"/>
                </w:tcPr>
                <w:p w14:paraId="63E8F924" w14:textId="77777777" w:rsidR="00ED6C03" w:rsidRPr="001136A4" w:rsidRDefault="00ED6C03" w:rsidP="00ED6C03">
                  <w:pPr>
                    <w:jc w:val="both"/>
                    <w:rPr>
                      <w:rFonts w:eastAsia="Calibri" w:cs="Cambria"/>
                      <w:color w:val="000000"/>
                      <w:lang w:eastAsia="zh-CN"/>
                    </w:rPr>
                  </w:pPr>
                  <w:r w:rsidRPr="001136A4">
                    <w:rPr>
                      <w:rFonts w:eastAsia="Calibri" w:cs="Cambria"/>
                      <w:b/>
                      <w:bCs/>
                      <w:color w:val="000000"/>
                      <w:lang w:eastAsia="zh-CN"/>
                    </w:rPr>
                    <w:t>INFORMACIJA ZA UGOTAVLJANJE SPOSOBNOSTI INFORMACIJA ZA UGOTAVLJANJE SPOSOBNOSTI</w:t>
                  </w:r>
                </w:p>
                <w:p w14:paraId="7BAAC021" w14:textId="77777777" w:rsidR="009E3228" w:rsidRPr="00085B43" w:rsidRDefault="009E3228" w:rsidP="009E3228">
                  <w:pPr>
                    <w:jc w:val="both"/>
                    <w:rPr>
                      <w:rFonts w:eastAsia="Calibri" w:cs="Cambria"/>
                      <w:bCs/>
                      <w:color w:val="000000"/>
                      <w:lang w:eastAsia="zh-CN"/>
                    </w:rPr>
                  </w:pPr>
                  <w:r w:rsidRPr="00085B43">
                    <w:rPr>
                      <w:rFonts w:eastAsia="Calibri" w:cs="Cambria"/>
                      <w:bCs/>
                      <w:color w:val="000000"/>
                      <w:lang w:eastAsia="zh-CN"/>
                    </w:rPr>
                    <w:t>Enotni evropski dokument v zvezi z oddajo javnega naročila – ESPD, ki ga gospodarski subjekt uvozi s spletne strani naročnika, rubrika javni razpisi in izpolni v Delu III: Razlogi za izključitev, A: Razlogi, povezani s kazenskimi obsodbami (za sedem kaznivih dejanj).</w:t>
                  </w:r>
                </w:p>
                <w:p w14:paraId="60999AF6" w14:textId="77777777" w:rsidR="009E3228" w:rsidRPr="009E3228" w:rsidRDefault="009E3228" w:rsidP="009E3228">
                  <w:pPr>
                    <w:jc w:val="both"/>
                    <w:rPr>
                      <w:rFonts w:eastAsia="Calibri" w:cs="Cambria"/>
                      <w:b/>
                      <w:bCs/>
                      <w:color w:val="000000"/>
                      <w:lang w:eastAsia="zh-CN"/>
                    </w:rPr>
                  </w:pPr>
                </w:p>
                <w:p w14:paraId="7FDABBA3" w14:textId="77777777" w:rsidR="009E3228" w:rsidRPr="00085B43" w:rsidRDefault="009E3228" w:rsidP="009E3228">
                  <w:pPr>
                    <w:jc w:val="both"/>
                    <w:rPr>
                      <w:rFonts w:eastAsia="Calibri" w:cs="Cambria"/>
                      <w:bCs/>
                      <w:color w:val="000000"/>
                      <w:lang w:eastAsia="zh-CN"/>
                    </w:rPr>
                  </w:pPr>
                  <w:r w:rsidRPr="009E3228">
                    <w:rPr>
                      <w:rFonts w:eastAsia="Calibri" w:cs="Cambria"/>
                      <w:b/>
                      <w:bCs/>
                      <w:color w:val="000000"/>
                      <w:lang w:eastAsia="zh-CN"/>
                    </w:rPr>
                    <w:t xml:space="preserve">POJASNILO: </w:t>
                  </w:r>
                  <w:r w:rsidRPr="00085B43">
                    <w:rPr>
                      <w:rFonts w:eastAsia="Calibri" w:cs="Cambria"/>
                      <w:bCs/>
                      <w:color w:val="000000"/>
                      <w:lang w:eastAsia="zh-CN"/>
                    </w:rPr>
                    <w:t>V ESPD je zajetih 7 razlogov za izključitev, povezanih s kazenskimi obsodbami, pri čemer je 6 razlogov takšnih, ki jih določa člen 57(1) Direktive 2014/24/EU, pod 7. točko pa je naveden nacionalno določen razlog za izključitev. Člen 57(1)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14:paraId="055D481E" w14:textId="77777777" w:rsidR="00E54DA8" w:rsidRPr="00085B43" w:rsidRDefault="00E54DA8" w:rsidP="00ED6C03">
                  <w:pPr>
                    <w:jc w:val="both"/>
                    <w:rPr>
                      <w:rFonts w:eastAsia="Calibri" w:cs="Cambria"/>
                      <w:bCs/>
                      <w:color w:val="000000"/>
                      <w:lang w:eastAsia="zh-CN"/>
                    </w:rPr>
                  </w:pPr>
                </w:p>
                <w:p w14:paraId="66A44997" w14:textId="77777777" w:rsidR="00ED6C03" w:rsidRPr="001136A4" w:rsidRDefault="00E54DA8" w:rsidP="00ED6C03">
                  <w:pPr>
                    <w:jc w:val="both"/>
                    <w:rPr>
                      <w:rFonts w:eastAsia="Calibri" w:cs="Cambria"/>
                      <w:color w:val="000000"/>
                      <w:lang w:eastAsia="zh-CN"/>
                    </w:rPr>
                  </w:pPr>
                  <w:r w:rsidRPr="001136A4">
                    <w:rPr>
                      <w:rFonts w:eastAsia="Calibri" w:cs="Cambria"/>
                      <w:color w:val="000000"/>
                      <w:lang w:eastAsia="zh-CN"/>
                    </w:rPr>
                    <w:t>i</w:t>
                  </w:r>
                  <w:r w:rsidR="00ED6C03" w:rsidRPr="001136A4">
                    <w:rPr>
                      <w:rFonts w:eastAsia="Calibri" w:cs="Cambria"/>
                      <w:color w:val="000000"/>
                      <w:lang w:eastAsia="zh-CN"/>
                    </w:rPr>
                    <w:t>n</w:t>
                  </w:r>
                </w:p>
                <w:p w14:paraId="47A80384" w14:textId="77777777" w:rsidR="00E54DA8" w:rsidRDefault="00E54DA8" w:rsidP="00ED6C03">
                  <w:pPr>
                    <w:jc w:val="both"/>
                    <w:rPr>
                      <w:rFonts w:eastAsia="Calibri" w:cs="Cambria"/>
                      <w:color w:val="000000"/>
                      <w:lang w:eastAsia="zh-CN"/>
                    </w:rPr>
                  </w:pPr>
                </w:p>
                <w:p w14:paraId="139BBABE" w14:textId="77777777" w:rsidR="00A43742" w:rsidRDefault="00A43742" w:rsidP="00ED6C03">
                  <w:pPr>
                    <w:jc w:val="both"/>
                    <w:rPr>
                      <w:rFonts w:eastAsia="Calibri" w:cs="Cambria"/>
                      <w:color w:val="000000"/>
                      <w:lang w:eastAsia="zh-CN"/>
                    </w:rPr>
                  </w:pPr>
                </w:p>
                <w:p w14:paraId="5857D20E" w14:textId="77777777" w:rsidR="00A43742" w:rsidRPr="001136A4" w:rsidRDefault="00A43742" w:rsidP="00ED6C03">
                  <w:pPr>
                    <w:jc w:val="both"/>
                    <w:rPr>
                      <w:rFonts w:eastAsia="Calibri" w:cs="Cambria"/>
                      <w:color w:val="000000"/>
                      <w:lang w:eastAsia="zh-CN"/>
                    </w:rPr>
                  </w:pPr>
                </w:p>
                <w:p w14:paraId="3C22446B" w14:textId="77777777" w:rsidR="00ED6C03" w:rsidRPr="001136A4" w:rsidRDefault="00ED6C03" w:rsidP="00ED6C03">
                  <w:pPr>
                    <w:jc w:val="both"/>
                    <w:rPr>
                      <w:rFonts w:eastAsia="Calibri" w:cs="Cambria"/>
                      <w:b/>
                      <w:color w:val="000000"/>
                      <w:lang w:eastAsia="zh-CN"/>
                    </w:rPr>
                  </w:pPr>
                  <w:r w:rsidRPr="001136A4">
                    <w:rPr>
                      <w:rFonts w:eastAsia="Calibri" w:cs="Cambria"/>
                      <w:b/>
                      <w:color w:val="000000"/>
                      <w:lang w:eastAsia="zh-CN"/>
                    </w:rPr>
                    <w:t xml:space="preserve">DODATNA DOKAZILA: </w:t>
                  </w:r>
                </w:p>
                <w:p w14:paraId="09A794D7" w14:textId="77777777" w:rsidR="00ED6C03" w:rsidRPr="001136A4" w:rsidRDefault="00ED6C03" w:rsidP="00261B9D">
                  <w:pPr>
                    <w:numPr>
                      <w:ilvl w:val="0"/>
                      <w:numId w:val="15"/>
                    </w:numPr>
                    <w:contextualSpacing/>
                    <w:jc w:val="both"/>
                    <w:rPr>
                      <w:rFonts w:eastAsia="Calibri" w:cs="Cambria"/>
                      <w:b/>
                      <w:color w:val="000000"/>
                      <w:lang w:eastAsia="zh-CN"/>
                    </w:rPr>
                  </w:pPr>
                  <w:r w:rsidRPr="001136A4">
                    <w:rPr>
                      <w:rFonts w:eastAsia="Calibri" w:cs="Cambria"/>
                      <w:b/>
                      <w:color w:val="000000"/>
                      <w:lang w:eastAsia="zh-CN"/>
                    </w:rPr>
                    <w:t>Soglasje pravne osebe za pridobitev osebnih podatkov ponudnika(Priloga št. 5)</w:t>
                  </w:r>
                </w:p>
                <w:p w14:paraId="7D05B905" w14:textId="77777777" w:rsidR="00ED6C03" w:rsidRPr="001136A4" w:rsidRDefault="00ED6C03" w:rsidP="00261B9D">
                  <w:pPr>
                    <w:numPr>
                      <w:ilvl w:val="0"/>
                      <w:numId w:val="15"/>
                    </w:numPr>
                    <w:contextualSpacing/>
                    <w:jc w:val="both"/>
                    <w:rPr>
                      <w:rFonts w:eastAsia="Calibri" w:cs="Cambria"/>
                      <w:b/>
                      <w:color w:val="000000"/>
                      <w:lang w:eastAsia="zh-CN"/>
                    </w:rPr>
                  </w:pPr>
                  <w:r w:rsidRPr="001136A4">
                    <w:rPr>
                      <w:rFonts w:eastAsia="Calibri" w:cs="Cambria"/>
                      <w:b/>
                      <w:color w:val="000000"/>
                      <w:lang w:eastAsia="zh-CN"/>
                    </w:rPr>
                    <w:t>Soglasje fizične osebe za pridobitev osebnih podatkov ponudnika (Priloga št. 6).</w:t>
                  </w:r>
                </w:p>
                <w:p w14:paraId="5F97E881" w14:textId="77777777" w:rsidR="00BA47BB" w:rsidRPr="001136A4" w:rsidRDefault="00BA47BB" w:rsidP="00CA0864">
                  <w:pPr>
                    <w:jc w:val="both"/>
                    <w:rPr>
                      <w:lang w:eastAsia="zh-CN"/>
                    </w:rPr>
                  </w:pPr>
                </w:p>
                <w:p w14:paraId="362C48BD" w14:textId="77777777" w:rsidR="00A07B24" w:rsidRPr="00914A72" w:rsidRDefault="00A07B24" w:rsidP="00DE20C2">
                  <w:pPr>
                    <w:spacing w:line="276" w:lineRule="auto"/>
                    <w:jc w:val="both"/>
                    <w:rPr>
                      <w:rFonts w:eastAsiaTheme="minorHAnsi" w:cstheme="minorBidi"/>
                      <w:color w:val="000000" w:themeColor="text1"/>
                      <w:lang w:eastAsia="zh-CN"/>
                    </w:rPr>
                  </w:pPr>
                  <w:r w:rsidRPr="00A07B24">
                    <w:rPr>
                      <w:rFonts w:eastAsiaTheme="minorHAnsi" w:cstheme="minorBidi"/>
                      <w:color w:val="000000" w:themeColor="text1"/>
                      <w:lang w:eastAsia="zh-CN"/>
                    </w:rPr>
                    <w:t xml:space="preserve">Ponudnik mora obvezno izpolniti soglasje, ki naročniku služi za </w:t>
                  </w:r>
                  <w:r w:rsidRPr="00914A72">
                    <w:rPr>
                      <w:rFonts w:eastAsiaTheme="minorHAnsi" w:cstheme="minorBidi"/>
                      <w:color w:val="000000" w:themeColor="text1"/>
                      <w:lang w:eastAsia="zh-CN"/>
                    </w:rPr>
                    <w:t xml:space="preserve">preverjanje resničnosti podatkov, ki so jih predložili ponudniki v svojih ponudbah. </w:t>
                  </w:r>
                </w:p>
                <w:p w14:paraId="5BEF4344" w14:textId="77777777" w:rsidR="00A07B24" w:rsidRPr="00914A72" w:rsidRDefault="00A07B24" w:rsidP="00DE20C2">
                  <w:pPr>
                    <w:spacing w:line="276" w:lineRule="auto"/>
                    <w:jc w:val="both"/>
                    <w:rPr>
                      <w:rFonts w:eastAsiaTheme="minorHAnsi" w:cstheme="minorBidi"/>
                      <w:color w:val="000000" w:themeColor="text1"/>
                      <w:lang w:eastAsia="zh-CN"/>
                    </w:rPr>
                  </w:pPr>
                  <w:r w:rsidRPr="00914A72">
                    <w:rPr>
                      <w:rFonts w:eastAsiaTheme="minorHAnsi" w:cstheme="minorBidi"/>
                      <w:color w:val="000000" w:themeColor="text1"/>
                      <w:lang w:eastAsia="zh-CN"/>
                    </w:rPr>
                    <w:t xml:space="preserve">V primeru skupne ponudbe je potrebno soglasje priložiti za </w:t>
                  </w:r>
                  <w:r w:rsidRPr="00914A72">
                    <w:rPr>
                      <w:rFonts w:eastAsiaTheme="minorHAnsi" w:cstheme="minorBidi"/>
                      <w:b/>
                      <w:color w:val="000000" w:themeColor="text1"/>
                      <w:lang w:eastAsia="zh-CN"/>
                    </w:rPr>
                    <w:t>vsakega ponudnika</w:t>
                  </w:r>
                  <w:r w:rsidRPr="00914A72">
                    <w:rPr>
                      <w:rFonts w:eastAsiaTheme="minorHAnsi" w:cstheme="minorBidi"/>
                      <w:color w:val="000000" w:themeColor="text1"/>
                      <w:lang w:eastAsia="zh-CN"/>
                    </w:rPr>
                    <w:t xml:space="preserve"> posebej (obrazec se fotokopira). </w:t>
                  </w:r>
                </w:p>
                <w:p w14:paraId="04F478EC" w14:textId="77777777" w:rsidR="00A07B24" w:rsidRPr="00914A72" w:rsidRDefault="00A07B24" w:rsidP="00DE20C2">
                  <w:pPr>
                    <w:spacing w:line="276" w:lineRule="auto"/>
                    <w:jc w:val="both"/>
                    <w:rPr>
                      <w:rFonts w:eastAsiaTheme="minorHAnsi" w:cstheme="minorBidi"/>
                      <w:color w:val="000000" w:themeColor="text1"/>
                      <w:lang w:eastAsia="zh-CN"/>
                    </w:rPr>
                  </w:pPr>
                  <w:r w:rsidRPr="00914A72">
                    <w:rPr>
                      <w:rFonts w:eastAsiaTheme="minorHAnsi" w:cstheme="minorBidi"/>
                      <w:color w:val="000000" w:themeColor="text1"/>
                      <w:lang w:eastAsia="zh-CN"/>
                    </w:rPr>
                    <w:t xml:space="preserve">V primeru nastopanja s podizvajalci je potrebno soglasje priložiti tudi </w:t>
                  </w:r>
                  <w:r w:rsidRPr="00914A72">
                    <w:rPr>
                      <w:rFonts w:eastAsiaTheme="minorHAnsi" w:cstheme="minorBidi"/>
                      <w:b/>
                      <w:color w:val="000000" w:themeColor="text1"/>
                      <w:lang w:eastAsia="zh-CN"/>
                    </w:rPr>
                    <w:t>za vsakega podizvajalca</w:t>
                  </w:r>
                  <w:r w:rsidRPr="00914A72">
                    <w:rPr>
                      <w:rFonts w:eastAsiaTheme="minorHAnsi" w:cstheme="minorBidi"/>
                      <w:color w:val="000000" w:themeColor="text1"/>
                      <w:lang w:eastAsia="zh-CN"/>
                    </w:rPr>
                    <w:t xml:space="preserve"> posebej (obrazec se fotokopira).</w:t>
                  </w:r>
                </w:p>
                <w:p w14:paraId="31CFBAD2" w14:textId="77777777" w:rsidR="00A07B24" w:rsidRPr="00914A72" w:rsidRDefault="00A07B24" w:rsidP="00DE20C2">
                  <w:pPr>
                    <w:spacing w:line="276" w:lineRule="auto"/>
                    <w:jc w:val="both"/>
                    <w:rPr>
                      <w:rFonts w:eastAsiaTheme="minorHAnsi" w:cstheme="minorBidi"/>
                      <w:color w:val="000000" w:themeColor="text1"/>
                      <w:lang w:eastAsia="zh-CN"/>
                    </w:rPr>
                  </w:pPr>
                  <w:r w:rsidRPr="00914A72">
                    <w:rPr>
                      <w:rFonts w:eastAsiaTheme="minorHAnsi" w:cstheme="minorBidi"/>
                      <w:color w:val="000000" w:themeColor="text1"/>
                      <w:lang w:eastAsia="zh-CN"/>
                    </w:rPr>
                    <w:t xml:space="preserve">V primeru sklicevanja na zmogljivosti drugega subjekta v skladu z 81. členom ZJN-3 je potrebno soglasje priložiti tudi za </w:t>
                  </w:r>
                  <w:r w:rsidRPr="00914A72">
                    <w:rPr>
                      <w:rFonts w:eastAsiaTheme="minorHAnsi" w:cstheme="minorBidi"/>
                      <w:b/>
                      <w:color w:val="000000" w:themeColor="text1"/>
                      <w:lang w:eastAsia="zh-CN"/>
                    </w:rPr>
                    <w:t>vsak drugi subjekt</w:t>
                  </w:r>
                  <w:r w:rsidRPr="00914A72">
                    <w:rPr>
                      <w:rFonts w:eastAsiaTheme="minorHAnsi" w:cstheme="minorBidi"/>
                      <w:color w:val="000000" w:themeColor="text1"/>
                      <w:lang w:eastAsia="zh-CN"/>
                    </w:rPr>
                    <w:t xml:space="preserve"> posebej (obrazec se fotokopira).</w:t>
                  </w:r>
                </w:p>
                <w:p w14:paraId="093ECFE7" w14:textId="77777777" w:rsidR="00A07B24" w:rsidRPr="00914A72" w:rsidRDefault="00A07B24" w:rsidP="00DE20C2">
                  <w:pPr>
                    <w:spacing w:line="276" w:lineRule="auto"/>
                    <w:jc w:val="both"/>
                    <w:rPr>
                      <w:rFonts w:eastAsiaTheme="minorHAnsi" w:cstheme="minorBidi"/>
                      <w:color w:val="000000" w:themeColor="text1"/>
                      <w:lang w:eastAsia="zh-CN"/>
                    </w:rPr>
                  </w:pPr>
                </w:p>
                <w:p w14:paraId="49BA7A94" w14:textId="77777777" w:rsidR="00A07B24" w:rsidRPr="008C0678" w:rsidRDefault="00A07B24" w:rsidP="00DE20C2">
                  <w:pPr>
                    <w:spacing w:line="276" w:lineRule="auto"/>
                    <w:jc w:val="both"/>
                    <w:rPr>
                      <w:rFonts w:eastAsiaTheme="minorHAnsi" w:cstheme="minorBidi"/>
                      <w:b/>
                      <w:color w:val="000000" w:themeColor="text1"/>
                      <w:lang w:eastAsia="zh-CN"/>
                    </w:rPr>
                  </w:pPr>
                  <w:r w:rsidRPr="00AC57FF">
                    <w:rPr>
                      <w:rFonts w:eastAsiaTheme="minorHAnsi" w:cstheme="minorBidi"/>
                      <w:b/>
                      <w:color w:val="000000" w:themeColor="text1"/>
                      <w:lang w:eastAsia="zh-CN"/>
                    </w:rPr>
                    <w:t>Ponudniki, ki nimajo sedeža v Republiki Sloveniji, morajo predložiti ustrezna dokazila, iz katerih bo nedvoumno razvidno,  da izpolnjujejo pogoje iz 1. odstavka 75. člena ZJN-3.</w:t>
                  </w:r>
                  <w:r w:rsidRPr="008C0678">
                    <w:rPr>
                      <w:rFonts w:eastAsiaTheme="minorHAnsi" w:cstheme="minorBidi"/>
                      <w:b/>
                      <w:color w:val="000000" w:themeColor="text1"/>
                      <w:lang w:eastAsia="zh-CN"/>
                    </w:rPr>
                    <w:t xml:space="preserve"> </w:t>
                  </w:r>
                </w:p>
                <w:p w14:paraId="11FD594F" w14:textId="77777777" w:rsidR="00A07B24" w:rsidRPr="00914A72" w:rsidRDefault="00A07B24" w:rsidP="00DE20C2">
                  <w:pPr>
                    <w:spacing w:line="276" w:lineRule="auto"/>
                    <w:jc w:val="both"/>
                    <w:rPr>
                      <w:rFonts w:eastAsiaTheme="minorHAnsi" w:cstheme="minorBidi"/>
                      <w:color w:val="000000" w:themeColor="text1"/>
                      <w:lang w:eastAsia="zh-CN"/>
                    </w:rPr>
                  </w:pPr>
                  <w:r w:rsidRPr="00914A72">
                    <w:rPr>
                      <w:rFonts w:eastAsiaTheme="minorHAnsi" w:cstheme="minorBidi"/>
                      <w:color w:val="000000" w:themeColor="text1"/>
                      <w:lang w:eastAsia="zh-CN"/>
                    </w:rPr>
                    <w:t>Če država, v kateri imajo tuji ponudniki prijavljen svoj sedež, ne izdaja navedenih dokazil,  ponudnik namesto dokazil predloži zapriseženo izjavo prič ali zapriseženo izjavo zakonitega zastopnika ponudnika. V kolikor zaprisežena izjava v tuji državi ni predvidena, pa tuji ponudnik predloži overjeno izjavo zakonitega zastopnika ponudnika.</w:t>
                  </w:r>
                </w:p>
                <w:p w14:paraId="3F57E180" w14:textId="77777777" w:rsidR="00A07B24" w:rsidRPr="00914A72" w:rsidRDefault="00A07B24" w:rsidP="00DE20C2">
                  <w:pPr>
                    <w:spacing w:line="276" w:lineRule="auto"/>
                    <w:jc w:val="both"/>
                    <w:rPr>
                      <w:rFonts w:eastAsiaTheme="minorHAnsi" w:cstheme="minorBidi"/>
                      <w:color w:val="000000" w:themeColor="text1"/>
                      <w:lang w:eastAsia="zh-CN"/>
                    </w:rPr>
                  </w:pPr>
                </w:p>
                <w:p w14:paraId="2972AF03" w14:textId="77777777" w:rsidR="00A07B24" w:rsidRPr="00914A72" w:rsidRDefault="00A07B24" w:rsidP="00DE20C2">
                  <w:pPr>
                    <w:spacing w:line="276" w:lineRule="auto"/>
                    <w:jc w:val="both"/>
                    <w:rPr>
                      <w:rFonts w:eastAsiaTheme="minorHAnsi" w:cstheme="minorBidi"/>
                      <w:color w:val="000000" w:themeColor="text1"/>
                      <w:lang w:eastAsia="zh-CN"/>
                    </w:rPr>
                  </w:pPr>
                  <w:r w:rsidRPr="00914A72">
                    <w:rPr>
                      <w:rFonts w:eastAsiaTheme="minorHAnsi" w:cstheme="minorBidi"/>
                      <w:color w:val="000000" w:themeColor="text1"/>
                      <w:lang w:eastAsia="zh-CN"/>
                    </w:rPr>
                    <w:t>Izjava oz. overjena izjava mora biti podana pred pristojnim sodnim ali upravnim organom, notarjem ali pred pristojno poklicno ali trgovinsko organizacijo v matični državi te osebe ali v državi, v kateri ima ponudnik svoj sedež.</w:t>
                  </w:r>
                </w:p>
                <w:p w14:paraId="2FB0D2D1" w14:textId="77777777" w:rsidR="00A07B24" w:rsidRPr="00914A72" w:rsidRDefault="00A07B24" w:rsidP="00DE20C2">
                  <w:pPr>
                    <w:spacing w:line="276" w:lineRule="auto"/>
                    <w:jc w:val="both"/>
                    <w:rPr>
                      <w:rFonts w:eastAsiaTheme="minorHAnsi" w:cstheme="minorBidi"/>
                      <w:color w:val="000000" w:themeColor="text1"/>
                      <w:lang w:eastAsia="zh-CN"/>
                    </w:rPr>
                  </w:pPr>
                </w:p>
                <w:p w14:paraId="2D9475C4" w14:textId="77777777" w:rsidR="00A07B24" w:rsidRPr="00A07B24" w:rsidRDefault="00A07B24" w:rsidP="00DE20C2">
                  <w:pPr>
                    <w:spacing w:line="276" w:lineRule="auto"/>
                    <w:jc w:val="both"/>
                    <w:rPr>
                      <w:rFonts w:eastAsiaTheme="minorHAnsi" w:cstheme="minorBidi"/>
                      <w:color w:val="000000" w:themeColor="text1"/>
                      <w:lang w:eastAsia="zh-CN"/>
                    </w:rPr>
                  </w:pPr>
                  <w:r w:rsidRPr="00914A72">
                    <w:rPr>
                      <w:rFonts w:eastAsiaTheme="minorHAnsi" w:cstheme="minorBidi"/>
                      <w:color w:val="000000" w:themeColor="text1"/>
                      <w:lang w:eastAsia="zh-CN"/>
                    </w:rPr>
                    <w:t>Dokazila ali izjave tujih ponudnikov morajo biti prevedene v slovenski jezik. Overovitev prevoda ni potrebna</w:t>
                  </w:r>
                  <w:r w:rsidRPr="00A07B24">
                    <w:rPr>
                      <w:rFonts w:eastAsiaTheme="minorHAnsi" w:cstheme="minorBidi"/>
                      <w:color w:val="000000" w:themeColor="text1"/>
                      <w:lang w:eastAsia="zh-CN"/>
                    </w:rPr>
                    <w:t>. Tuji ponudniki jamčijo za pravilnost prevoda ponudbe v slovenski jezik. Morebitne napake v prevodu gredo izključno v breme ponudnika. V primeru dvoma bo naročnik od ponudnika naknadno zahteval uradni prevod. Stroške prevoda nosi ponudnik.</w:t>
                  </w:r>
                </w:p>
                <w:p w14:paraId="3376B1E0" w14:textId="77777777" w:rsidR="00A07B24" w:rsidRPr="00A07B24" w:rsidRDefault="00A07B24" w:rsidP="00DE20C2">
                  <w:pPr>
                    <w:spacing w:line="276" w:lineRule="auto"/>
                    <w:jc w:val="both"/>
                    <w:rPr>
                      <w:rFonts w:eastAsiaTheme="minorHAnsi" w:cstheme="minorBidi"/>
                      <w:color w:val="000000" w:themeColor="text1"/>
                      <w:lang w:eastAsia="zh-CN"/>
                    </w:rPr>
                  </w:pPr>
                </w:p>
                <w:p w14:paraId="6B92B7C3" w14:textId="77777777" w:rsidR="00A07B24" w:rsidRPr="00A07B24" w:rsidRDefault="00A07B24" w:rsidP="00DE20C2">
                  <w:pPr>
                    <w:spacing w:line="276" w:lineRule="auto"/>
                    <w:jc w:val="both"/>
                    <w:rPr>
                      <w:rFonts w:eastAsiaTheme="minorHAnsi" w:cstheme="minorBidi"/>
                      <w:color w:val="000000" w:themeColor="text1"/>
                      <w:lang w:eastAsia="zh-CN"/>
                    </w:rPr>
                  </w:pPr>
                  <w:r w:rsidRPr="00A07B24">
                    <w:rPr>
                      <w:rFonts w:eastAsiaTheme="minorHAnsi" w:cstheme="minorBidi"/>
                      <w:color w:val="000000" w:themeColor="text1"/>
                      <w:lang w:eastAsia="zh-CN"/>
                    </w:rPr>
                    <w:t xml:space="preserve">Osebe, ki so </w:t>
                  </w:r>
                  <w:r w:rsidRPr="00A07B24">
                    <w:rPr>
                      <w:rFonts w:eastAsiaTheme="minorHAnsi" w:cstheme="minorBidi"/>
                      <w:b/>
                      <w:color w:val="000000" w:themeColor="text1"/>
                      <w:lang w:eastAsia="zh-CN"/>
                    </w:rPr>
                    <w:t xml:space="preserve">člani upravnega, vodstvenega ali nadzornega organa ponudnika ali osebe, ki imajo pooblastila za zastopanje ali odločanje ali nadzor v organu </w:t>
                  </w:r>
                  <w:r w:rsidRPr="00A07B24">
                    <w:rPr>
                      <w:rFonts w:eastAsiaTheme="minorHAnsi" w:cstheme="minorBidi"/>
                      <w:color w:val="000000" w:themeColor="text1"/>
                      <w:lang w:eastAsia="zh-CN"/>
                    </w:rPr>
                    <w:t xml:space="preserve">ponudnika morajo </w:t>
                  </w:r>
                  <w:r w:rsidRPr="00A07B24">
                    <w:rPr>
                      <w:rFonts w:eastAsiaTheme="minorHAnsi" w:cstheme="minorBidi"/>
                      <w:b/>
                      <w:color w:val="000000" w:themeColor="text1"/>
                      <w:lang w:eastAsia="zh-CN"/>
                    </w:rPr>
                    <w:t>obvezno izpolniti soglasje</w:t>
                  </w:r>
                  <w:r w:rsidRPr="00A07B24">
                    <w:rPr>
                      <w:rFonts w:eastAsiaTheme="minorHAnsi" w:cstheme="minorBidi"/>
                      <w:color w:val="000000" w:themeColor="text1"/>
                      <w:lang w:eastAsia="zh-CN"/>
                    </w:rPr>
                    <w:t xml:space="preserve">, ki naročniku služi za preverjanje resničnosti podatkov, ki so jih predložili ponudniki v svojih ponudbah. Glede na število zgoraj navedenih oseb ponudnik soglasje v ustreznem številu izvodov fotokopira. </w:t>
                  </w:r>
                </w:p>
                <w:p w14:paraId="76A0A86D" w14:textId="77777777" w:rsidR="00A07B24" w:rsidRPr="00A07B24" w:rsidRDefault="00A07B24" w:rsidP="00DE20C2">
                  <w:pPr>
                    <w:spacing w:line="276" w:lineRule="auto"/>
                    <w:jc w:val="both"/>
                    <w:rPr>
                      <w:rFonts w:eastAsiaTheme="minorHAnsi" w:cstheme="minorBidi"/>
                      <w:color w:val="000000" w:themeColor="text1"/>
                      <w:lang w:eastAsia="zh-CN"/>
                    </w:rPr>
                  </w:pPr>
                  <w:r w:rsidRPr="00A07B24">
                    <w:rPr>
                      <w:rFonts w:eastAsiaTheme="minorHAnsi" w:cstheme="minorBidi"/>
                      <w:color w:val="000000" w:themeColor="text1"/>
                      <w:lang w:eastAsia="zh-CN"/>
                    </w:rPr>
                    <w:t xml:space="preserve">V primeru skupne ponudbe je potrebno soglasje priložiti za vse osebe </w:t>
                  </w:r>
                  <w:r w:rsidRPr="00A07B24">
                    <w:rPr>
                      <w:rFonts w:eastAsiaTheme="minorHAnsi" w:cstheme="minorBidi"/>
                      <w:b/>
                      <w:color w:val="000000" w:themeColor="text1"/>
                      <w:lang w:eastAsia="zh-CN"/>
                    </w:rPr>
                    <w:t>vsakega ponudnika</w:t>
                  </w:r>
                  <w:r w:rsidRPr="00A07B24">
                    <w:rPr>
                      <w:rFonts w:eastAsiaTheme="minorHAnsi" w:cstheme="minorBidi"/>
                      <w:color w:val="000000" w:themeColor="text1"/>
                      <w:lang w:eastAsia="zh-CN"/>
                    </w:rPr>
                    <w:t xml:space="preserve"> posebej (obrazec se fotokopira). </w:t>
                  </w:r>
                </w:p>
                <w:p w14:paraId="0C6A4FB8" w14:textId="77777777" w:rsidR="00A07B24" w:rsidRPr="00A07B24" w:rsidRDefault="00A07B24" w:rsidP="00DE20C2">
                  <w:pPr>
                    <w:spacing w:line="276" w:lineRule="auto"/>
                    <w:jc w:val="both"/>
                    <w:rPr>
                      <w:rFonts w:eastAsiaTheme="minorHAnsi" w:cstheme="minorBidi"/>
                      <w:color w:val="000000" w:themeColor="text1"/>
                      <w:lang w:eastAsia="zh-CN"/>
                    </w:rPr>
                  </w:pPr>
                  <w:r w:rsidRPr="00A07B24">
                    <w:rPr>
                      <w:rFonts w:eastAsiaTheme="minorHAnsi" w:cstheme="minorBidi"/>
                      <w:color w:val="000000" w:themeColor="text1"/>
                      <w:lang w:eastAsia="zh-CN"/>
                    </w:rPr>
                    <w:t xml:space="preserve">V primeru nastopanja s podizvajalci je potrebno soglasje priložiti za vse osebe </w:t>
                  </w:r>
                  <w:r w:rsidRPr="00A07B24">
                    <w:rPr>
                      <w:rFonts w:eastAsiaTheme="minorHAnsi" w:cstheme="minorBidi"/>
                      <w:b/>
                      <w:color w:val="000000" w:themeColor="text1"/>
                      <w:lang w:eastAsia="zh-CN"/>
                    </w:rPr>
                    <w:t>vsakega podizvajalca</w:t>
                  </w:r>
                  <w:r w:rsidRPr="00A07B24">
                    <w:rPr>
                      <w:rFonts w:eastAsiaTheme="minorHAnsi" w:cstheme="minorBidi"/>
                      <w:color w:val="000000" w:themeColor="text1"/>
                      <w:lang w:eastAsia="zh-CN"/>
                    </w:rPr>
                    <w:t xml:space="preserve"> posebej (obrazec se fotokopira). </w:t>
                  </w:r>
                </w:p>
                <w:p w14:paraId="6580EB88" w14:textId="77777777" w:rsidR="00A07B24" w:rsidRPr="00A07B24" w:rsidRDefault="00A07B24" w:rsidP="00DE20C2">
                  <w:pPr>
                    <w:spacing w:line="276" w:lineRule="auto"/>
                    <w:jc w:val="both"/>
                    <w:rPr>
                      <w:rFonts w:eastAsiaTheme="minorHAnsi" w:cstheme="minorBidi"/>
                      <w:color w:val="000000" w:themeColor="text1"/>
                      <w:lang w:eastAsia="zh-CN"/>
                    </w:rPr>
                  </w:pPr>
                  <w:r w:rsidRPr="00A07B24">
                    <w:rPr>
                      <w:rFonts w:eastAsiaTheme="minorHAnsi" w:cstheme="minorBidi"/>
                      <w:color w:val="000000" w:themeColor="text1"/>
                      <w:lang w:eastAsia="zh-CN"/>
                    </w:rPr>
                    <w:t xml:space="preserve">V primeru sklicevanja na zmogljivosti drugega subjekta v skladu z 81. členom ZJN-3 je potrebno soglasje priložiti za vse osebe </w:t>
                  </w:r>
                  <w:r w:rsidRPr="00A07B24">
                    <w:rPr>
                      <w:rFonts w:eastAsiaTheme="minorHAnsi" w:cstheme="minorBidi"/>
                      <w:b/>
                      <w:color w:val="000000" w:themeColor="text1"/>
                      <w:lang w:eastAsia="zh-CN"/>
                    </w:rPr>
                    <w:t>vsakega</w:t>
                  </w:r>
                  <w:r w:rsidRPr="00A07B24">
                    <w:rPr>
                      <w:rFonts w:eastAsiaTheme="minorHAnsi" w:cstheme="minorBidi"/>
                      <w:color w:val="000000" w:themeColor="text1"/>
                      <w:lang w:eastAsia="zh-CN"/>
                    </w:rPr>
                    <w:t xml:space="preserve"> </w:t>
                  </w:r>
                  <w:r w:rsidRPr="00A07B24">
                    <w:rPr>
                      <w:rFonts w:eastAsiaTheme="minorHAnsi" w:cstheme="minorBidi"/>
                      <w:b/>
                      <w:color w:val="000000" w:themeColor="text1"/>
                      <w:lang w:eastAsia="zh-CN"/>
                    </w:rPr>
                    <w:t>drugega subjekta</w:t>
                  </w:r>
                  <w:r w:rsidRPr="00A07B24">
                    <w:rPr>
                      <w:rFonts w:eastAsiaTheme="minorHAnsi" w:cstheme="minorBidi"/>
                      <w:color w:val="000000" w:themeColor="text1"/>
                      <w:lang w:eastAsia="zh-CN"/>
                    </w:rPr>
                    <w:t xml:space="preserve"> posebej (obrazec se fotokopira). </w:t>
                  </w:r>
                </w:p>
                <w:p w14:paraId="1DD8A842" w14:textId="77777777" w:rsidR="00A07B24" w:rsidRPr="00A07B24" w:rsidRDefault="00A07B24" w:rsidP="00DE20C2">
                  <w:pPr>
                    <w:spacing w:line="276" w:lineRule="auto"/>
                    <w:jc w:val="both"/>
                    <w:rPr>
                      <w:rFonts w:eastAsiaTheme="minorHAnsi" w:cstheme="minorBidi"/>
                      <w:b/>
                      <w:color w:val="000000" w:themeColor="text1"/>
                      <w:lang w:eastAsia="zh-CN"/>
                    </w:rPr>
                  </w:pPr>
                </w:p>
                <w:p w14:paraId="1BBBBC61" w14:textId="77777777" w:rsidR="00A07B24" w:rsidRPr="00A07B24" w:rsidRDefault="00A07B24" w:rsidP="00DE20C2">
                  <w:pPr>
                    <w:spacing w:line="276" w:lineRule="auto"/>
                    <w:jc w:val="both"/>
                    <w:rPr>
                      <w:rFonts w:eastAsiaTheme="minorHAnsi" w:cstheme="minorBidi"/>
                      <w:color w:val="000000" w:themeColor="text1"/>
                      <w:lang w:eastAsia="zh-CN"/>
                    </w:rPr>
                  </w:pPr>
                  <w:r w:rsidRPr="00A07B24">
                    <w:rPr>
                      <w:rFonts w:eastAsiaTheme="minorHAnsi" w:cstheme="minorBidi"/>
                      <w:b/>
                      <w:color w:val="000000" w:themeColor="text1"/>
                      <w:lang w:eastAsia="zh-CN"/>
                    </w:rPr>
                    <w:t xml:space="preserve">Ponudniki, ki nimajo sedeža v Republiki Sloveniji in </w:t>
                  </w:r>
                  <w:r w:rsidRPr="00A07B24">
                    <w:rPr>
                      <w:rFonts w:eastAsiaTheme="minorHAnsi" w:cstheme="minorBidi"/>
                      <w:b/>
                      <w:color w:val="000000" w:themeColor="text1"/>
                      <w:u w:val="single"/>
                      <w:lang w:eastAsia="zh-CN"/>
                    </w:rPr>
                    <w:t>ponudniki, katerih člani upravnega, vodstvenega ali nadzornega organa so tuji državljani</w:t>
                  </w:r>
                  <w:r w:rsidRPr="00A07B24">
                    <w:rPr>
                      <w:rFonts w:eastAsiaTheme="minorHAnsi" w:cstheme="minorBidi"/>
                      <w:b/>
                      <w:color w:val="000000" w:themeColor="text1"/>
                      <w:lang w:eastAsia="zh-CN"/>
                    </w:rPr>
                    <w:t>,</w:t>
                  </w:r>
                  <w:r w:rsidRPr="00A07B24">
                    <w:rPr>
                      <w:rFonts w:eastAsiaTheme="minorHAnsi" w:cstheme="minorBidi"/>
                      <w:color w:val="000000" w:themeColor="text1"/>
                      <w:lang w:eastAsia="zh-CN"/>
                    </w:rPr>
                    <w:t xml:space="preserve"> morajo predložiti ustrezna dokazila, iz katerih bo nedvoumno razvidno, da osebe, ki so člani upravnega, vodstvenega ali nadzornega organa ponudnika ali osebe, ki imajo pooblastila za zastopanje ali odločanje ali nadzor v organu ponudnika izpolnjujejo pogoje iz 1. odstavka 75. člena ZJN-3. </w:t>
                  </w:r>
                </w:p>
                <w:p w14:paraId="0C3684E5" w14:textId="77777777" w:rsidR="00A07B24" w:rsidRPr="00A07B24" w:rsidRDefault="00A07B24" w:rsidP="00DE20C2">
                  <w:pPr>
                    <w:spacing w:line="276" w:lineRule="auto"/>
                    <w:jc w:val="both"/>
                    <w:rPr>
                      <w:rFonts w:eastAsiaTheme="minorHAnsi" w:cstheme="minorBidi"/>
                      <w:color w:val="000000" w:themeColor="text1"/>
                      <w:lang w:eastAsia="zh-CN"/>
                    </w:rPr>
                  </w:pPr>
                </w:p>
                <w:p w14:paraId="22950CC0" w14:textId="77777777" w:rsidR="00A07B24" w:rsidRPr="00A07B24" w:rsidRDefault="00A07B24" w:rsidP="00DE20C2">
                  <w:pPr>
                    <w:spacing w:line="276" w:lineRule="auto"/>
                    <w:jc w:val="both"/>
                    <w:rPr>
                      <w:rFonts w:eastAsiaTheme="minorHAnsi" w:cstheme="minorBidi"/>
                      <w:color w:val="000000" w:themeColor="text1"/>
                      <w:lang w:eastAsia="zh-CN"/>
                    </w:rPr>
                  </w:pPr>
                  <w:r w:rsidRPr="00A07B24">
                    <w:rPr>
                      <w:rFonts w:eastAsiaTheme="minorHAnsi" w:cstheme="minorBidi"/>
                      <w:color w:val="000000" w:themeColor="text1"/>
                      <w:lang w:eastAsia="zh-CN"/>
                    </w:rPr>
                    <w:t xml:space="preserve">Če država, v kateri imajo </w:t>
                  </w:r>
                  <w:r w:rsidRPr="00A07B24">
                    <w:rPr>
                      <w:rFonts w:eastAsiaTheme="minorHAnsi" w:cstheme="minorBidi"/>
                      <w:b/>
                      <w:color w:val="000000" w:themeColor="text1"/>
                      <w:lang w:eastAsia="zh-CN"/>
                    </w:rPr>
                    <w:t>tuji ponudniki</w:t>
                  </w:r>
                  <w:r w:rsidRPr="00A07B24">
                    <w:rPr>
                      <w:rFonts w:eastAsiaTheme="minorHAnsi" w:cstheme="minorBidi"/>
                      <w:color w:val="000000" w:themeColor="text1"/>
                      <w:lang w:eastAsia="zh-CN"/>
                    </w:rPr>
                    <w:t xml:space="preserve"> prijavljen svoj sedež oz. </w:t>
                  </w:r>
                  <w:r w:rsidRPr="00A07B24">
                    <w:rPr>
                      <w:rFonts w:eastAsiaTheme="minorHAnsi" w:cstheme="minorBidi"/>
                      <w:b/>
                      <w:color w:val="000000" w:themeColor="text1"/>
                      <w:lang w:eastAsia="zh-CN"/>
                    </w:rPr>
                    <w:t>če država, katere državljan je član upravnega, vodstvenega ali nadzornega organa ponudnika</w:t>
                  </w:r>
                  <w:r w:rsidRPr="00A07B24">
                    <w:rPr>
                      <w:rFonts w:eastAsiaTheme="minorHAnsi" w:cstheme="minorBidi"/>
                      <w:color w:val="000000" w:themeColor="text1"/>
                      <w:lang w:eastAsia="zh-CN"/>
                    </w:rPr>
                    <w:t xml:space="preserve">, ne izdaja navedenih dokazil, ponudnik namesto dokazil predloži zapriseženo izjavo prič ali zapriseženo izjavo predhodno navedenih oseb ponudnika. </w:t>
                  </w:r>
                </w:p>
                <w:p w14:paraId="4B16E722" w14:textId="77777777" w:rsidR="00A07B24" w:rsidRPr="00A07B24" w:rsidRDefault="00A07B24" w:rsidP="00DE20C2">
                  <w:pPr>
                    <w:spacing w:line="276" w:lineRule="auto"/>
                    <w:jc w:val="both"/>
                    <w:rPr>
                      <w:rFonts w:eastAsiaTheme="minorHAnsi" w:cstheme="minorBidi"/>
                      <w:color w:val="000000" w:themeColor="text1"/>
                      <w:lang w:eastAsia="zh-CN"/>
                    </w:rPr>
                  </w:pPr>
                </w:p>
                <w:p w14:paraId="48ADE4D5" w14:textId="77777777" w:rsidR="00A07B24" w:rsidRPr="00914A72" w:rsidRDefault="00A07B24" w:rsidP="00DE20C2">
                  <w:pPr>
                    <w:spacing w:line="276" w:lineRule="auto"/>
                    <w:jc w:val="both"/>
                    <w:rPr>
                      <w:rFonts w:eastAsiaTheme="minorHAnsi" w:cstheme="minorBidi"/>
                      <w:color w:val="000000" w:themeColor="text1"/>
                      <w:lang w:eastAsia="zh-CN"/>
                    </w:rPr>
                  </w:pPr>
                  <w:r w:rsidRPr="00914A72">
                    <w:rPr>
                      <w:rFonts w:eastAsiaTheme="minorHAnsi" w:cstheme="minorBidi"/>
                      <w:color w:val="000000" w:themeColor="text1"/>
                      <w:lang w:eastAsia="zh-CN"/>
                    </w:rPr>
                    <w:t>V kolikor zaprisežena izjava v tuji državi ni predvidena, pa tuji ponudnik predloži overjeno izjavo predhodno navedenih oseb ponudnika.</w:t>
                  </w:r>
                </w:p>
                <w:p w14:paraId="5230A548" w14:textId="77777777" w:rsidR="00A07B24" w:rsidRPr="00914A72" w:rsidRDefault="00A07B24" w:rsidP="00DE20C2">
                  <w:pPr>
                    <w:spacing w:line="276" w:lineRule="auto"/>
                    <w:jc w:val="both"/>
                    <w:rPr>
                      <w:rFonts w:eastAsiaTheme="minorHAnsi" w:cstheme="minorBidi"/>
                      <w:color w:val="000000" w:themeColor="text1"/>
                      <w:lang w:eastAsia="zh-CN"/>
                    </w:rPr>
                  </w:pPr>
                </w:p>
                <w:p w14:paraId="2F419632" w14:textId="77777777" w:rsidR="00A07B24" w:rsidRPr="00914A72" w:rsidRDefault="00A07B24" w:rsidP="00DE20C2">
                  <w:pPr>
                    <w:spacing w:line="276" w:lineRule="auto"/>
                    <w:jc w:val="both"/>
                    <w:rPr>
                      <w:rFonts w:eastAsiaTheme="minorHAnsi" w:cstheme="minorBidi"/>
                      <w:color w:val="000000" w:themeColor="text1"/>
                      <w:lang w:eastAsia="zh-CN"/>
                    </w:rPr>
                  </w:pPr>
                  <w:r w:rsidRPr="00914A72">
                    <w:rPr>
                      <w:rFonts w:eastAsiaTheme="minorHAnsi" w:cstheme="minorBidi"/>
                      <w:color w:val="000000" w:themeColor="text1"/>
                      <w:lang w:eastAsia="zh-CN"/>
                    </w:rPr>
                    <w:t>Izjava oz. overjena izjava mora biti podana pred pristojnim sodnim ali upravnim organom, notarjem ali pred pristojno poklicno ali trgovinsko organizacijo v matični državi te osebe ali v državi, v kateri ima ponudnik svoj sedež.</w:t>
                  </w:r>
                </w:p>
                <w:p w14:paraId="022BCA3E" w14:textId="77777777" w:rsidR="00A07B24" w:rsidRPr="00914A72" w:rsidRDefault="00A07B24" w:rsidP="00DE20C2">
                  <w:pPr>
                    <w:spacing w:line="276" w:lineRule="auto"/>
                    <w:jc w:val="both"/>
                    <w:rPr>
                      <w:rFonts w:eastAsiaTheme="minorHAnsi" w:cstheme="minorBidi"/>
                      <w:color w:val="000000" w:themeColor="text1"/>
                      <w:lang w:eastAsia="zh-CN"/>
                    </w:rPr>
                  </w:pPr>
                </w:p>
                <w:p w14:paraId="64FA6A56" w14:textId="77777777" w:rsidR="00A07B24" w:rsidRPr="00A07B24" w:rsidRDefault="00A07B24" w:rsidP="00DE20C2">
                  <w:pPr>
                    <w:spacing w:line="276" w:lineRule="auto"/>
                    <w:jc w:val="both"/>
                    <w:rPr>
                      <w:rFonts w:eastAsiaTheme="minorHAnsi" w:cstheme="minorBidi"/>
                      <w:color w:val="000000" w:themeColor="text1"/>
                      <w:lang w:eastAsia="zh-CN"/>
                    </w:rPr>
                  </w:pPr>
                  <w:r w:rsidRPr="00914A72">
                    <w:rPr>
                      <w:rFonts w:eastAsiaTheme="minorHAnsi" w:cstheme="minorBidi"/>
                      <w:color w:val="000000" w:themeColor="text1"/>
                      <w:lang w:eastAsia="zh-CN"/>
                    </w:rPr>
                    <w:t>Dokazila ali izjave tujih ponudnikov in državljanov tujih držav morajo biti prevedene v slovenski jezik. Overovitev prevoda ni potrebna. Tuji ponudniki in tuji državljani jamčijo za pravilnost prevoda ponudbe v slovenski jezik.</w:t>
                  </w:r>
                  <w:r w:rsidRPr="00A07B24">
                    <w:rPr>
                      <w:rFonts w:eastAsiaTheme="minorHAnsi" w:cstheme="minorBidi"/>
                      <w:color w:val="000000" w:themeColor="text1"/>
                      <w:lang w:eastAsia="zh-CN"/>
                    </w:rPr>
                    <w:t xml:space="preserve"> </w:t>
                  </w:r>
                </w:p>
                <w:p w14:paraId="75CE5FD3" w14:textId="77777777" w:rsidR="00A07B24" w:rsidRPr="00A07B24" w:rsidRDefault="00A07B24" w:rsidP="00DE20C2">
                  <w:pPr>
                    <w:spacing w:line="276" w:lineRule="auto"/>
                    <w:jc w:val="both"/>
                    <w:rPr>
                      <w:rFonts w:eastAsiaTheme="minorHAnsi" w:cstheme="minorBidi"/>
                      <w:color w:val="000000" w:themeColor="text1"/>
                      <w:lang w:eastAsia="zh-CN"/>
                    </w:rPr>
                  </w:pPr>
                </w:p>
                <w:p w14:paraId="7B75F7E2" w14:textId="652B2F33" w:rsidR="00ED6C03" w:rsidRPr="001136A4" w:rsidRDefault="00A07B24" w:rsidP="00CA0864">
                  <w:pPr>
                    <w:jc w:val="both"/>
                    <w:rPr>
                      <w:sz w:val="23"/>
                      <w:szCs w:val="23"/>
                      <w:lang w:eastAsia="zh-CN"/>
                    </w:rPr>
                  </w:pPr>
                  <w:r w:rsidRPr="00A07B24">
                    <w:rPr>
                      <w:rFonts w:eastAsiaTheme="minorHAnsi" w:cstheme="minorBidi"/>
                      <w:color w:val="000000" w:themeColor="text1"/>
                      <w:lang w:eastAsia="zh-CN"/>
                    </w:rPr>
                    <w:t>Morebitne napake v prevodu gredo izključno v breme ponudnika. V primeru dvoma bo naročnik od ponudnika naknadno zahteval uradni prevod. Stroške prevoda nosi ponudnik.</w:t>
                  </w:r>
                </w:p>
              </w:tc>
            </w:tr>
          </w:tbl>
          <w:p w14:paraId="41660790" w14:textId="77777777" w:rsidR="00ED6C03" w:rsidRPr="001136A4" w:rsidRDefault="00ED6C03" w:rsidP="00ED6C03">
            <w:pPr>
              <w:jc w:val="both"/>
              <w:rPr>
                <w:sz w:val="23"/>
                <w:szCs w:val="23"/>
                <w:lang w:eastAsia="zh-CN"/>
              </w:rPr>
            </w:pPr>
          </w:p>
        </w:tc>
      </w:tr>
      <w:tr w:rsidR="00ED6C03" w:rsidRPr="001136A4" w14:paraId="61282A24" w14:textId="77777777" w:rsidTr="00F31AE2">
        <w:tc>
          <w:tcPr>
            <w:tcW w:w="699" w:type="dxa"/>
          </w:tcPr>
          <w:p w14:paraId="79CD0C37" w14:textId="77777777" w:rsidR="00ED6C03" w:rsidRPr="00FE49F0" w:rsidRDefault="00ED6C03" w:rsidP="00ED6C03">
            <w:pPr>
              <w:jc w:val="both"/>
              <w:rPr>
                <w:lang w:eastAsia="zh-CN"/>
              </w:rPr>
            </w:pPr>
            <w:r w:rsidRPr="00FE49F0">
              <w:rPr>
                <w:lang w:eastAsia="zh-CN"/>
              </w:rPr>
              <w:t>2.</w:t>
            </w:r>
          </w:p>
        </w:tc>
        <w:tc>
          <w:tcPr>
            <w:tcW w:w="2126" w:type="dxa"/>
          </w:tcPr>
          <w:p w14:paraId="4A5A87C1" w14:textId="77777777" w:rsidR="00ED6C03" w:rsidRPr="00FE49F0" w:rsidRDefault="00ED6C03" w:rsidP="00ED6C03">
            <w:pPr>
              <w:rPr>
                <w:lang w:eastAsia="zh-CN"/>
              </w:rPr>
            </w:pPr>
            <w:r w:rsidRPr="00FE49F0">
              <w:rPr>
                <w:lang w:eastAsia="zh-CN"/>
              </w:rPr>
              <w:t>drugi odstavek 75. člena ZJN-3</w:t>
            </w:r>
          </w:p>
        </w:tc>
        <w:tc>
          <w:tcPr>
            <w:tcW w:w="11159" w:type="dxa"/>
          </w:tcPr>
          <w:p w14:paraId="0E16C591" w14:textId="77777777" w:rsidR="00ED6C03" w:rsidRPr="001136A4" w:rsidRDefault="00ED6C03" w:rsidP="00ED6C03">
            <w:pPr>
              <w:jc w:val="both"/>
              <w:rPr>
                <w:rFonts w:eastAsia="Calibri" w:cs="Cambria"/>
                <w:color w:val="000000"/>
                <w:lang w:eastAsia="zh-CN"/>
              </w:rPr>
            </w:pPr>
            <w:r w:rsidRPr="001136A4">
              <w:rPr>
                <w:rFonts w:eastAsia="Calibri" w:cs="Cambria"/>
                <w:color w:val="000000"/>
                <w:lang w:eastAsia="zh-CN"/>
              </w:rPr>
              <w:t xml:space="preserve">Če gospodarski subjekt (ponudnik, partner, podizvajalec, drugi subjekt) ne izpolnjuje </w:t>
            </w:r>
            <w:r w:rsidRPr="001136A4">
              <w:rPr>
                <w:rFonts w:eastAsia="Calibri" w:cs="Cambria"/>
                <w:b/>
                <w:bCs/>
                <w:color w:val="7030A0"/>
                <w:lang w:eastAsia="zh-CN"/>
              </w:rPr>
              <w:t>obveznih dajatev</w:t>
            </w:r>
            <w:r w:rsidRPr="001136A4">
              <w:rPr>
                <w:rFonts w:eastAsia="Calibri" w:cs="Cambria"/>
                <w:color w:val="7030A0"/>
                <w:lang w:eastAsia="zh-CN"/>
              </w:rPr>
              <w:t xml:space="preserve"> </w:t>
            </w:r>
            <w:r w:rsidRPr="001136A4">
              <w:rPr>
                <w:rFonts w:eastAsia="Calibri" w:cs="Cambria"/>
                <w:color w:val="000000"/>
                <w:lang w:eastAsia="zh-CN"/>
              </w:rPr>
              <w:t xml:space="preserve">in drugih </w:t>
            </w:r>
            <w:r w:rsidRPr="001136A4">
              <w:rPr>
                <w:rFonts w:eastAsia="Calibri" w:cs="Cambria"/>
                <w:b/>
                <w:bCs/>
                <w:color w:val="7030A0"/>
                <w:lang w:eastAsia="zh-CN"/>
              </w:rPr>
              <w:t>denarnih nedavčnih obveznosti</w:t>
            </w:r>
            <w:r w:rsidRPr="001136A4">
              <w:rPr>
                <w:rFonts w:eastAsia="Calibri" w:cs="Cambria"/>
                <w:color w:val="7030A0"/>
                <w:lang w:eastAsia="zh-CN"/>
              </w:rPr>
              <w:t xml:space="preserve"> </w:t>
            </w:r>
            <w:r w:rsidRPr="001136A4">
              <w:rPr>
                <w:rFonts w:eastAsia="Calibri" w:cs="Cambria"/>
                <w:color w:val="000000"/>
                <w:lang w:eastAsia="zh-CN"/>
              </w:rPr>
              <w:t xml:space="preserve">v skladu z zakonom, ki ureja finančno upravo, ki jih pobira davčni organ v skladu s predpisi države, </w:t>
            </w:r>
            <w:r w:rsidRPr="001136A4">
              <w:rPr>
                <w:rFonts w:eastAsia="Calibri" w:cs="Cambria"/>
                <w:color w:val="000000"/>
                <w:u w:val="single"/>
                <w:lang w:eastAsia="zh-CN"/>
              </w:rPr>
              <w:t>v kateri ima sedež, ali predpisi države naročnika</w:t>
            </w:r>
            <w:r w:rsidRPr="001136A4">
              <w:rPr>
                <w:rFonts w:eastAsia="Calibri" w:cs="Cambria"/>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1AA605F9" w14:textId="77777777" w:rsidR="00ED6C03" w:rsidRPr="001136A4" w:rsidRDefault="00ED6C03" w:rsidP="00ED6C03">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1136A4" w14:paraId="52592436" w14:textId="77777777" w:rsidTr="00ED6C03">
              <w:tc>
                <w:tcPr>
                  <w:tcW w:w="10915" w:type="dxa"/>
                  <w:tcBorders>
                    <w:top w:val="single" w:sz="8" w:space="0" w:color="96488B"/>
                    <w:left w:val="single" w:sz="8" w:space="0" w:color="96488B"/>
                    <w:bottom w:val="single" w:sz="8" w:space="0" w:color="96488B"/>
                    <w:right w:val="single" w:sz="8" w:space="0" w:color="96488B"/>
                  </w:tcBorders>
                </w:tcPr>
                <w:p w14:paraId="6E3FE112" w14:textId="77777777" w:rsidR="00ED6C03" w:rsidRDefault="00ED6C03" w:rsidP="00ED6C03">
                  <w:pPr>
                    <w:jc w:val="both"/>
                    <w:rPr>
                      <w:rFonts w:eastAsia="Calibri" w:cs="Cambria"/>
                      <w:color w:val="000000"/>
                      <w:lang w:eastAsia="zh-CN"/>
                    </w:rPr>
                  </w:pPr>
                  <w:r w:rsidRPr="001136A4">
                    <w:rPr>
                      <w:rFonts w:eastAsia="Calibri" w:cs="Cambria"/>
                      <w:b/>
                      <w:bCs/>
                      <w:color w:val="000000"/>
                      <w:lang w:eastAsia="zh-CN"/>
                    </w:rPr>
                    <w:t>INFORMACIJA ZA UGOTAVLJANJE SPOSOBNOSTI</w:t>
                  </w:r>
                  <w:r w:rsidRPr="001136A4">
                    <w:rPr>
                      <w:rFonts w:eastAsia="Calibri" w:cs="Cambria"/>
                      <w:color w:val="000000"/>
                      <w:lang w:eastAsia="zh-CN"/>
                    </w:rPr>
                    <w:t xml:space="preserve">: </w:t>
                  </w:r>
                </w:p>
                <w:p w14:paraId="23AA518C" w14:textId="77777777" w:rsidR="00ED6C03" w:rsidRPr="00786CA9" w:rsidRDefault="001175EB" w:rsidP="00ED6C03">
                  <w:pPr>
                    <w:jc w:val="both"/>
                    <w:rPr>
                      <w:rFonts w:eastAsia="Calibri" w:cs="Cambria"/>
                      <w:bCs/>
                      <w:color w:val="000000"/>
                      <w:lang w:eastAsia="zh-CN"/>
                    </w:rPr>
                  </w:pPr>
                  <w:r w:rsidRPr="00786CA9">
                    <w:rPr>
                      <w:rFonts w:eastAsia="Calibri" w:cs="Cambria"/>
                      <w:bCs/>
                      <w:color w:val="000000"/>
                      <w:lang w:eastAsia="zh-CN"/>
                    </w:rPr>
                    <w:t>Enotni evropski dokument v zvezi z oddajo javnega naročila – ESPD, ki ga ponudnik uvozi s spletne strani naročnika, rubrika javni razpisi in izpolni v delu Del III: Razlogi za izključitev, B: Razlogi, povezani s plačilom davkov ali prispevkov za socialno varnost, v točki »Plačevanje davkov« in »Plačevanje p</w:t>
                  </w:r>
                  <w:r w:rsidR="00677210">
                    <w:rPr>
                      <w:rFonts w:eastAsia="Calibri" w:cs="Cambria"/>
                      <w:bCs/>
                      <w:color w:val="000000"/>
                      <w:lang w:eastAsia="zh-CN"/>
                    </w:rPr>
                    <w:t>rispevkov za socialno varnost«</w:t>
                  </w:r>
                  <w:r w:rsidR="00ED6C03" w:rsidRPr="00786CA9">
                    <w:rPr>
                      <w:rFonts w:eastAsia="Calibri" w:cs="Cambria"/>
                      <w:bCs/>
                      <w:color w:val="000000"/>
                      <w:lang w:eastAsia="zh-CN"/>
                    </w:rPr>
                    <w:t>.</w:t>
                  </w:r>
                </w:p>
                <w:p w14:paraId="580731D0" w14:textId="77777777" w:rsidR="001F4F96" w:rsidRPr="001136A4" w:rsidRDefault="001F4F96" w:rsidP="00ED6C03">
                  <w:pPr>
                    <w:jc w:val="both"/>
                    <w:rPr>
                      <w:rFonts w:eastAsia="Calibri" w:cs="Cambria"/>
                      <w:b/>
                      <w:color w:val="000000"/>
                      <w:lang w:eastAsia="zh-CN"/>
                    </w:rPr>
                  </w:pPr>
                </w:p>
                <w:p w14:paraId="270EDD1E" w14:textId="77777777" w:rsidR="00ED6C03" w:rsidRPr="001136A4" w:rsidRDefault="00ED6C03" w:rsidP="00ED6C03">
                  <w:pPr>
                    <w:jc w:val="both"/>
                    <w:rPr>
                      <w:rFonts w:eastAsia="Calibri" w:cs="Cambria"/>
                      <w:color w:val="000000"/>
                      <w:lang w:eastAsia="zh-CN"/>
                    </w:rPr>
                  </w:pPr>
                  <w:r w:rsidRPr="001136A4">
                    <w:rPr>
                      <w:rFonts w:eastAsia="Calibri" w:cs="Cambria"/>
                      <w:color w:val="000000"/>
                      <w:lang w:eastAsia="zh-CN"/>
                    </w:rPr>
                    <w:t xml:space="preserve">Vlogo za gospodarske subjekte, ki imajo sedež v Republiki Sloveniji, bo vlagal naročnik, ki bo tudi dobil podatke o izpolnjevanju pogoja. </w:t>
                  </w:r>
                </w:p>
                <w:p w14:paraId="0045989A" w14:textId="77777777" w:rsidR="00BA47BB" w:rsidRPr="001136A4" w:rsidRDefault="00BA47BB" w:rsidP="00ED6C03">
                  <w:pPr>
                    <w:jc w:val="both"/>
                    <w:rPr>
                      <w:rFonts w:eastAsia="Calibri" w:cs="Cambria"/>
                      <w:color w:val="000000"/>
                      <w:lang w:eastAsia="zh-CN"/>
                    </w:rPr>
                  </w:pPr>
                </w:p>
                <w:p w14:paraId="3448B9B5" w14:textId="77777777" w:rsidR="00A07B24" w:rsidRDefault="00ED6C03" w:rsidP="00ED6C03">
                  <w:pPr>
                    <w:jc w:val="both"/>
                  </w:pPr>
                  <w:r w:rsidRPr="001136A4">
                    <w:rPr>
                      <w:rFonts w:eastAsia="Calibri" w:cs="Cambria"/>
                      <w:color w:val="000000"/>
                      <w:lang w:eastAsia="zh-CN"/>
                    </w:rPr>
                    <w:t>Gospodarski subjekti, ki nimajo sedeža v Republiki Sloveniji, morajo predložiti ustrezna dokazila, iz katerih bo nedvoumno razvidno,  da gospodarski subjekt izpolnjuje navedeni pogoj v skladu s predpisi države, kjer ima svoj sedež in sicer v razumnem roku, ki ga bo v fazi preverjanja lastnih izjav postavil naročnik.</w:t>
                  </w:r>
                  <w:r w:rsidRPr="001136A4">
                    <w:t xml:space="preserve"> </w:t>
                  </w:r>
                </w:p>
                <w:p w14:paraId="5EDA12B6" w14:textId="77777777" w:rsidR="00A07B24" w:rsidRPr="00A07B24" w:rsidRDefault="00A07B24" w:rsidP="00A07B24">
                  <w:pPr>
                    <w:jc w:val="both"/>
                    <w:rPr>
                      <w:rFonts w:eastAsia="Calibri" w:cs="Cambria"/>
                      <w:color w:val="000000"/>
                      <w:lang w:eastAsia="zh-CN"/>
                    </w:rPr>
                  </w:pPr>
                  <w:r w:rsidRPr="00A07B24">
                    <w:rPr>
                      <w:rFonts w:eastAsia="Calibri" w:cs="Cambria"/>
                      <w:color w:val="000000"/>
                      <w:lang w:eastAsia="zh-CN"/>
                    </w:rPr>
                    <w:t xml:space="preserve">Če država, v kateri imajo tuji ponudniki prijavljen svoj sedež, ne izdaja zgoraj navedenih dokazil, ponudnik namesto dokazil predloži zapriseženo izjavo prič ali zapriseženo izjavo zakonitega zastopnika ponudnika. </w:t>
                  </w:r>
                </w:p>
                <w:p w14:paraId="6F0CBCC3" w14:textId="77777777" w:rsidR="00A07B24" w:rsidRPr="00914A72" w:rsidRDefault="00A07B24" w:rsidP="00A07B24">
                  <w:pPr>
                    <w:jc w:val="both"/>
                    <w:rPr>
                      <w:rFonts w:eastAsia="Calibri" w:cs="Cambria"/>
                      <w:color w:val="000000"/>
                      <w:lang w:eastAsia="zh-CN"/>
                    </w:rPr>
                  </w:pPr>
                  <w:r w:rsidRPr="00914A72">
                    <w:rPr>
                      <w:rFonts w:eastAsia="Calibri" w:cs="Cambria"/>
                      <w:color w:val="000000"/>
                      <w:lang w:eastAsia="zh-CN"/>
                    </w:rPr>
                    <w:t>V kolikor zaprisežena izjava v tuji državi ni predvidena, pa tuji ponudnik predloži overjeno izjavo zakonitega zastopnika ponudnika.</w:t>
                  </w:r>
                </w:p>
                <w:p w14:paraId="56B26D37" w14:textId="77777777" w:rsidR="00A07B24" w:rsidRPr="00914A72" w:rsidRDefault="00A07B24" w:rsidP="00A07B24">
                  <w:pPr>
                    <w:spacing w:after="200" w:line="276" w:lineRule="auto"/>
                    <w:jc w:val="both"/>
                    <w:rPr>
                      <w:rFonts w:eastAsiaTheme="minorHAnsi" w:cstheme="minorBidi"/>
                      <w:color w:val="000000" w:themeColor="text1"/>
                      <w:lang w:eastAsia="zh-CN"/>
                    </w:rPr>
                  </w:pPr>
                  <w:r w:rsidRPr="00914A72">
                    <w:rPr>
                      <w:rFonts w:eastAsiaTheme="minorHAnsi" w:cstheme="minorBidi"/>
                      <w:color w:val="000000" w:themeColor="text1"/>
                      <w:lang w:eastAsia="zh-CN"/>
                    </w:rPr>
                    <w:t>Izjava oz. overjena izjava mora biti podana pred pristojnim sodnim ali upravnim organom, notarjem ali pred pristojno poklicno ali trgovinsko organizacijo v matični državi te osebe ali v državi, v kateri ima ponudnik svoj sedež.</w:t>
                  </w:r>
                </w:p>
                <w:p w14:paraId="04E14D24" w14:textId="13C401FF" w:rsidR="00A77357" w:rsidRPr="001136A4" w:rsidRDefault="00A07B24" w:rsidP="00DD427A">
                  <w:pPr>
                    <w:jc w:val="both"/>
                    <w:rPr>
                      <w:rFonts w:eastAsia="Calibri" w:cs="Cambria"/>
                      <w:color w:val="000000"/>
                      <w:lang w:eastAsia="zh-CN"/>
                    </w:rPr>
                  </w:pPr>
                  <w:r w:rsidRPr="00914A72">
                    <w:rPr>
                      <w:rFonts w:eastAsia="Calibri" w:cs="Cambria"/>
                      <w:color w:val="000000"/>
                      <w:lang w:eastAsia="zh-CN"/>
                    </w:rPr>
                    <w:t>V kolikor bo ponudnik predložil ustrezno dokazilo o poravnanih davčnih obveznostih v tujem jeziku, mora naročniku obvezno predložiti tudi prevod dokazila v slovenski jezik. Overovitev prevoda ni potrebna</w:t>
                  </w:r>
                  <w:r w:rsidRPr="00A07B24">
                    <w:rPr>
                      <w:rFonts w:eastAsia="Calibri" w:cs="Cambria"/>
                      <w:color w:val="000000"/>
                      <w:lang w:eastAsia="zh-CN"/>
                    </w:rPr>
                    <w:t>. Tuji ponudniki jamčijo za pravilnost prevoda v slovenski jezik. Morebitne napake v prevodu gredo izključno v breme ponudnika. V primeru dvoma bo naročnik od ponudnika naknadno zahteval uradni prevod. Stroške prevoda nosi ponudnik.</w:t>
                  </w:r>
                </w:p>
              </w:tc>
            </w:tr>
          </w:tbl>
          <w:p w14:paraId="40CF060E" w14:textId="77777777" w:rsidR="00ED6C03" w:rsidRPr="001136A4" w:rsidRDefault="00ED6C03" w:rsidP="00ED6C03">
            <w:pPr>
              <w:jc w:val="both"/>
              <w:rPr>
                <w:sz w:val="23"/>
                <w:szCs w:val="23"/>
                <w:lang w:eastAsia="zh-CN"/>
              </w:rPr>
            </w:pPr>
          </w:p>
        </w:tc>
      </w:tr>
      <w:tr w:rsidR="00ED6C03" w:rsidRPr="001136A4" w14:paraId="5633A1C8" w14:textId="77777777" w:rsidTr="00F31AE2">
        <w:tc>
          <w:tcPr>
            <w:tcW w:w="699" w:type="dxa"/>
          </w:tcPr>
          <w:p w14:paraId="5CE585DC" w14:textId="77777777" w:rsidR="00ED6C03" w:rsidRPr="00FE49F0" w:rsidRDefault="00ED6C03" w:rsidP="00ED6C03">
            <w:pPr>
              <w:jc w:val="both"/>
              <w:rPr>
                <w:lang w:eastAsia="zh-CN"/>
              </w:rPr>
            </w:pPr>
            <w:r w:rsidRPr="00FE49F0">
              <w:rPr>
                <w:lang w:eastAsia="zh-CN"/>
              </w:rPr>
              <w:t>3.</w:t>
            </w:r>
          </w:p>
        </w:tc>
        <w:tc>
          <w:tcPr>
            <w:tcW w:w="2126" w:type="dxa"/>
          </w:tcPr>
          <w:p w14:paraId="6C4D4081" w14:textId="77777777" w:rsidR="00ED6C03" w:rsidRPr="00FE49F0" w:rsidRDefault="00ED6C03" w:rsidP="00ED6C03">
            <w:pPr>
              <w:rPr>
                <w:lang w:eastAsia="zh-CN"/>
              </w:rPr>
            </w:pPr>
            <w:r w:rsidRPr="00FE49F0">
              <w:rPr>
                <w:lang w:eastAsia="zh-CN"/>
              </w:rPr>
              <w:t>a) točka četrtega odstavka 75. člena ZJN-3</w:t>
            </w:r>
          </w:p>
        </w:tc>
        <w:tc>
          <w:tcPr>
            <w:tcW w:w="11159" w:type="dxa"/>
          </w:tcPr>
          <w:p w14:paraId="6AB0912B" w14:textId="77777777" w:rsidR="00ED6C03" w:rsidRDefault="00ED6C03" w:rsidP="00ED6C03">
            <w:pPr>
              <w:jc w:val="both"/>
              <w:rPr>
                <w:rFonts w:eastAsia="Calibri" w:cs="Cambria"/>
                <w:color w:val="000000"/>
                <w:lang w:eastAsia="zh-CN"/>
              </w:rPr>
            </w:pPr>
            <w:r w:rsidRPr="001136A4">
              <w:rPr>
                <w:rFonts w:eastAsia="Calibri" w:cs="Cambria"/>
                <w:color w:val="000000"/>
                <w:lang w:eastAsia="zh-CN"/>
              </w:rPr>
              <w:t xml:space="preserve">Če je gospodarski subjekt (ponudnik, partner, podizvajalec, drugi subjekt) na dan, ko poteče rok za oddajo ponudb, izločen iz postopkov oddaje javnih naročil zaradi uvrstitve v </w:t>
            </w:r>
            <w:r w:rsidRPr="001136A4">
              <w:rPr>
                <w:rFonts w:eastAsia="Calibri" w:cs="Cambria"/>
                <w:b/>
                <w:bCs/>
                <w:color w:val="7030A0"/>
                <w:lang w:eastAsia="zh-CN"/>
              </w:rPr>
              <w:t>evidenco gospodarskih subjektov z negativnimi referencami</w:t>
            </w:r>
            <w:r w:rsidRPr="001136A4">
              <w:rPr>
                <w:rFonts w:eastAsia="Calibri" w:cs="Cambria"/>
                <w:color w:val="000000"/>
                <w:lang w:eastAsia="zh-CN"/>
              </w:rPr>
              <w:t>.</w:t>
            </w:r>
          </w:p>
          <w:p w14:paraId="12BE05A7" w14:textId="77777777" w:rsidR="00DA1E45" w:rsidRDefault="00DA1E45" w:rsidP="00ED6C03">
            <w:pPr>
              <w:jc w:val="both"/>
              <w:rPr>
                <w:rFonts w:eastAsia="Calibri" w:cs="Cambria"/>
                <w:color w:val="000000"/>
                <w:lang w:eastAsia="zh-CN"/>
              </w:rPr>
            </w:pPr>
          </w:p>
          <w:p w14:paraId="2B3230BF" w14:textId="77777777" w:rsidR="00BE5979" w:rsidRDefault="00BE5979" w:rsidP="00ED6C03">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1136A4" w14:paraId="33B86998" w14:textId="77777777" w:rsidTr="00847E4F">
              <w:tc>
                <w:tcPr>
                  <w:tcW w:w="10915" w:type="dxa"/>
                  <w:tcBorders>
                    <w:top w:val="single" w:sz="8" w:space="0" w:color="96488B"/>
                    <w:left w:val="single" w:sz="8" w:space="0" w:color="96488B"/>
                    <w:bottom w:val="single" w:sz="8" w:space="0" w:color="96488B"/>
                    <w:right w:val="single" w:sz="8" w:space="0" w:color="96488B"/>
                  </w:tcBorders>
                </w:tcPr>
                <w:p w14:paraId="1EEB81C8" w14:textId="77777777" w:rsidR="00ED6C03" w:rsidRDefault="00ED6C03" w:rsidP="00ED6C03">
                  <w:pPr>
                    <w:jc w:val="both"/>
                    <w:rPr>
                      <w:rFonts w:eastAsia="Calibri" w:cs="Cambria"/>
                      <w:color w:val="000000"/>
                      <w:lang w:eastAsia="zh-CN"/>
                    </w:rPr>
                  </w:pPr>
                  <w:r w:rsidRPr="001136A4">
                    <w:rPr>
                      <w:rFonts w:eastAsia="Calibri" w:cs="Cambria"/>
                      <w:b/>
                      <w:bCs/>
                      <w:color w:val="000000"/>
                      <w:lang w:eastAsia="zh-CN"/>
                    </w:rPr>
                    <w:t>INFORMACIJA ZA UGOTAVLJANJE SPOSOBNOSTI</w:t>
                  </w:r>
                  <w:r w:rsidRPr="001136A4">
                    <w:rPr>
                      <w:rFonts w:eastAsia="Calibri" w:cs="Cambria"/>
                      <w:color w:val="000000"/>
                      <w:lang w:eastAsia="zh-CN"/>
                    </w:rPr>
                    <w:t>:</w:t>
                  </w:r>
                </w:p>
                <w:p w14:paraId="4BDE8C47" w14:textId="77777777" w:rsidR="00ED6C03" w:rsidRPr="001136A4" w:rsidRDefault="00786CA9" w:rsidP="00677210">
                  <w:pPr>
                    <w:jc w:val="both"/>
                    <w:rPr>
                      <w:rFonts w:eastAsia="Calibri" w:cs="Cambria"/>
                      <w:color w:val="000000"/>
                      <w:lang w:eastAsia="zh-CN"/>
                    </w:rPr>
                  </w:pPr>
                  <w:r w:rsidRPr="0009250F">
                    <w:rPr>
                      <w:rFonts w:asciiTheme="minorHAnsi" w:eastAsia="Calibri" w:hAnsiTheme="minorHAnsi" w:cstheme="minorHAnsi"/>
                      <w:bCs/>
                      <w:color w:val="000000"/>
                      <w:lang w:eastAsia="zh-CN"/>
                    </w:rPr>
                    <w:t xml:space="preserve">Enotni evropski dokument v zvezi z oddajo javnega naročila – </w:t>
                  </w:r>
                  <w:r w:rsidRPr="0009250F">
                    <w:rPr>
                      <w:rFonts w:asciiTheme="minorHAnsi" w:eastAsia="Calibri" w:hAnsiTheme="minorHAnsi" w:cstheme="minorHAnsi"/>
                      <w:b/>
                      <w:bCs/>
                      <w:color w:val="000000"/>
                      <w:lang w:eastAsia="zh-CN"/>
                    </w:rPr>
                    <w:t>ESPD,</w:t>
                  </w:r>
                  <w:r w:rsidRPr="0009250F">
                    <w:rPr>
                      <w:rFonts w:asciiTheme="minorHAnsi" w:eastAsia="Calibri" w:hAnsiTheme="minorHAnsi" w:cstheme="minorHAnsi"/>
                      <w:bCs/>
                      <w:color w:val="000000"/>
                      <w:lang w:eastAsia="zh-CN"/>
                    </w:rPr>
                    <w:t xml:space="preserve"> ki ga ponudnik uvozi s spletne strani naročnika, rubrika javni razpisi in izpolni v delu Del III: Razlogi za izključitev, D: Nacionalni razlogi za izključitev, v točki »Nacionalna določba – evidenca z negativnimi referencami«.</w:t>
                  </w:r>
                </w:p>
              </w:tc>
            </w:tr>
          </w:tbl>
          <w:p w14:paraId="44B7B1FA" w14:textId="77777777" w:rsidR="00ED6C03" w:rsidRPr="001136A4" w:rsidRDefault="00ED6C03" w:rsidP="00ED6C03">
            <w:pPr>
              <w:jc w:val="both"/>
              <w:rPr>
                <w:sz w:val="23"/>
                <w:szCs w:val="23"/>
                <w:lang w:eastAsia="zh-CN"/>
              </w:rPr>
            </w:pPr>
          </w:p>
        </w:tc>
      </w:tr>
      <w:tr w:rsidR="00ED6C03" w:rsidRPr="001136A4" w14:paraId="526C4515" w14:textId="77777777" w:rsidTr="007000CE">
        <w:tc>
          <w:tcPr>
            <w:tcW w:w="699" w:type="dxa"/>
            <w:tcBorders>
              <w:bottom w:val="single" w:sz="4" w:space="0" w:color="auto"/>
            </w:tcBorders>
          </w:tcPr>
          <w:p w14:paraId="15D246F5" w14:textId="77777777" w:rsidR="00ED6C03" w:rsidRPr="00FE49F0" w:rsidRDefault="00ED6C03" w:rsidP="00ED6C03">
            <w:pPr>
              <w:jc w:val="both"/>
              <w:rPr>
                <w:lang w:eastAsia="zh-CN"/>
              </w:rPr>
            </w:pPr>
            <w:r w:rsidRPr="00FE49F0">
              <w:rPr>
                <w:lang w:eastAsia="zh-CN"/>
              </w:rPr>
              <w:t>4.</w:t>
            </w:r>
          </w:p>
        </w:tc>
        <w:tc>
          <w:tcPr>
            <w:tcW w:w="2126" w:type="dxa"/>
            <w:tcBorders>
              <w:bottom w:val="single" w:sz="4" w:space="0" w:color="auto"/>
            </w:tcBorders>
          </w:tcPr>
          <w:p w14:paraId="3EF8DB8D" w14:textId="77777777" w:rsidR="00ED6C03" w:rsidRPr="00FE49F0" w:rsidRDefault="00ED6C03" w:rsidP="00ED6C03">
            <w:pPr>
              <w:rPr>
                <w:lang w:eastAsia="zh-CN"/>
              </w:rPr>
            </w:pPr>
            <w:r w:rsidRPr="00FE49F0">
              <w:rPr>
                <w:lang w:eastAsia="zh-CN"/>
              </w:rPr>
              <w:t>b) točka četrtega odstavka 75. člena ZJN-3</w:t>
            </w:r>
          </w:p>
        </w:tc>
        <w:tc>
          <w:tcPr>
            <w:tcW w:w="11159" w:type="dxa"/>
            <w:tcBorders>
              <w:bottom w:val="single" w:sz="4" w:space="0" w:color="auto"/>
            </w:tcBorders>
          </w:tcPr>
          <w:p w14:paraId="0F0B09D7" w14:textId="77777777" w:rsidR="00AE09E0" w:rsidRDefault="00AE09E0" w:rsidP="00AE09E0">
            <w:pPr>
              <w:spacing w:after="200" w:line="276" w:lineRule="auto"/>
              <w:jc w:val="both"/>
              <w:rPr>
                <w:rFonts w:asciiTheme="minorHAnsi" w:eastAsia="Calibri" w:hAnsiTheme="minorHAnsi" w:cs="Cambria"/>
                <w:color w:val="000000"/>
                <w:lang w:eastAsia="zh-CN"/>
              </w:rPr>
            </w:pPr>
            <w:r w:rsidRPr="00AE09E0">
              <w:rPr>
                <w:rFonts w:eastAsia="Calibri" w:cs="Cambria"/>
                <w:color w:val="000000"/>
                <w:lang w:eastAsia="zh-CN"/>
              </w:rPr>
              <w:t xml:space="preserve">Če sta bili gospodarskemu subjektu (ponudnik, partner, podizvajalec, drugi subjekt) v zadnjih treh letih pred potekom roka za oddajo ponudb pristojni organ Republike Slovenije ali druge države članice ali tretje države ugotovljeni najmanj dve kršitvi </w:t>
            </w:r>
            <w:r w:rsidRPr="00AE09E0">
              <w:rPr>
                <w:rFonts w:eastAsia="Calibri" w:cs="Cambria"/>
                <w:b/>
                <w:lang w:eastAsia="zh-CN"/>
              </w:rPr>
              <w:t>v zvezi s plačilom za delo</w:t>
            </w:r>
            <w:r w:rsidRPr="00AE09E0">
              <w:rPr>
                <w:rFonts w:eastAsia="Calibri" w:cs="Cambria"/>
                <w:lang w:eastAsia="zh-CN"/>
              </w:rPr>
              <w:t xml:space="preserve">, </w:t>
            </w:r>
            <w:r w:rsidRPr="00AE09E0">
              <w:rPr>
                <w:rFonts w:eastAsia="Calibri" w:cs="Cambria"/>
                <w:b/>
                <w:lang w:eastAsia="zh-CN"/>
              </w:rPr>
              <w:t>delovnim časom</w:t>
            </w:r>
            <w:r w:rsidRPr="00AE09E0">
              <w:rPr>
                <w:rFonts w:eastAsia="Calibri" w:cs="Cambria"/>
                <w:lang w:eastAsia="zh-CN"/>
              </w:rPr>
              <w:t xml:space="preserve">, </w:t>
            </w:r>
            <w:r w:rsidRPr="00AE09E0">
              <w:rPr>
                <w:rFonts w:eastAsia="Calibri" w:cs="Cambria"/>
                <w:b/>
                <w:lang w:eastAsia="zh-CN"/>
              </w:rPr>
              <w:t>počitki</w:t>
            </w:r>
            <w:r w:rsidRPr="00AE09E0">
              <w:rPr>
                <w:rFonts w:eastAsia="Calibri" w:cs="Cambria"/>
                <w:lang w:eastAsia="zh-CN"/>
              </w:rPr>
              <w:t xml:space="preserve">, </w:t>
            </w:r>
            <w:r w:rsidRPr="00AE09E0">
              <w:rPr>
                <w:rFonts w:eastAsia="Calibri" w:cs="Cambria"/>
                <w:b/>
                <w:lang w:eastAsia="zh-CN"/>
              </w:rPr>
              <w:t>opravljanjem dela na podlagi pogodb civilnega prava kljub obstoju elementov delovnega razmerja</w:t>
            </w:r>
            <w:r w:rsidRPr="00AE09E0">
              <w:rPr>
                <w:rFonts w:eastAsia="Calibri" w:cs="Cambria"/>
                <w:lang w:eastAsia="zh-CN"/>
              </w:rPr>
              <w:t xml:space="preserve"> ali </w:t>
            </w:r>
            <w:r w:rsidRPr="00AE09E0">
              <w:rPr>
                <w:rFonts w:eastAsia="Calibri" w:cs="Cambria"/>
                <w:b/>
                <w:lang w:eastAsia="zh-CN"/>
              </w:rPr>
              <w:t>v zvezi z zaposlovanjem na črno</w:t>
            </w:r>
            <w:r w:rsidRPr="00AE09E0">
              <w:rPr>
                <w:rFonts w:eastAsia="Calibri" w:cs="Cambria"/>
                <w:color w:val="000000"/>
                <w:lang w:eastAsia="zh-CN"/>
              </w:rPr>
              <w:t xml:space="preserve">, za kateri mu je bila s pravnomočno odločitvijo ali več pravnomočnimi odločitvami izrečena globa za prekršek, pa lahko gospodarski subjekt naročniku v skladu s Sklepom Ustavnega sodišča RS </w:t>
            </w:r>
            <w:r w:rsidRPr="00AE09E0">
              <w:rPr>
                <w:rFonts w:asciiTheme="minorHAnsi" w:eastAsia="Calibri" w:hAnsiTheme="minorHAnsi" w:cs="Cambria"/>
                <w:color w:val="000000"/>
                <w:lang w:eastAsia="zh-CN"/>
              </w:rPr>
              <w:t xml:space="preserve">št. U-I-180/19-17 in ob smiselni uporabi devetega odstavka 75. člena ZJN-3 predloži dokazila, da je sprejel zadostne ukrepe, s katerimi lahko dokaže svojo zanesljivost kljub obstoju razlogov za izključitev. </w:t>
            </w:r>
          </w:p>
          <w:p w14:paraId="131549F8" w14:textId="37A57FB7" w:rsidR="00E54DA8" w:rsidRDefault="00E54DA8" w:rsidP="00ED6C03">
            <w:pPr>
              <w:jc w:val="both"/>
              <w:rPr>
                <w:rFonts w:eastAsia="Calibri" w:cs="Cambria"/>
                <w:color w:val="000000"/>
                <w:lang w:eastAsia="zh-CN"/>
              </w:rPr>
            </w:pPr>
          </w:p>
          <w:tbl>
            <w:tblPr>
              <w:tblpPr w:leftFromText="141" w:rightFromText="141" w:vertAnchor="text" w:horzAnchor="margin" w:tblpY="-100"/>
              <w:tblOverlap w:val="neve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874ED5" w:rsidRPr="001136A4" w14:paraId="6E7E8EA9" w14:textId="77777777" w:rsidTr="00874ED5">
              <w:tc>
                <w:tcPr>
                  <w:tcW w:w="10915" w:type="dxa"/>
                  <w:tcBorders>
                    <w:top w:val="single" w:sz="8" w:space="0" w:color="96488B"/>
                    <w:left w:val="single" w:sz="8" w:space="0" w:color="96488B"/>
                    <w:bottom w:val="single" w:sz="8" w:space="0" w:color="96488B"/>
                    <w:right w:val="single" w:sz="8" w:space="0" w:color="96488B"/>
                  </w:tcBorders>
                </w:tcPr>
                <w:p w14:paraId="1A940CC8" w14:textId="77777777" w:rsidR="00874ED5" w:rsidRDefault="00874ED5" w:rsidP="00874ED5">
                  <w:pPr>
                    <w:jc w:val="both"/>
                    <w:rPr>
                      <w:rFonts w:eastAsia="Calibri" w:cs="Cambria"/>
                      <w:color w:val="000000"/>
                      <w:lang w:eastAsia="zh-CN"/>
                    </w:rPr>
                  </w:pPr>
                  <w:r w:rsidRPr="001136A4">
                    <w:rPr>
                      <w:rFonts w:eastAsia="Calibri" w:cs="Cambria"/>
                      <w:b/>
                      <w:bCs/>
                      <w:color w:val="000000"/>
                      <w:lang w:eastAsia="zh-CN"/>
                    </w:rPr>
                    <w:t>INFORMACIJA ZA UGOTAVLJANJE SPOSOBNOSTI</w:t>
                  </w:r>
                  <w:r w:rsidRPr="001136A4">
                    <w:rPr>
                      <w:rFonts w:eastAsia="Calibri" w:cs="Cambria"/>
                      <w:color w:val="000000"/>
                      <w:lang w:eastAsia="zh-CN"/>
                    </w:rPr>
                    <w:t xml:space="preserve">: </w:t>
                  </w:r>
                </w:p>
                <w:p w14:paraId="3CBB0A15" w14:textId="77777777" w:rsidR="00874ED5" w:rsidRPr="001136A4" w:rsidRDefault="00874ED5" w:rsidP="00874ED5">
                  <w:pPr>
                    <w:jc w:val="both"/>
                    <w:rPr>
                      <w:rFonts w:eastAsia="Calibri" w:cs="Cambria"/>
                      <w:color w:val="000000"/>
                      <w:lang w:eastAsia="zh-CN"/>
                    </w:rPr>
                  </w:pPr>
                  <w:r w:rsidRPr="00C279B1">
                    <w:rPr>
                      <w:rFonts w:eastAsia="Calibri" w:cs="Cambria"/>
                      <w:bCs/>
                      <w:color w:val="000000"/>
                      <w:lang w:eastAsia="zh-CN"/>
                    </w:rPr>
                    <w:t xml:space="preserve">Enotni evropski dokument v zvezi z oddajo javnega naročila – </w:t>
                  </w:r>
                  <w:r w:rsidRPr="00C279B1">
                    <w:rPr>
                      <w:rFonts w:eastAsia="Calibri" w:cs="Cambria"/>
                      <w:b/>
                      <w:bCs/>
                      <w:color w:val="000000"/>
                      <w:lang w:eastAsia="zh-CN"/>
                    </w:rPr>
                    <w:t>ESPD</w:t>
                  </w:r>
                  <w:r w:rsidRPr="00C279B1">
                    <w:rPr>
                      <w:rFonts w:eastAsia="Calibri" w:cs="Cambria"/>
                      <w:bCs/>
                      <w:color w:val="000000"/>
                      <w:lang w:eastAsia="zh-CN"/>
                    </w:rPr>
                    <w:t>, ki ga ponudnik uvozi s spletne strani naročnika, rubrika javni razpisi in izpolni v delu Del III: Razlogi za izključitev, D: Nacionalni razlogi za izključitev, v točki »Nacionalna določba – prekršek v zvezi s plačili za delo«.</w:t>
                  </w:r>
                </w:p>
              </w:tc>
            </w:tr>
          </w:tbl>
          <w:p w14:paraId="349FB0B5" w14:textId="77777777" w:rsidR="00AE09E0" w:rsidRPr="00AE09E0" w:rsidRDefault="00AE09E0" w:rsidP="00AE09E0">
            <w:pPr>
              <w:jc w:val="both"/>
              <w:rPr>
                <w:rFonts w:eastAsia="Calibri" w:cs="Cambria"/>
                <w:lang w:eastAsia="zh-CN"/>
              </w:rPr>
            </w:pPr>
            <w:r w:rsidRPr="00AE09E0">
              <w:rPr>
                <w:rFonts w:eastAsia="Calibri" w:cs="Cambria"/>
                <w:lang w:eastAsia="zh-CN"/>
              </w:rPr>
              <w:t xml:space="preserve">Gospodarski subjekti, ki nimajo sedeža v Republiki Sloveniji, bodo morali v razumnem času, ki ga bo v fazi preverjanja ponudb določil naročnik, predložiti ustrezna dokazila, iz katerih bo nedvoumno razvidno, da izpolnjujejo navedeni pogoj v skladu s predpisi države, kjer imajo svoj sedež. </w:t>
            </w:r>
          </w:p>
          <w:p w14:paraId="6A7805DA" w14:textId="77777777" w:rsidR="00AE09E0" w:rsidRPr="00AE09E0" w:rsidRDefault="00AE09E0" w:rsidP="00AE09E0">
            <w:pPr>
              <w:jc w:val="both"/>
              <w:rPr>
                <w:rFonts w:eastAsia="Calibri" w:cs="Cambria"/>
                <w:lang w:eastAsia="zh-CN"/>
              </w:rPr>
            </w:pPr>
            <w:r w:rsidRPr="00AE09E0">
              <w:rPr>
                <w:rFonts w:eastAsia="Calibri" w:cs="Cambria"/>
                <w:lang w:eastAsia="zh-CN"/>
              </w:rPr>
              <w:t>Če država, v kateri imajo tuji gospodarski subjekti prijavljen svoj sedež, ne izdaja zgoraj navedenih dokazil, gospodarski subjekt namesto dokazil predloži zapriseženo izjavo prič ali zapriseženo izjavo zakonitega zastopnika gospodarskega subjekta. Če zaprisežena izjava v tuji državi ni predvidena, pa tuji gospodarski subjekt predloži overjeno izjavo zakonitega zastopnika gospodarskega subjekta. Izjava oz. overjena izjava mora biti podana pred pristojnim sodnim ali upravnim organom, notarjem ali pred pristojno poklicno ali trgovinsko organizacijo v matični državi te osebe ali v državi, v kateri ima gospodarski subjekt svoj sedež.</w:t>
            </w:r>
          </w:p>
          <w:p w14:paraId="3AD682FF" w14:textId="2C509CC9" w:rsidR="00ED6C03" w:rsidRPr="001136A4" w:rsidRDefault="00AE09E0" w:rsidP="00AE09E0">
            <w:pPr>
              <w:jc w:val="both"/>
              <w:rPr>
                <w:sz w:val="23"/>
                <w:szCs w:val="23"/>
                <w:lang w:eastAsia="zh-CN"/>
              </w:rPr>
            </w:pPr>
            <w:r w:rsidRPr="00AE09E0">
              <w:rPr>
                <w:rFonts w:eastAsia="Calibri" w:cs="Cambria"/>
                <w:lang w:eastAsia="zh-CN"/>
              </w:rPr>
              <w:t>Če bo gospodarski subjekt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62C428E5" w14:textId="77777777" w:rsidR="00DA1E45" w:rsidRDefault="00DA1E45" w:rsidP="00250C72">
      <w:pPr>
        <w:rPr>
          <w:sz w:val="23"/>
          <w:szCs w:val="23"/>
          <w:lang w:eastAsia="zh-CN"/>
        </w:rPr>
        <w:sectPr w:rsidR="00DA1E45" w:rsidSect="00C9130C">
          <w:headerReference w:type="default" r:id="rId28"/>
          <w:pgSz w:w="16838" w:h="11906" w:orient="landscape"/>
          <w:pgMar w:top="1417" w:right="1417" w:bottom="1417" w:left="1417" w:header="708" w:footer="708" w:gutter="0"/>
          <w:cols w:space="708"/>
          <w:docGrid w:linePitch="360"/>
        </w:sectPr>
      </w:pPr>
    </w:p>
    <w:p w14:paraId="1A61CB89" w14:textId="77777777" w:rsidR="00EA5995" w:rsidRPr="001136A4" w:rsidRDefault="00EA5995" w:rsidP="00920F9D">
      <w:pPr>
        <w:pStyle w:val="Slog1"/>
      </w:pPr>
      <w:bookmarkStart w:id="62" w:name="_Toc451354670"/>
      <w:bookmarkStart w:id="63" w:name="_Toc32922867"/>
      <w:r w:rsidRPr="001136A4">
        <w:t>Gospodarski subjekti, za katere ne smejo obstajati razlogi za izključitev</w:t>
      </w:r>
      <w:bookmarkEnd w:id="62"/>
      <w:bookmarkEnd w:id="63"/>
    </w:p>
    <w:p w14:paraId="34CA014A" w14:textId="77777777" w:rsidR="0024218B" w:rsidRPr="0025201B" w:rsidRDefault="0024218B" w:rsidP="008D6341">
      <w:pPr>
        <w:jc w:val="both"/>
        <w:rPr>
          <w:b/>
          <w:lang w:eastAsia="zh-CN"/>
        </w:rPr>
      </w:pPr>
      <w:r w:rsidRPr="0025201B">
        <w:rPr>
          <w:b/>
          <w:lang w:eastAsia="zh-CN"/>
        </w:rPr>
        <w:t>Neobstoj razlogov za izključitev morajo izkazati naslednji gospodarski subjekti:</w:t>
      </w:r>
    </w:p>
    <w:p w14:paraId="44A04867" w14:textId="77777777" w:rsidR="00EA286D" w:rsidRPr="0025201B" w:rsidRDefault="00EA286D" w:rsidP="00261B9D">
      <w:pPr>
        <w:pStyle w:val="Odstavekseznama"/>
        <w:numPr>
          <w:ilvl w:val="0"/>
          <w:numId w:val="15"/>
        </w:numPr>
        <w:jc w:val="both"/>
        <w:rPr>
          <w:lang w:eastAsia="zh-CN"/>
        </w:rPr>
      </w:pPr>
      <w:r w:rsidRPr="0025201B">
        <w:rPr>
          <w:lang w:eastAsia="zh-CN"/>
        </w:rPr>
        <w:t>ponudnik;</w:t>
      </w:r>
    </w:p>
    <w:p w14:paraId="54066D0F" w14:textId="77777777" w:rsidR="00EA286D" w:rsidRPr="0025201B" w:rsidRDefault="00EA286D" w:rsidP="00261B9D">
      <w:pPr>
        <w:pStyle w:val="Odstavekseznama"/>
        <w:numPr>
          <w:ilvl w:val="0"/>
          <w:numId w:val="15"/>
        </w:numPr>
        <w:jc w:val="both"/>
        <w:rPr>
          <w:lang w:eastAsia="zh-CN"/>
        </w:rPr>
      </w:pPr>
      <w:r w:rsidRPr="0025201B">
        <w:rPr>
          <w:lang w:eastAsia="zh-CN"/>
        </w:rPr>
        <w:t>vsi partnerji v skupni ponudbi;</w:t>
      </w:r>
    </w:p>
    <w:p w14:paraId="1592C9E5" w14:textId="77777777" w:rsidR="00EA286D" w:rsidRPr="0025201B" w:rsidRDefault="00EA286D" w:rsidP="00261B9D">
      <w:pPr>
        <w:pStyle w:val="Odstavekseznama"/>
        <w:numPr>
          <w:ilvl w:val="0"/>
          <w:numId w:val="15"/>
        </w:numPr>
        <w:jc w:val="both"/>
        <w:rPr>
          <w:lang w:eastAsia="zh-CN"/>
        </w:rPr>
      </w:pPr>
      <w:r w:rsidRPr="0025201B">
        <w:rPr>
          <w:lang w:eastAsia="zh-CN"/>
        </w:rPr>
        <w:t>vsi podizvajalci, ne glede na fazo izvedbe javnega naročila, v kateri se vključijo v izvedbo javnega naročila;</w:t>
      </w:r>
    </w:p>
    <w:p w14:paraId="3B5809D1" w14:textId="77777777" w:rsidR="00EA286D" w:rsidRPr="0025201B" w:rsidRDefault="00EA286D" w:rsidP="00261B9D">
      <w:pPr>
        <w:pStyle w:val="Odstavekseznama"/>
        <w:numPr>
          <w:ilvl w:val="0"/>
          <w:numId w:val="15"/>
        </w:numPr>
        <w:jc w:val="both"/>
        <w:rPr>
          <w:lang w:eastAsia="zh-CN"/>
        </w:rPr>
      </w:pPr>
      <w:r w:rsidRPr="0025201B">
        <w:rPr>
          <w:lang w:eastAsia="zh-CN"/>
        </w:rPr>
        <w:t xml:space="preserve">če ponudnik v skladu z 81. členom ZJN-3 uporablja zmogljivosti drugih subjektov, </w:t>
      </w:r>
      <w:r w:rsidRPr="0025201B">
        <w:rPr>
          <w:u w:val="single"/>
          <w:lang w:eastAsia="zh-CN"/>
        </w:rPr>
        <w:t>subjekti, katerih zmogljivosti uporablja ponudnik</w:t>
      </w:r>
      <w:r w:rsidRPr="0025201B">
        <w:rPr>
          <w:lang w:eastAsia="zh-CN"/>
        </w:rPr>
        <w:t>.</w:t>
      </w:r>
    </w:p>
    <w:p w14:paraId="3B7D7689" w14:textId="77777777" w:rsidR="00EA286D" w:rsidRPr="0025201B" w:rsidRDefault="00EA286D" w:rsidP="008D6341">
      <w:pPr>
        <w:jc w:val="both"/>
        <w:rPr>
          <w:lang w:eastAsia="zh-CN"/>
        </w:rPr>
      </w:pPr>
    </w:p>
    <w:p w14:paraId="573936EA" w14:textId="77777777" w:rsidR="005D235E" w:rsidRPr="005D235E" w:rsidRDefault="005D235E" w:rsidP="005D235E">
      <w:pPr>
        <w:jc w:val="both"/>
        <w:rPr>
          <w:rFonts w:asciiTheme="minorHAnsi" w:eastAsiaTheme="minorHAnsi" w:hAnsiTheme="minorHAnsi" w:cstheme="minorBidi"/>
          <w:color w:val="000000" w:themeColor="text1"/>
        </w:rPr>
      </w:pPr>
      <w:r w:rsidRPr="005D235E">
        <w:rPr>
          <w:rFonts w:asciiTheme="minorHAnsi" w:eastAsiaTheme="minorHAnsi" w:hAnsiTheme="minorHAnsi" w:cstheme="minorBidi"/>
          <w:b/>
          <w:color w:val="000000" w:themeColor="text1"/>
        </w:rPr>
        <w:t>Ponudnik</w:t>
      </w:r>
      <w:r w:rsidRPr="005D235E">
        <w:rPr>
          <w:rFonts w:asciiTheme="minorHAnsi" w:eastAsiaTheme="minorHAnsi" w:hAnsiTheme="minorHAnsi" w:cstheme="minorBidi"/>
          <w:color w:val="000000" w:themeColor="text1"/>
        </w:rPr>
        <w:t xml:space="preserve"> mora oddati in </w:t>
      </w:r>
      <w:r w:rsidRPr="005D235E">
        <w:rPr>
          <w:rFonts w:asciiTheme="minorHAnsi" w:eastAsiaTheme="minorHAnsi" w:hAnsiTheme="minorHAnsi" w:cstheme="minorBidi"/>
          <w:b/>
          <w:color w:val="000000" w:themeColor="text1"/>
        </w:rPr>
        <w:t xml:space="preserve">naložiti svoj ESPD obrazec </w:t>
      </w:r>
      <w:r w:rsidRPr="005D235E">
        <w:rPr>
          <w:rFonts w:asciiTheme="minorHAnsi" w:eastAsiaTheme="minorHAnsi" w:hAnsiTheme="minorHAnsi" w:cstheme="minorBidi"/>
          <w:b/>
          <w:color w:val="000000" w:themeColor="text1"/>
          <w:u w:val="single"/>
          <w:lang w:eastAsia="zh-CN"/>
        </w:rPr>
        <w:t>v sistem e-JN v razdelek ESPD</w:t>
      </w:r>
      <w:r w:rsidRPr="005D235E">
        <w:rPr>
          <w:rFonts w:asciiTheme="minorHAnsi" w:eastAsiaTheme="minorHAnsi" w:hAnsiTheme="minorHAnsi" w:cstheme="minorBidi"/>
          <w:color w:val="000000" w:themeColor="text1"/>
        </w:rPr>
        <w:t xml:space="preserve"> in v sistem e-JN </w:t>
      </w:r>
      <w:r w:rsidRPr="005D235E">
        <w:rPr>
          <w:rFonts w:asciiTheme="minorHAnsi" w:eastAsiaTheme="minorHAnsi" w:hAnsiTheme="minorHAnsi" w:cstheme="minorBidi"/>
          <w:b/>
          <w:color w:val="000000" w:themeColor="text1"/>
        </w:rPr>
        <w:t>naložiti dokazila,</w:t>
      </w:r>
      <w:r w:rsidRPr="005D235E">
        <w:rPr>
          <w:rFonts w:asciiTheme="minorHAnsi" w:eastAsiaTheme="minorHAnsi" w:hAnsiTheme="minorHAnsi" w:cstheme="minorBidi"/>
          <w:color w:val="000000" w:themeColor="text1"/>
        </w:rPr>
        <w:t xml:space="preserve"> ki so dodatno zahtevana v zgornji tabeli.</w:t>
      </w:r>
    </w:p>
    <w:p w14:paraId="48FCA458" w14:textId="77777777" w:rsidR="008D6341" w:rsidRDefault="008D6341" w:rsidP="008D6341">
      <w:pPr>
        <w:jc w:val="both"/>
        <w:rPr>
          <w:b/>
          <w:u w:val="single"/>
          <w:lang w:eastAsia="zh-CN"/>
        </w:rPr>
      </w:pPr>
    </w:p>
    <w:p w14:paraId="1F39AF0B" w14:textId="77777777" w:rsidR="005D235E" w:rsidRPr="005D235E" w:rsidRDefault="005D235E" w:rsidP="005D235E">
      <w:pPr>
        <w:jc w:val="both"/>
        <w:rPr>
          <w:rFonts w:asciiTheme="minorHAnsi" w:eastAsiaTheme="minorHAnsi" w:hAnsiTheme="minorHAnsi" w:cstheme="minorBidi"/>
          <w:b/>
          <w:color w:val="000000" w:themeColor="text1"/>
        </w:rPr>
      </w:pPr>
      <w:r w:rsidRPr="005D235E">
        <w:rPr>
          <w:rFonts w:asciiTheme="minorHAnsi" w:eastAsiaTheme="minorHAnsi" w:hAnsiTheme="minorHAnsi" w:cstheme="minorBidi"/>
          <w:color w:val="000000" w:themeColor="text1"/>
        </w:rPr>
        <w:t xml:space="preserve">Za vse </w:t>
      </w:r>
      <w:r w:rsidRPr="005D235E">
        <w:rPr>
          <w:rFonts w:asciiTheme="minorHAnsi" w:eastAsiaTheme="minorHAnsi" w:hAnsiTheme="minorHAnsi" w:cstheme="minorBidi"/>
          <w:b/>
          <w:color w:val="000000" w:themeColor="text1"/>
        </w:rPr>
        <w:t>ostale navedene gospodarske subjekte</w:t>
      </w:r>
      <w:r w:rsidRPr="005D235E">
        <w:rPr>
          <w:rFonts w:asciiTheme="minorHAnsi" w:eastAsiaTheme="minorHAnsi" w:hAnsiTheme="minorHAnsi" w:cstheme="minorBidi"/>
          <w:color w:val="000000" w:themeColor="text1"/>
        </w:rPr>
        <w:t xml:space="preserve"> (partner, podizvajalec, drugi subjekt) velja, da morajo izpolniti in oddati </w:t>
      </w:r>
      <w:r w:rsidRPr="005D235E">
        <w:rPr>
          <w:rFonts w:asciiTheme="minorHAnsi" w:eastAsiaTheme="minorHAnsi" w:hAnsiTheme="minorHAnsi" w:cstheme="minorBidi"/>
          <w:b/>
          <w:color w:val="000000" w:themeColor="text1"/>
        </w:rPr>
        <w:t>svoj ESPD</w:t>
      </w:r>
      <w:r w:rsidRPr="005D235E">
        <w:rPr>
          <w:rFonts w:asciiTheme="minorHAnsi" w:eastAsiaTheme="minorHAnsi" w:hAnsiTheme="minorHAnsi" w:cstheme="minorBidi"/>
          <w:color w:val="000000" w:themeColor="text1"/>
        </w:rPr>
        <w:t xml:space="preserve"> </w:t>
      </w:r>
      <w:r w:rsidRPr="005D235E">
        <w:rPr>
          <w:rFonts w:asciiTheme="minorHAnsi" w:eastAsiaTheme="minorHAnsi" w:hAnsiTheme="minorHAnsi" w:cstheme="minorBidi"/>
          <w:b/>
          <w:color w:val="000000" w:themeColor="text1"/>
          <w:u w:val="single"/>
          <w:lang w:eastAsia="zh-CN"/>
        </w:rPr>
        <w:t xml:space="preserve">obrazec </w:t>
      </w:r>
      <w:r w:rsidRPr="005D235E">
        <w:rPr>
          <w:rFonts w:asciiTheme="minorHAnsi" w:eastAsiaTheme="minorHAnsi" w:hAnsiTheme="minorHAnsi" w:cstheme="minorBidi"/>
          <w:color w:val="000000" w:themeColor="text1"/>
        </w:rPr>
        <w:t xml:space="preserve">in oddati dokazila, ki so dodatno zahtevana v zgornji tabeli, podpisana in žigosana </w:t>
      </w:r>
      <w:r w:rsidRPr="005D235E">
        <w:rPr>
          <w:rFonts w:asciiTheme="minorHAnsi" w:eastAsiaTheme="minorHAnsi" w:hAnsiTheme="minorHAnsi" w:cstheme="minorBidi"/>
          <w:b/>
          <w:color w:val="000000" w:themeColor="text1"/>
        </w:rPr>
        <w:t>ponudniku. Ponudnik nato ESPD obrazce ostalih gospodarskih subjektov</w:t>
      </w:r>
      <w:r w:rsidRPr="005D235E">
        <w:rPr>
          <w:rFonts w:asciiTheme="minorHAnsi" w:eastAsiaTheme="minorHAnsi" w:hAnsiTheme="minorHAnsi" w:cstheme="minorBidi"/>
          <w:color w:val="000000" w:themeColor="text1"/>
        </w:rPr>
        <w:t xml:space="preserve"> (partner, podizvajalec, drugi subjekt), </w:t>
      </w:r>
      <w:r w:rsidRPr="005D235E">
        <w:rPr>
          <w:rFonts w:asciiTheme="minorHAnsi" w:eastAsiaTheme="minorHAnsi" w:hAnsiTheme="minorHAnsi" w:cstheme="minorBidi"/>
          <w:b/>
          <w:color w:val="000000" w:themeColor="text1"/>
        </w:rPr>
        <w:t xml:space="preserve">odda in naloži v sistem e-JN </w:t>
      </w:r>
      <w:r w:rsidRPr="005D235E">
        <w:rPr>
          <w:rFonts w:asciiTheme="minorHAnsi" w:eastAsiaTheme="minorHAnsi" w:hAnsiTheme="minorHAnsi" w:cstheme="minorBidi"/>
          <w:b/>
          <w:color w:val="000000" w:themeColor="text1"/>
          <w:u w:val="single"/>
          <w:lang w:eastAsia="zh-CN"/>
        </w:rPr>
        <w:t>v razdelek ESPD – drugi sodelujoči</w:t>
      </w:r>
      <w:r w:rsidRPr="005D235E">
        <w:rPr>
          <w:rFonts w:asciiTheme="minorHAnsi" w:eastAsiaTheme="minorHAnsi" w:hAnsiTheme="minorHAnsi" w:cstheme="minorBidi"/>
          <w:b/>
          <w:color w:val="000000" w:themeColor="text1"/>
        </w:rPr>
        <w:t xml:space="preserve">. </w:t>
      </w:r>
      <w:r w:rsidRPr="005D235E">
        <w:rPr>
          <w:rFonts w:asciiTheme="minorHAnsi" w:eastAsiaTheme="minorHAnsi" w:hAnsiTheme="minorHAnsi" w:cstheme="minorBidi"/>
          <w:color w:val="000000" w:themeColor="text1"/>
        </w:rPr>
        <w:t xml:space="preserve">Ostala </w:t>
      </w:r>
      <w:r w:rsidRPr="005D235E">
        <w:rPr>
          <w:rFonts w:asciiTheme="minorHAnsi" w:eastAsiaTheme="minorHAnsi" w:hAnsiTheme="minorHAnsi" w:cstheme="minorBidi"/>
          <w:b/>
          <w:color w:val="000000" w:themeColor="text1"/>
        </w:rPr>
        <w:t xml:space="preserve">dokazila, </w:t>
      </w:r>
      <w:r w:rsidRPr="005D235E">
        <w:rPr>
          <w:rFonts w:asciiTheme="minorHAnsi" w:eastAsiaTheme="minorHAnsi" w:hAnsiTheme="minorHAnsi" w:cstheme="minorBidi"/>
          <w:color w:val="000000" w:themeColor="text1"/>
        </w:rPr>
        <w:t xml:space="preserve">zahtevana v zgornji tabeli, ostalih sodelujočih pa ponudnik naloži v </w:t>
      </w:r>
      <w:r w:rsidRPr="005D235E">
        <w:rPr>
          <w:rFonts w:asciiTheme="minorHAnsi" w:eastAsiaTheme="minorHAnsi" w:hAnsiTheme="minorHAnsi" w:cstheme="minorBidi"/>
          <w:b/>
          <w:color w:val="000000" w:themeColor="text1"/>
        </w:rPr>
        <w:t>sistem e-JN.</w:t>
      </w:r>
    </w:p>
    <w:p w14:paraId="02FD0221" w14:textId="77777777" w:rsidR="005D235E" w:rsidRPr="005D235E" w:rsidRDefault="005D235E" w:rsidP="005D235E">
      <w:pPr>
        <w:jc w:val="both"/>
        <w:rPr>
          <w:b/>
          <w:u w:val="single"/>
          <w:lang w:eastAsia="zh-CN"/>
        </w:rPr>
      </w:pPr>
    </w:p>
    <w:p w14:paraId="4ABE0391" w14:textId="77777777" w:rsidR="005D235E" w:rsidRDefault="005D235E" w:rsidP="005D235E">
      <w:pPr>
        <w:jc w:val="both"/>
        <w:rPr>
          <w:rFonts w:asciiTheme="minorHAnsi" w:hAnsiTheme="minorHAnsi"/>
          <w:lang w:eastAsia="zh-CN"/>
        </w:rPr>
      </w:pPr>
      <w:r w:rsidRPr="005D235E">
        <w:rPr>
          <w:rFonts w:asciiTheme="minorHAnsi" w:hAnsiTheme="minorHAnsi"/>
          <w:lang w:eastAsia="zh-CN"/>
        </w:rPr>
        <w:t xml:space="preserve">Podizvajalci, ki bodo v javno naročilo vključeni po sklenitvi </w:t>
      </w:r>
      <w:r w:rsidR="00A70E81">
        <w:rPr>
          <w:rFonts w:asciiTheme="minorHAnsi" w:hAnsiTheme="minorHAnsi"/>
          <w:lang w:eastAsia="zh-CN"/>
        </w:rPr>
        <w:t>pogodbe</w:t>
      </w:r>
      <w:r w:rsidRPr="005D235E">
        <w:rPr>
          <w:rFonts w:asciiTheme="minorHAnsi" w:hAnsiTheme="minorHAnsi"/>
          <w:lang w:eastAsia="zh-CN"/>
        </w:rPr>
        <w:t xml:space="preserve"> z glavnim izvajalcem ali s konzorcijem izvajalcev, morajo ESPD obrazec ali dokazila o neobstoju razlogov za izključitev predložiti ob nominaciji, pred pričetkom izvedbe del. </w:t>
      </w:r>
      <w:r w:rsidRPr="005D235E">
        <w:rPr>
          <w:rFonts w:asciiTheme="minorHAnsi" w:hAnsiTheme="minorHAnsi"/>
          <w:b/>
          <w:lang w:eastAsia="zh-CN"/>
        </w:rPr>
        <w:t>Noben naknadno angažiran podizvajalec, ki ni bil priglašen že ob oddaji ponudbe, ne sme pričeti z izvedbo del prej, preden naročnik ne odobri njegovega angažiranja.</w:t>
      </w:r>
      <w:r w:rsidRPr="005D235E">
        <w:rPr>
          <w:rFonts w:asciiTheme="minorHAnsi" w:hAnsiTheme="minorHAnsi"/>
          <w:lang w:eastAsia="zh-CN"/>
        </w:rPr>
        <w:t xml:space="preserve"> Naročnik bo podizvajalca potrdil takoj, ko bo preveril izpolnjevanje neobstoja vseh razlogov za izključitev in ustreznost dokazil zahtevanih z dokumentacijo v zvezi z oddajo javnega naročila. Zaradi časovnega vidika trajanja preverjanja neobstoja vseh razlogov za izključitev naročnik svetuje in dopušča, da se za novo angažirane podizvajalce v fazi izvedbe </w:t>
      </w:r>
      <w:r w:rsidR="00A70E81">
        <w:rPr>
          <w:rFonts w:asciiTheme="minorHAnsi" w:hAnsiTheme="minorHAnsi"/>
          <w:lang w:eastAsia="zh-CN"/>
        </w:rPr>
        <w:t>pogodbe</w:t>
      </w:r>
      <w:r w:rsidRPr="005D235E">
        <w:rPr>
          <w:rFonts w:asciiTheme="minorHAnsi" w:hAnsiTheme="minorHAnsi"/>
          <w:lang w:eastAsia="zh-CN"/>
        </w:rPr>
        <w:t xml:space="preserve"> predloži dokazila o neobstoju razlogov za izključitev in ne zgolj ESPD obrazca oziroma lastnih izjav.</w:t>
      </w:r>
    </w:p>
    <w:p w14:paraId="0B86A1D3" w14:textId="77777777" w:rsidR="008C0678" w:rsidRDefault="008C0678" w:rsidP="005D235E">
      <w:pPr>
        <w:jc w:val="both"/>
        <w:rPr>
          <w:rFonts w:asciiTheme="minorHAnsi" w:hAnsiTheme="minorHAnsi"/>
          <w:lang w:eastAsia="zh-CN"/>
        </w:rPr>
      </w:pPr>
    </w:p>
    <w:p w14:paraId="1F19D477" w14:textId="77777777" w:rsidR="008C0678" w:rsidRPr="006B3433" w:rsidRDefault="008C0678" w:rsidP="008C0678">
      <w:pPr>
        <w:suppressAutoHyphens/>
        <w:autoSpaceDN w:val="0"/>
        <w:ind w:right="6"/>
        <w:jc w:val="both"/>
        <w:textAlignment w:val="baseline"/>
        <w:rPr>
          <w:rFonts w:asciiTheme="minorHAnsi" w:hAnsiTheme="minorHAnsi"/>
          <w:i/>
          <w:lang w:eastAsia="zh-CN"/>
        </w:rPr>
      </w:pPr>
      <w:r w:rsidRPr="006B3433">
        <w:rPr>
          <w:rFonts w:asciiTheme="minorHAnsi" w:hAnsiTheme="minorHAnsi"/>
          <w:i/>
          <w:lang w:eastAsia="zh-CN"/>
        </w:rPr>
        <w:t>V kolikor ponudnik zahteve glede izobrazbe ali strokovne usposobljenosti (nominiranih kadrov ali subjekta ali fizičnih oseb) izkaže z uporabo zmogljivosti drugih subjektov, morajo ti drugi subjekti , v ponudbi obvezno nastopati kot partner ali kot podizvajalec, ter predložiti vse zahtevane obrazce za podizvajalca/partnerja.</w:t>
      </w:r>
    </w:p>
    <w:p w14:paraId="46FAD067" w14:textId="77777777" w:rsidR="008C0678" w:rsidRPr="005D235E" w:rsidRDefault="008C0678" w:rsidP="005D235E">
      <w:pPr>
        <w:jc w:val="both"/>
        <w:rPr>
          <w:rFonts w:asciiTheme="minorHAnsi" w:hAnsiTheme="minorHAnsi"/>
          <w:lang w:eastAsia="zh-CN"/>
        </w:rPr>
      </w:pPr>
    </w:p>
    <w:p w14:paraId="769BA66B" w14:textId="77777777" w:rsidR="0024218B" w:rsidRPr="001136A4" w:rsidRDefault="0024218B" w:rsidP="0024218B">
      <w:pPr>
        <w:jc w:val="both"/>
        <w:rPr>
          <w:sz w:val="23"/>
          <w:szCs w:val="23"/>
          <w:lang w:eastAsia="zh-CN"/>
        </w:rPr>
      </w:pPr>
    </w:p>
    <w:p w14:paraId="4C4C416B" w14:textId="77777777" w:rsidR="006D1430" w:rsidRPr="001136A4" w:rsidRDefault="00257FA5" w:rsidP="00920F9D">
      <w:pPr>
        <w:pStyle w:val="Slog1"/>
      </w:pPr>
      <w:bookmarkStart w:id="64" w:name="_Toc451354671"/>
      <w:bookmarkStart w:id="65" w:name="_Toc32922868"/>
      <w:r w:rsidRPr="001136A4">
        <w:t>Popravni mehanizem</w:t>
      </w:r>
      <w:bookmarkEnd w:id="64"/>
      <w:bookmarkEnd w:id="65"/>
    </w:p>
    <w:p w14:paraId="24768B1A" w14:textId="77777777" w:rsidR="0024218B" w:rsidRDefault="0024218B" w:rsidP="0024218B">
      <w:pPr>
        <w:jc w:val="both"/>
        <w:rPr>
          <w:lang w:eastAsia="zh-CN"/>
        </w:rPr>
      </w:pPr>
      <w:r w:rsidRPr="0025201B">
        <w:rPr>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72C32721" w14:textId="77777777" w:rsidR="00F423F4" w:rsidRPr="0025201B" w:rsidRDefault="00F423F4" w:rsidP="0024218B">
      <w:pPr>
        <w:jc w:val="both"/>
        <w:rPr>
          <w:lang w:eastAsia="zh-CN"/>
        </w:rPr>
      </w:pPr>
    </w:p>
    <w:p w14:paraId="43C11027" w14:textId="52C11177" w:rsidR="0024218B" w:rsidRDefault="008D6341" w:rsidP="0024218B">
      <w:pPr>
        <w:jc w:val="both"/>
        <w:rPr>
          <w:lang w:eastAsia="zh-CN"/>
        </w:rPr>
      </w:pPr>
      <w:r w:rsidRPr="00D8170C">
        <w:rPr>
          <w:lang w:eastAsia="zh-CN"/>
        </w:rPr>
        <w:t>Primeri dokazil in ukrepov so navedeni v 9. odstavku 75. člena ZJN-3. Ocena je skladna z ZJN-3 prepuščena naročniku.</w:t>
      </w:r>
      <w:r>
        <w:rPr>
          <w:lang w:eastAsia="zh-CN"/>
        </w:rPr>
        <w:t xml:space="preserve"> </w:t>
      </w:r>
    </w:p>
    <w:p w14:paraId="53C7ED3A" w14:textId="77777777" w:rsidR="008E4E68" w:rsidRPr="0025201B" w:rsidRDefault="008E4E68" w:rsidP="0024218B">
      <w:pPr>
        <w:jc w:val="both"/>
        <w:rPr>
          <w:lang w:eastAsia="zh-CN"/>
        </w:rPr>
      </w:pPr>
    </w:p>
    <w:p w14:paraId="6095890C" w14:textId="77777777" w:rsidR="0024218B" w:rsidRDefault="0024218B" w:rsidP="0024218B">
      <w:pPr>
        <w:jc w:val="both"/>
        <w:rPr>
          <w:lang w:eastAsia="zh-CN"/>
        </w:rPr>
      </w:pPr>
      <w:r w:rsidRPr="0025201B">
        <w:rPr>
          <w:lang w:eastAsia="zh-CN"/>
        </w:rPr>
        <w:t>Če naročnik oceni, da ukrepi ne zadoščajo, gospodarskemu subjektu pošlje utemeljitev takšne odločitve.</w:t>
      </w:r>
    </w:p>
    <w:p w14:paraId="63B78C3D" w14:textId="6FF67D01" w:rsidR="00D24CDB" w:rsidRDefault="00D24CDB" w:rsidP="0024218B">
      <w:pPr>
        <w:jc w:val="both"/>
        <w:rPr>
          <w:sz w:val="24"/>
          <w:szCs w:val="24"/>
          <w:lang w:eastAsia="zh-CN"/>
        </w:rPr>
      </w:pPr>
    </w:p>
    <w:p w14:paraId="5E267677" w14:textId="460F7E54" w:rsidR="008E4E68" w:rsidRDefault="008E4E68" w:rsidP="0024218B">
      <w:pPr>
        <w:jc w:val="both"/>
        <w:rPr>
          <w:sz w:val="24"/>
          <w:szCs w:val="24"/>
          <w:lang w:eastAsia="zh-CN"/>
        </w:rPr>
      </w:pPr>
    </w:p>
    <w:p w14:paraId="5B6E3561" w14:textId="60028F86" w:rsidR="008E4E68" w:rsidRDefault="008E4E68" w:rsidP="0024218B">
      <w:pPr>
        <w:jc w:val="both"/>
        <w:rPr>
          <w:sz w:val="24"/>
          <w:szCs w:val="24"/>
          <w:lang w:eastAsia="zh-CN"/>
        </w:rPr>
      </w:pPr>
    </w:p>
    <w:p w14:paraId="5D48FE84" w14:textId="320AFCEC" w:rsidR="008E4E68" w:rsidRDefault="008E4E68" w:rsidP="0024218B">
      <w:pPr>
        <w:jc w:val="both"/>
        <w:rPr>
          <w:sz w:val="24"/>
          <w:szCs w:val="24"/>
          <w:lang w:eastAsia="zh-CN"/>
        </w:rPr>
      </w:pPr>
    </w:p>
    <w:p w14:paraId="106DBA81" w14:textId="77777777" w:rsidR="008E4E68" w:rsidRDefault="008E4E68" w:rsidP="0024218B">
      <w:pPr>
        <w:jc w:val="both"/>
        <w:rPr>
          <w:sz w:val="24"/>
          <w:szCs w:val="24"/>
          <w:lang w:eastAsia="zh-CN"/>
        </w:rPr>
      </w:pPr>
    </w:p>
    <w:p w14:paraId="3A5A753A" w14:textId="77777777" w:rsidR="005310DA" w:rsidRPr="00D24CDB" w:rsidRDefault="005310DA" w:rsidP="002D55EE">
      <w:pPr>
        <w:pStyle w:val="Naslov2"/>
      </w:pPr>
      <w:bookmarkStart w:id="66" w:name="_Toc451354672"/>
      <w:bookmarkStart w:id="67" w:name="_Toc32922869"/>
      <w:r w:rsidRPr="00D24CDB">
        <w:t>Pogoji za sodelovanje</w:t>
      </w:r>
      <w:bookmarkEnd w:id="66"/>
      <w:bookmarkEnd w:id="67"/>
    </w:p>
    <w:p w14:paraId="3B50052B" w14:textId="77777777" w:rsidR="005310DA" w:rsidRPr="0025201B" w:rsidRDefault="005310DA" w:rsidP="00250C72">
      <w:pPr>
        <w:jc w:val="both"/>
        <w:rPr>
          <w:lang w:eastAsia="zh-CN"/>
        </w:rPr>
      </w:pPr>
      <w:r w:rsidRPr="0025201B">
        <w:rPr>
          <w:lang w:eastAsia="zh-CN"/>
        </w:rPr>
        <w:t>Naročnik določa pogoje za sodelovanje, ki so navedeni v tem poglavju dokumentacije.</w:t>
      </w:r>
    </w:p>
    <w:p w14:paraId="07E306F6" w14:textId="77777777" w:rsidR="0025201B" w:rsidRPr="001136A4" w:rsidRDefault="0025201B" w:rsidP="00250C72">
      <w:pPr>
        <w:jc w:val="both"/>
        <w:rPr>
          <w:sz w:val="23"/>
          <w:szCs w:val="23"/>
          <w:lang w:eastAsia="zh-CN"/>
        </w:rPr>
      </w:pPr>
    </w:p>
    <w:p w14:paraId="2B8EB1A8" w14:textId="77777777" w:rsidR="00CD5A91" w:rsidRPr="00D24CDB" w:rsidRDefault="00CD5A91" w:rsidP="00422615">
      <w:pPr>
        <w:pStyle w:val="Slog2"/>
      </w:pPr>
      <w:bookmarkStart w:id="68" w:name="_Toc451354673"/>
      <w:bookmarkStart w:id="69" w:name="_Toc32922870"/>
      <w:r w:rsidRPr="00D24CDB">
        <w:t>Gospodarski subjekti, za katere so določeni pogoji</w:t>
      </w:r>
      <w:bookmarkEnd w:id="68"/>
      <w:bookmarkEnd w:id="69"/>
    </w:p>
    <w:p w14:paraId="1C424CE8" w14:textId="77777777" w:rsidR="00CD5A91" w:rsidRPr="0025201B" w:rsidRDefault="00CD5A91" w:rsidP="00FF3F6D">
      <w:pPr>
        <w:rPr>
          <w:lang w:eastAsia="zh-CN"/>
        </w:rPr>
      </w:pPr>
      <w:r w:rsidRPr="0025201B">
        <w:rPr>
          <w:lang w:eastAsia="zh-CN"/>
        </w:rPr>
        <w:t xml:space="preserve">Iz spodnje tabele je razvidno, za katere gospodarske subjekte veljajo posamezni pogoji. </w:t>
      </w:r>
    </w:p>
    <w:p w14:paraId="368D0FB6" w14:textId="77777777" w:rsidR="00CD5A91" w:rsidRPr="0025201B" w:rsidRDefault="00CD5A91" w:rsidP="00FF3F6D">
      <w:pPr>
        <w:rPr>
          <w:lang w:eastAsia="zh-CN"/>
        </w:rPr>
      </w:pPr>
    </w:p>
    <w:p w14:paraId="5CA09221" w14:textId="77777777" w:rsidR="00434632" w:rsidRPr="0025201B" w:rsidRDefault="00434632" w:rsidP="00FF3F6D">
      <w:pPr>
        <w:jc w:val="both"/>
        <w:rPr>
          <w:lang w:eastAsia="zh-CN"/>
        </w:rPr>
      </w:pPr>
      <w:r w:rsidRPr="0025201B">
        <w:rPr>
          <w:lang w:eastAsia="zh-CN"/>
        </w:rPr>
        <w:t>Pogoji se lahko nanašajo na naslednje gospodarske subjekte:</w:t>
      </w:r>
    </w:p>
    <w:p w14:paraId="1712F41A" w14:textId="77777777" w:rsidR="00434632" w:rsidRPr="0025201B" w:rsidRDefault="00434632" w:rsidP="00FF3F6D">
      <w:pPr>
        <w:numPr>
          <w:ilvl w:val="0"/>
          <w:numId w:val="2"/>
        </w:numPr>
        <w:jc w:val="both"/>
        <w:rPr>
          <w:lang w:eastAsia="zh-CN"/>
        </w:rPr>
      </w:pPr>
      <w:r w:rsidRPr="0025201B">
        <w:rPr>
          <w:lang w:eastAsia="zh-CN"/>
        </w:rPr>
        <w:t>na ponudnika;</w:t>
      </w:r>
    </w:p>
    <w:p w14:paraId="4D2B4370" w14:textId="77777777" w:rsidR="00434632" w:rsidRPr="0025201B" w:rsidRDefault="00434632" w:rsidP="00FF3F6D">
      <w:pPr>
        <w:numPr>
          <w:ilvl w:val="0"/>
          <w:numId w:val="2"/>
        </w:numPr>
        <w:jc w:val="both"/>
        <w:rPr>
          <w:lang w:eastAsia="zh-CN"/>
        </w:rPr>
      </w:pPr>
      <w:r w:rsidRPr="0025201B">
        <w:rPr>
          <w:lang w:eastAsia="zh-CN"/>
        </w:rPr>
        <w:t>na partnerje v skupni ponudbi na podlagi četrtega odstavka 10. člena ZJN-3 ;</w:t>
      </w:r>
    </w:p>
    <w:p w14:paraId="0FC71028" w14:textId="77777777" w:rsidR="00434632" w:rsidRPr="0025201B" w:rsidRDefault="00434632" w:rsidP="00FF3F6D">
      <w:pPr>
        <w:numPr>
          <w:ilvl w:val="0"/>
          <w:numId w:val="2"/>
        </w:numPr>
        <w:jc w:val="both"/>
        <w:rPr>
          <w:lang w:eastAsia="zh-CN"/>
        </w:rPr>
      </w:pPr>
      <w:r w:rsidRPr="0025201B">
        <w:rPr>
          <w:lang w:eastAsia="zh-CN"/>
        </w:rPr>
        <w:t>na podizvajalce, ne glede na fazo izvedbe javnega naročila, v kateri se vključijo v izvedbo javnega naročila;</w:t>
      </w:r>
    </w:p>
    <w:p w14:paraId="62C39AA8" w14:textId="77777777" w:rsidR="00434632" w:rsidRDefault="00434632" w:rsidP="00FF3F6D">
      <w:pPr>
        <w:numPr>
          <w:ilvl w:val="0"/>
          <w:numId w:val="3"/>
        </w:numPr>
        <w:jc w:val="both"/>
        <w:rPr>
          <w:lang w:eastAsia="zh-CN"/>
        </w:rPr>
      </w:pPr>
      <w:r w:rsidRPr="0025201B">
        <w:rPr>
          <w:lang w:eastAsia="zh-CN"/>
        </w:rPr>
        <w:t xml:space="preserve">če ponudnik v skladu z 81. členom ZJN-3 uporablja zmogljivosti drugih subjektov, na </w:t>
      </w:r>
      <w:r w:rsidRPr="0025201B">
        <w:rPr>
          <w:u w:val="single"/>
          <w:lang w:eastAsia="zh-CN"/>
        </w:rPr>
        <w:t>subjekte, katerih zmogljivosti uporablja ponudnik</w:t>
      </w:r>
      <w:r w:rsidRPr="0025201B">
        <w:rPr>
          <w:lang w:eastAsia="zh-CN"/>
        </w:rPr>
        <w:t>.</w:t>
      </w:r>
    </w:p>
    <w:p w14:paraId="05110DDB" w14:textId="77777777" w:rsidR="00FF3F6D" w:rsidRDefault="00FF3F6D" w:rsidP="00FF3F6D">
      <w:pPr>
        <w:jc w:val="both"/>
        <w:rPr>
          <w:lang w:eastAsia="zh-CN"/>
        </w:rPr>
      </w:pPr>
    </w:p>
    <w:p w14:paraId="7A4D3078" w14:textId="77777777" w:rsidR="00AE5DD0" w:rsidRPr="00AE5DD0" w:rsidRDefault="00AE5DD0" w:rsidP="00AE5DD0">
      <w:pPr>
        <w:spacing w:line="276" w:lineRule="auto"/>
        <w:jc w:val="both"/>
        <w:rPr>
          <w:rFonts w:asciiTheme="minorHAnsi" w:eastAsiaTheme="minorHAnsi" w:hAnsiTheme="minorHAnsi" w:cstheme="minorHAnsi"/>
          <w:color w:val="000000" w:themeColor="text1"/>
          <w:lang w:eastAsia="zh-CN"/>
        </w:rPr>
      </w:pPr>
      <w:r w:rsidRPr="00AE5DD0">
        <w:rPr>
          <w:rFonts w:asciiTheme="minorHAnsi" w:eastAsiaTheme="minorHAnsi" w:hAnsiTheme="minorHAnsi" w:cstheme="minorHAnsi"/>
          <w:color w:val="000000" w:themeColor="text1"/>
          <w:lang w:eastAsia="zh-CN"/>
        </w:rPr>
        <w:t xml:space="preserve">Vsi gospodarski subjekti, za katere je določeno izpolnjevanje kakršnegakoli pogoja, morajo oddati svoj </w:t>
      </w:r>
      <w:r w:rsidRPr="00AE5DD0">
        <w:rPr>
          <w:rFonts w:asciiTheme="minorHAnsi" w:eastAsiaTheme="minorHAnsi" w:hAnsiTheme="minorHAnsi" w:cstheme="minorHAnsi"/>
          <w:color w:val="000000" w:themeColor="text1"/>
          <w:u w:val="single"/>
          <w:lang w:eastAsia="zh-CN"/>
        </w:rPr>
        <w:t xml:space="preserve">ESPD obrazec, v delu, ki je za njih aktualen </w:t>
      </w:r>
      <w:r w:rsidRPr="00AE5DD0">
        <w:rPr>
          <w:rFonts w:asciiTheme="minorHAnsi" w:eastAsiaTheme="minorHAnsi" w:hAnsiTheme="minorHAnsi" w:cstheme="minorHAnsi"/>
          <w:color w:val="000000" w:themeColor="text1"/>
          <w:lang w:eastAsia="zh-CN"/>
        </w:rPr>
        <w:t>ter druge izjave/dokazila, ki so določene v spodnji tabeli.</w:t>
      </w:r>
    </w:p>
    <w:p w14:paraId="7E496859" w14:textId="77777777" w:rsidR="00AE5DD0" w:rsidRPr="00AE5DD0" w:rsidRDefault="00AE5DD0" w:rsidP="00AE5DD0">
      <w:pPr>
        <w:spacing w:line="276" w:lineRule="auto"/>
        <w:jc w:val="both"/>
        <w:rPr>
          <w:rFonts w:asciiTheme="minorHAnsi" w:eastAsiaTheme="minorHAnsi" w:hAnsiTheme="minorHAnsi" w:cstheme="minorHAnsi"/>
          <w:color w:val="000000" w:themeColor="text1"/>
          <w:lang w:eastAsia="zh-CN"/>
        </w:rPr>
      </w:pPr>
    </w:p>
    <w:p w14:paraId="56CFAFD3" w14:textId="77777777" w:rsidR="008C0678" w:rsidRPr="008C0678" w:rsidRDefault="008C0678" w:rsidP="008C0678">
      <w:pPr>
        <w:spacing w:line="276" w:lineRule="auto"/>
        <w:jc w:val="both"/>
        <w:rPr>
          <w:rFonts w:asciiTheme="minorHAnsi" w:eastAsiaTheme="minorHAnsi" w:hAnsiTheme="minorHAnsi" w:cstheme="minorHAnsi"/>
          <w:color w:val="000000" w:themeColor="text1"/>
          <w:lang w:eastAsia="zh-CN"/>
        </w:rPr>
      </w:pPr>
      <w:r w:rsidRPr="008C0678">
        <w:rPr>
          <w:rFonts w:asciiTheme="minorHAnsi" w:eastAsiaTheme="minorHAnsi" w:hAnsiTheme="minorHAnsi" w:cstheme="minorHAnsi"/>
          <w:color w:val="000000" w:themeColor="text1"/>
          <w:lang w:eastAsia="zh-CN"/>
        </w:rPr>
        <w:t>V primeru uporabe zmogljivosti drugih subjektov bo ponudnik uporabil vsa ustrezna sredstva za dokaz naročniku, da bo imel na voljo potrebna sredstva za izvedbo javnega naročila</w:t>
      </w:r>
    </w:p>
    <w:p w14:paraId="78991A79" w14:textId="77777777" w:rsidR="008C0678" w:rsidRPr="008C0678" w:rsidRDefault="008C0678" w:rsidP="008C0678">
      <w:pPr>
        <w:tabs>
          <w:tab w:val="left" w:pos="5760"/>
        </w:tabs>
        <w:spacing w:line="276" w:lineRule="auto"/>
        <w:jc w:val="both"/>
        <w:rPr>
          <w:rFonts w:asciiTheme="minorHAnsi" w:eastAsiaTheme="minorHAnsi" w:hAnsiTheme="minorHAnsi" w:cstheme="minorHAnsi"/>
          <w:color w:val="000000" w:themeColor="text1"/>
          <w:lang w:eastAsia="zh-CN"/>
        </w:rPr>
      </w:pPr>
      <w:r w:rsidRPr="008C0678">
        <w:rPr>
          <w:rFonts w:asciiTheme="minorHAnsi" w:eastAsiaTheme="minorHAnsi" w:hAnsiTheme="minorHAnsi" w:cstheme="minorHAnsi"/>
          <w:color w:val="000000" w:themeColor="text1"/>
          <w:lang w:eastAsia="zh-CN"/>
        </w:rPr>
        <w:t xml:space="preserve">(npr. pogodba/dogovor o sodelovanju, zagotavljanju…). </w:t>
      </w:r>
    </w:p>
    <w:p w14:paraId="24999895" w14:textId="77777777" w:rsidR="008C0678" w:rsidRPr="008C0678" w:rsidRDefault="008C0678" w:rsidP="008C0678">
      <w:pPr>
        <w:tabs>
          <w:tab w:val="left" w:pos="5760"/>
        </w:tabs>
        <w:spacing w:line="276" w:lineRule="auto"/>
        <w:jc w:val="both"/>
        <w:rPr>
          <w:rFonts w:asciiTheme="minorHAnsi" w:eastAsiaTheme="minorHAnsi" w:hAnsiTheme="minorHAnsi" w:cstheme="minorHAnsi"/>
          <w:color w:val="000000" w:themeColor="text1"/>
          <w:lang w:eastAsia="zh-CN"/>
        </w:rPr>
      </w:pPr>
    </w:p>
    <w:p w14:paraId="337F5316" w14:textId="77777777" w:rsidR="008C0678" w:rsidRPr="008C0678" w:rsidRDefault="008C0678" w:rsidP="008C0678">
      <w:pPr>
        <w:jc w:val="both"/>
        <w:rPr>
          <w:rFonts w:eastAsiaTheme="minorHAnsi" w:cstheme="minorBidi"/>
          <w:b/>
          <w:color w:val="000000" w:themeColor="text1"/>
          <w:u w:val="single"/>
          <w:lang w:eastAsia="zh-CN"/>
        </w:rPr>
      </w:pPr>
      <w:r w:rsidRPr="008C0678">
        <w:rPr>
          <w:rFonts w:eastAsiaTheme="minorHAnsi" w:cstheme="minorBidi"/>
          <w:color w:val="000000" w:themeColor="text1"/>
          <w:u w:val="single"/>
          <w:lang w:eastAsia="zh-CN"/>
        </w:rPr>
        <w:t xml:space="preserve">Dokazila </w:t>
      </w:r>
      <w:r w:rsidRPr="008C0678">
        <w:rPr>
          <w:rFonts w:eastAsiaTheme="minorHAnsi" w:cstheme="minorBidi"/>
          <w:color w:val="000000" w:themeColor="text1"/>
          <w:lang w:eastAsia="zh-CN"/>
        </w:rPr>
        <w:t xml:space="preserve">o uporabi zmogljivosti drugih subjektov </w:t>
      </w:r>
      <w:r w:rsidRPr="008C0678">
        <w:rPr>
          <w:rFonts w:eastAsiaTheme="minorHAnsi" w:cstheme="minorBidi"/>
          <w:color w:val="000000" w:themeColor="text1"/>
          <w:u w:val="single"/>
          <w:lang w:eastAsia="zh-CN"/>
        </w:rPr>
        <w:t xml:space="preserve">ponudnik predloži/naloži že </w:t>
      </w:r>
      <w:r w:rsidRPr="008C0678">
        <w:rPr>
          <w:rFonts w:eastAsiaTheme="minorHAnsi" w:cstheme="minorBidi"/>
          <w:b/>
          <w:color w:val="000000" w:themeColor="text1"/>
          <w:u w:val="single"/>
          <w:lang w:eastAsia="zh-CN"/>
        </w:rPr>
        <w:t>ob oddaji elektronske ponudbe</w:t>
      </w:r>
      <w:r w:rsidRPr="008C0678">
        <w:rPr>
          <w:rFonts w:eastAsiaTheme="minorHAnsi" w:cstheme="minorBidi"/>
          <w:color w:val="000000" w:themeColor="text1"/>
          <w:u w:val="single"/>
          <w:lang w:eastAsia="zh-CN"/>
        </w:rPr>
        <w:t xml:space="preserve"> v sistem e-JN v </w:t>
      </w:r>
      <w:r w:rsidRPr="008C0678">
        <w:rPr>
          <w:rFonts w:eastAsiaTheme="minorHAnsi" w:cstheme="minorBidi"/>
          <w:b/>
          <w:color w:val="000000" w:themeColor="text1"/>
          <w:u w:val="single"/>
          <w:lang w:eastAsia="zh-CN"/>
        </w:rPr>
        <w:t>razdelek »Druge priloge«.</w:t>
      </w:r>
    </w:p>
    <w:p w14:paraId="36A34D5B" w14:textId="77777777" w:rsidR="008C0678" w:rsidRPr="008C0678" w:rsidRDefault="008C0678" w:rsidP="008C0678">
      <w:pPr>
        <w:suppressAutoHyphens/>
        <w:autoSpaceDN w:val="0"/>
        <w:ind w:right="6"/>
        <w:jc w:val="both"/>
        <w:textAlignment w:val="baseline"/>
        <w:rPr>
          <w:rFonts w:asciiTheme="minorHAnsi" w:eastAsiaTheme="minorHAnsi" w:hAnsiTheme="minorHAnsi" w:cstheme="minorBidi"/>
          <w:i/>
          <w:color w:val="000000" w:themeColor="text1"/>
          <w:lang w:eastAsia="zh-CN"/>
        </w:rPr>
      </w:pPr>
    </w:p>
    <w:p w14:paraId="31DB7826" w14:textId="77777777" w:rsidR="008C0678" w:rsidRPr="008C0678" w:rsidRDefault="008C0678" w:rsidP="008C0678">
      <w:pPr>
        <w:suppressAutoHyphens/>
        <w:autoSpaceDN w:val="0"/>
        <w:ind w:right="6"/>
        <w:jc w:val="both"/>
        <w:textAlignment w:val="baseline"/>
        <w:rPr>
          <w:rFonts w:asciiTheme="minorHAnsi" w:eastAsiaTheme="minorHAnsi" w:hAnsiTheme="minorHAnsi" w:cstheme="minorBidi"/>
          <w:i/>
          <w:color w:val="000000" w:themeColor="text1"/>
          <w:lang w:eastAsia="zh-CN"/>
        </w:rPr>
      </w:pPr>
      <w:r w:rsidRPr="008C0678">
        <w:rPr>
          <w:rFonts w:asciiTheme="minorHAnsi" w:eastAsiaTheme="minorHAnsi" w:hAnsiTheme="minorHAnsi" w:cstheme="minorBidi"/>
          <w:i/>
          <w:color w:val="000000" w:themeColor="text1"/>
          <w:lang w:eastAsia="zh-CN"/>
        </w:rPr>
        <w:t>V kolikor ponudnik zahteve glede izobrazbe ali strokovne usposobljenosti (nominiranih kadrov ali subjekta ali fizičnih oseb) izkaže z uporabo zmogljivosti drugih subjektov, morajo ti drugi subjekti , v ponudbi obvezno nastopati kot partner ali kot podizvajalec, ter predložiti vse zahtevane obrazce za podizvajalca/partnerja.</w:t>
      </w:r>
    </w:p>
    <w:p w14:paraId="3E758CC8" w14:textId="77777777" w:rsidR="008C0678" w:rsidRDefault="008C0678" w:rsidP="00AE5DD0">
      <w:pPr>
        <w:spacing w:line="276" w:lineRule="auto"/>
        <w:jc w:val="both"/>
        <w:rPr>
          <w:rFonts w:asciiTheme="minorHAnsi" w:eastAsiaTheme="minorHAnsi" w:hAnsiTheme="minorHAnsi" w:cstheme="minorHAnsi"/>
          <w:color w:val="000000" w:themeColor="text1"/>
          <w:lang w:eastAsia="zh-CN"/>
        </w:rPr>
      </w:pPr>
    </w:p>
    <w:p w14:paraId="6ADCE256" w14:textId="77777777" w:rsidR="00AE5DD0" w:rsidRPr="00AE5DD0" w:rsidRDefault="00AE5DD0" w:rsidP="00AE5DD0">
      <w:pPr>
        <w:spacing w:line="276" w:lineRule="auto"/>
        <w:rPr>
          <w:rFonts w:asciiTheme="minorHAnsi" w:eastAsiaTheme="minorHAnsi" w:hAnsiTheme="minorHAnsi" w:cstheme="minorHAnsi"/>
          <w:color w:val="000000" w:themeColor="text1"/>
          <w:lang w:eastAsia="zh-CN"/>
        </w:rPr>
      </w:pPr>
      <w:r w:rsidRPr="00AE5DD0">
        <w:rPr>
          <w:rFonts w:asciiTheme="minorHAnsi" w:eastAsiaTheme="minorHAnsi" w:hAnsiTheme="minorHAnsi" w:cstheme="minorHAnsi"/>
          <w:color w:val="000000" w:themeColor="text1"/>
          <w:lang w:eastAsia="zh-CN"/>
        </w:rPr>
        <w:t>Podizvajalci, ki bodo priglašeni že ob oddaji ponudbe glavnega izvajalca ali skupne ponudbe, morajo oddati svoj ESPD obrazec ter druge izjave, ki so določene v spodnji tabeli.</w:t>
      </w:r>
    </w:p>
    <w:p w14:paraId="36E3E9BD" w14:textId="77777777" w:rsidR="00AE5DD0" w:rsidRPr="00AE5DD0" w:rsidRDefault="00AE5DD0" w:rsidP="00AE5DD0">
      <w:pPr>
        <w:spacing w:line="276" w:lineRule="auto"/>
        <w:rPr>
          <w:rFonts w:asciiTheme="minorHAnsi" w:eastAsiaTheme="minorHAnsi" w:hAnsiTheme="minorHAnsi" w:cstheme="minorHAnsi"/>
          <w:color w:val="000000" w:themeColor="text1"/>
          <w:lang w:eastAsia="zh-CN"/>
        </w:rPr>
      </w:pPr>
    </w:p>
    <w:p w14:paraId="608AD219" w14:textId="77777777" w:rsidR="00AE5DD0" w:rsidRPr="00AE5DD0" w:rsidRDefault="00AE5DD0" w:rsidP="00AE5DD0">
      <w:pPr>
        <w:spacing w:line="276" w:lineRule="auto"/>
        <w:jc w:val="both"/>
        <w:rPr>
          <w:rFonts w:asciiTheme="minorHAnsi" w:eastAsiaTheme="minorHAnsi" w:hAnsiTheme="minorHAnsi" w:cstheme="minorHAnsi"/>
          <w:color w:val="000000" w:themeColor="text1"/>
          <w:lang w:eastAsia="zh-CN"/>
        </w:rPr>
      </w:pPr>
      <w:r w:rsidRPr="00AE5DD0">
        <w:rPr>
          <w:rFonts w:asciiTheme="minorHAnsi" w:eastAsiaTheme="minorHAnsi" w:hAnsiTheme="minorHAnsi" w:cstheme="minorHAnsi"/>
          <w:color w:val="000000" w:themeColor="text1"/>
          <w:lang w:eastAsia="zh-CN"/>
        </w:rPr>
        <w:t xml:space="preserve">Podizvajalci, ki bodo v javno naročilo vključeni po sklenitvi </w:t>
      </w:r>
      <w:r w:rsidR="00A70E81">
        <w:rPr>
          <w:rFonts w:asciiTheme="minorHAnsi" w:eastAsiaTheme="minorHAnsi" w:hAnsiTheme="minorHAnsi" w:cstheme="minorHAnsi"/>
          <w:color w:val="000000" w:themeColor="text1"/>
          <w:lang w:eastAsia="zh-CN"/>
        </w:rPr>
        <w:t>pogodbe</w:t>
      </w:r>
      <w:r w:rsidRPr="00AE5DD0">
        <w:rPr>
          <w:rFonts w:asciiTheme="minorHAnsi" w:eastAsiaTheme="minorHAnsi" w:hAnsiTheme="minorHAnsi" w:cstheme="minorHAnsi"/>
          <w:color w:val="000000" w:themeColor="text1"/>
          <w:lang w:eastAsia="zh-CN"/>
        </w:rPr>
        <w:t xml:space="preserve"> z glavnim izvajalcem ali s konzorcijem izvajalcev, morajo ESPD obrazec in izjave ali dokazila o izpolnjevanju pogojev predložiti ob nominaciji, pred pričetkom izvedbe del. </w:t>
      </w:r>
      <w:r w:rsidRPr="00AE5DD0">
        <w:rPr>
          <w:rFonts w:asciiTheme="minorHAnsi" w:eastAsiaTheme="minorHAnsi" w:hAnsiTheme="minorHAnsi" w:cstheme="minorHAnsi"/>
          <w:b/>
          <w:color w:val="000000" w:themeColor="text1"/>
          <w:lang w:eastAsia="zh-CN"/>
        </w:rPr>
        <w:t xml:space="preserve">Noben naknadno angažiran podizvajalec, ki ni bil priglašen že ob oddaji ponudbe, ne sme pričeti z izvedbo del prej, preden naročnik ne odobri njegovega angažiranja. </w:t>
      </w:r>
      <w:r w:rsidRPr="00AE5DD0">
        <w:rPr>
          <w:rFonts w:asciiTheme="minorHAnsi" w:eastAsiaTheme="minorHAnsi" w:hAnsiTheme="minorHAnsi" w:cstheme="minorHAnsi"/>
          <w:color w:val="000000" w:themeColor="text1"/>
          <w:lang w:eastAsia="zh-CN"/>
        </w:rPr>
        <w:t>Naročnik bo podizvajalca potrdil takoj, ko bo preveril izpolnjevanje vseh pogojev, ki veljajo za podizvajalca. Zaradi časovnega vidika trajanja preverjanja pogojev naročnik svetuje in dopušča, da se za novo angažirane podizvajalce predloži dokazila o izpolnjevanju sorazmernih pogojev in ne zgolj ESPD obrazca.</w:t>
      </w:r>
    </w:p>
    <w:p w14:paraId="48AAEC23" w14:textId="77777777" w:rsidR="005310DA" w:rsidRPr="001136A4" w:rsidRDefault="005310DA" w:rsidP="00250C72">
      <w:pPr>
        <w:jc w:val="both"/>
        <w:rPr>
          <w:b/>
          <w:sz w:val="23"/>
          <w:szCs w:val="23"/>
          <w:lang w:eastAsia="zh-CN"/>
        </w:rPr>
      </w:pPr>
    </w:p>
    <w:p w14:paraId="6031D97F" w14:textId="77777777" w:rsidR="00716D37" w:rsidRPr="001136A4" w:rsidRDefault="00716D37" w:rsidP="00422615">
      <w:pPr>
        <w:pStyle w:val="Naslov3"/>
        <w:sectPr w:rsidR="00716D37" w:rsidRPr="001136A4" w:rsidSect="00C9130C">
          <w:pgSz w:w="11906" w:h="16838"/>
          <w:pgMar w:top="1417" w:right="1417" w:bottom="1417" w:left="1417" w:header="708" w:footer="708" w:gutter="0"/>
          <w:cols w:space="708"/>
          <w:docGrid w:linePitch="360"/>
        </w:sectPr>
      </w:pPr>
    </w:p>
    <w:p w14:paraId="7371D4B8" w14:textId="77777777" w:rsidR="003C1844" w:rsidRPr="003C1844" w:rsidRDefault="003C1844" w:rsidP="003C1844">
      <w:pPr>
        <w:keepNext/>
        <w:keepLines/>
        <w:numPr>
          <w:ilvl w:val="0"/>
          <w:numId w:val="14"/>
        </w:numPr>
        <w:spacing w:before="120" w:after="120"/>
        <w:outlineLvl w:val="2"/>
        <w:rPr>
          <w:rFonts w:asciiTheme="minorHAnsi" w:eastAsiaTheme="majorEastAsia" w:hAnsiTheme="minorHAnsi" w:cstheme="majorBidi"/>
          <w:b/>
          <w:bCs/>
          <w:sz w:val="24"/>
          <w:lang w:eastAsia="zh-CN"/>
        </w:rPr>
      </w:pPr>
      <w:bookmarkStart w:id="70" w:name="_Toc510009630"/>
      <w:bookmarkStart w:id="71" w:name="_Toc876779"/>
      <w:bookmarkStart w:id="72" w:name="_Toc32922871"/>
      <w:bookmarkStart w:id="73" w:name="_Toc451354674"/>
      <w:r w:rsidRPr="003C1844">
        <w:rPr>
          <w:rFonts w:asciiTheme="minorHAnsi" w:eastAsiaTheme="majorEastAsia" w:hAnsiTheme="minorHAnsi" w:cstheme="majorBidi"/>
          <w:b/>
          <w:bCs/>
          <w:sz w:val="24"/>
          <w:lang w:eastAsia="zh-CN"/>
        </w:rPr>
        <w:t>Ustreznost za opravljanje poklicne dejavnosti</w:t>
      </w:r>
      <w:bookmarkEnd w:id="70"/>
      <w:bookmarkEnd w:id="71"/>
      <w:bookmarkEnd w:id="72"/>
    </w:p>
    <w:tbl>
      <w:tblPr>
        <w:tblW w:w="0" w:type="auto"/>
        <w:tblInd w:w="2" w:type="dxa"/>
        <w:tblBorders>
          <w:top w:val="single" w:sz="8" w:space="0" w:color="auto"/>
          <w:left w:val="single" w:sz="8" w:space="0" w:color="auto"/>
          <w:bottom w:val="dotted" w:sz="4" w:space="0" w:color="auto"/>
          <w:right w:val="single" w:sz="8" w:space="0" w:color="auto"/>
          <w:insideH w:val="dotted" w:sz="4" w:space="0" w:color="auto"/>
          <w:insideV w:val="dotted" w:sz="4" w:space="0" w:color="auto"/>
        </w:tblBorders>
        <w:tblLook w:val="00A0" w:firstRow="1" w:lastRow="0" w:firstColumn="1" w:lastColumn="0" w:noHBand="0" w:noVBand="0"/>
      </w:tblPr>
      <w:tblGrid>
        <w:gridCol w:w="696"/>
        <w:gridCol w:w="1367"/>
        <w:gridCol w:w="6572"/>
        <w:gridCol w:w="5347"/>
      </w:tblGrid>
      <w:tr w:rsidR="003C1844" w:rsidRPr="003C1844" w14:paraId="50166E66" w14:textId="77777777" w:rsidTr="00AA3AB4">
        <w:trPr>
          <w:trHeight w:val="695"/>
        </w:trPr>
        <w:tc>
          <w:tcPr>
            <w:tcW w:w="696" w:type="dxa"/>
            <w:tcBorders>
              <w:top w:val="single" w:sz="8" w:space="0" w:color="auto"/>
              <w:bottom w:val="dotted" w:sz="4" w:space="0" w:color="auto"/>
            </w:tcBorders>
            <w:vAlign w:val="center"/>
          </w:tcPr>
          <w:p w14:paraId="70FA9326" w14:textId="77777777" w:rsidR="003C1844" w:rsidRPr="003C1844" w:rsidRDefault="003C1844" w:rsidP="003C1844">
            <w:pPr>
              <w:jc w:val="both"/>
              <w:rPr>
                <w:rFonts w:asciiTheme="minorHAnsi" w:eastAsiaTheme="minorHAnsi" w:hAnsiTheme="minorHAnsi" w:cstheme="minorHAnsi"/>
                <w:b/>
                <w:bCs/>
              </w:rPr>
            </w:pPr>
            <w:r w:rsidRPr="003C1844">
              <w:rPr>
                <w:rFonts w:asciiTheme="minorHAnsi" w:eastAsiaTheme="minorHAnsi" w:hAnsiTheme="minorHAnsi" w:cstheme="minorHAnsi"/>
                <w:b/>
                <w:bCs/>
              </w:rPr>
              <w:t>ZAP. ŠT.</w:t>
            </w:r>
          </w:p>
        </w:tc>
        <w:tc>
          <w:tcPr>
            <w:tcW w:w="1367" w:type="dxa"/>
            <w:tcBorders>
              <w:top w:val="single" w:sz="8" w:space="0" w:color="auto"/>
              <w:bottom w:val="dotted" w:sz="4" w:space="0" w:color="auto"/>
            </w:tcBorders>
            <w:vAlign w:val="center"/>
          </w:tcPr>
          <w:p w14:paraId="57EBFFD4" w14:textId="77777777" w:rsidR="003C1844" w:rsidRPr="003C1844" w:rsidRDefault="003C1844" w:rsidP="003C1844">
            <w:pPr>
              <w:jc w:val="both"/>
              <w:rPr>
                <w:rFonts w:asciiTheme="minorHAnsi" w:eastAsiaTheme="minorHAnsi" w:hAnsiTheme="minorHAnsi" w:cstheme="minorHAnsi"/>
                <w:b/>
                <w:bCs/>
              </w:rPr>
            </w:pPr>
            <w:r w:rsidRPr="003C1844">
              <w:rPr>
                <w:rFonts w:asciiTheme="minorHAnsi" w:eastAsiaTheme="minorHAnsi" w:hAnsiTheme="minorHAnsi" w:cstheme="minorHAnsi"/>
                <w:b/>
                <w:bCs/>
              </w:rPr>
              <w:t>PRAVNA PODLAGA</w:t>
            </w:r>
          </w:p>
        </w:tc>
        <w:tc>
          <w:tcPr>
            <w:tcW w:w="6579" w:type="dxa"/>
            <w:tcBorders>
              <w:top w:val="single" w:sz="8" w:space="0" w:color="auto"/>
              <w:bottom w:val="dotted" w:sz="4" w:space="0" w:color="auto"/>
            </w:tcBorders>
            <w:vAlign w:val="center"/>
          </w:tcPr>
          <w:p w14:paraId="13C25EEE" w14:textId="77777777" w:rsidR="003C1844" w:rsidRPr="003C1844" w:rsidRDefault="003C1844" w:rsidP="003C1844">
            <w:pPr>
              <w:jc w:val="both"/>
              <w:rPr>
                <w:rFonts w:asciiTheme="minorHAnsi" w:eastAsiaTheme="minorHAnsi" w:hAnsiTheme="minorHAnsi" w:cstheme="minorHAnsi"/>
                <w:b/>
                <w:bCs/>
              </w:rPr>
            </w:pPr>
            <w:r w:rsidRPr="003C1844">
              <w:rPr>
                <w:rFonts w:asciiTheme="minorHAnsi" w:eastAsiaTheme="minorHAnsi" w:hAnsiTheme="minorHAnsi" w:cstheme="minorHAnsi"/>
                <w:b/>
                <w:bCs/>
              </w:rPr>
              <w:t>POGOJ</w:t>
            </w:r>
          </w:p>
        </w:tc>
        <w:tc>
          <w:tcPr>
            <w:tcW w:w="5352" w:type="dxa"/>
            <w:tcBorders>
              <w:top w:val="single" w:sz="8" w:space="0" w:color="auto"/>
              <w:bottom w:val="dotted" w:sz="4" w:space="0" w:color="auto"/>
            </w:tcBorders>
            <w:vAlign w:val="center"/>
          </w:tcPr>
          <w:p w14:paraId="22C08E0E" w14:textId="77777777" w:rsidR="003C1844" w:rsidRPr="003C1844" w:rsidRDefault="003C1844" w:rsidP="003C1844">
            <w:pPr>
              <w:jc w:val="both"/>
              <w:rPr>
                <w:rFonts w:asciiTheme="minorHAnsi" w:eastAsiaTheme="minorHAnsi" w:hAnsiTheme="minorHAnsi" w:cstheme="minorHAnsi"/>
                <w:b/>
                <w:bCs/>
              </w:rPr>
            </w:pPr>
            <w:r w:rsidRPr="003C1844">
              <w:rPr>
                <w:rFonts w:asciiTheme="minorHAnsi" w:eastAsiaTheme="minorHAnsi" w:hAnsiTheme="minorHAnsi" w:cstheme="minorHAnsi"/>
                <w:b/>
                <w:bCs/>
              </w:rPr>
              <w:t>ZA KOGA VELJA POGOJ</w:t>
            </w:r>
          </w:p>
        </w:tc>
      </w:tr>
      <w:tr w:rsidR="003C1844" w:rsidRPr="003C1844" w14:paraId="37986BC7" w14:textId="77777777" w:rsidTr="00AA3AB4">
        <w:tc>
          <w:tcPr>
            <w:tcW w:w="696" w:type="dxa"/>
            <w:tcBorders>
              <w:top w:val="dotted" w:sz="4" w:space="0" w:color="auto"/>
              <w:bottom w:val="single" w:sz="4" w:space="0" w:color="auto"/>
            </w:tcBorders>
          </w:tcPr>
          <w:p w14:paraId="07962B8E" w14:textId="77777777" w:rsidR="003C1844" w:rsidRPr="003C1844" w:rsidRDefault="003C1844" w:rsidP="003C1844">
            <w:pPr>
              <w:jc w:val="both"/>
              <w:rPr>
                <w:rFonts w:asciiTheme="minorHAnsi" w:eastAsiaTheme="minorHAnsi" w:hAnsiTheme="minorHAnsi" w:cstheme="minorHAnsi"/>
              </w:rPr>
            </w:pPr>
            <w:r w:rsidRPr="003C1844">
              <w:rPr>
                <w:rFonts w:asciiTheme="minorHAnsi" w:eastAsiaTheme="minorHAnsi" w:hAnsiTheme="minorHAnsi" w:cstheme="minorHAnsi"/>
              </w:rPr>
              <w:t>1.</w:t>
            </w:r>
          </w:p>
        </w:tc>
        <w:tc>
          <w:tcPr>
            <w:tcW w:w="1367" w:type="dxa"/>
            <w:tcBorders>
              <w:top w:val="dotted" w:sz="4" w:space="0" w:color="auto"/>
              <w:bottom w:val="single" w:sz="4" w:space="0" w:color="auto"/>
            </w:tcBorders>
          </w:tcPr>
          <w:p w14:paraId="27119AAA" w14:textId="77777777" w:rsidR="003C1844" w:rsidRPr="003C1844" w:rsidRDefault="003C1844" w:rsidP="003C1844">
            <w:pPr>
              <w:jc w:val="both"/>
              <w:rPr>
                <w:rFonts w:asciiTheme="minorHAnsi" w:eastAsiaTheme="minorHAnsi" w:hAnsiTheme="minorHAnsi" w:cstheme="minorHAnsi"/>
              </w:rPr>
            </w:pPr>
            <w:r w:rsidRPr="003C1844">
              <w:rPr>
                <w:rFonts w:asciiTheme="minorHAnsi" w:eastAsiaTheme="minorHAnsi" w:hAnsiTheme="minorHAnsi" w:cstheme="minorHAnsi"/>
              </w:rPr>
              <w:t>prvi odstavek 76. člena ZJN-3</w:t>
            </w:r>
          </w:p>
        </w:tc>
        <w:tc>
          <w:tcPr>
            <w:tcW w:w="6579" w:type="dxa"/>
            <w:tcBorders>
              <w:top w:val="dotted" w:sz="4" w:space="0" w:color="auto"/>
              <w:bottom w:val="single" w:sz="4" w:space="0" w:color="auto"/>
            </w:tcBorders>
          </w:tcPr>
          <w:p w14:paraId="431DC984" w14:textId="77777777" w:rsidR="0096340F" w:rsidRPr="00CA702B" w:rsidRDefault="0096340F" w:rsidP="003C1844">
            <w:pPr>
              <w:jc w:val="both"/>
              <w:rPr>
                <w:rFonts w:asciiTheme="minorHAnsi" w:eastAsiaTheme="minorHAnsi" w:hAnsiTheme="minorHAnsi" w:cstheme="minorHAnsi"/>
              </w:rPr>
            </w:pPr>
          </w:p>
          <w:p w14:paraId="06223486" w14:textId="35735AE4" w:rsidR="0096340F" w:rsidRPr="00CA702B" w:rsidRDefault="0096340F" w:rsidP="003C1844">
            <w:pPr>
              <w:jc w:val="both"/>
              <w:rPr>
                <w:rFonts w:asciiTheme="minorHAnsi" w:eastAsiaTheme="minorHAnsi" w:hAnsiTheme="minorHAnsi" w:cstheme="minorHAnsi"/>
              </w:rPr>
            </w:pPr>
            <w:r w:rsidRPr="00CA702B">
              <w:rPr>
                <w:rFonts w:asciiTheme="minorHAnsi" w:eastAsiaTheme="minorHAnsi" w:hAnsiTheme="minorHAnsi" w:cstheme="minorHAnsi"/>
              </w:rPr>
              <w:t>Gospodarski subjekt ima</w:t>
            </w:r>
            <w:r w:rsidR="007F48E8" w:rsidRPr="00CA702B">
              <w:rPr>
                <w:rFonts w:asciiTheme="minorHAnsi" w:eastAsiaTheme="minorHAnsi" w:hAnsiTheme="minorHAnsi" w:cstheme="minorHAnsi"/>
              </w:rPr>
              <w:t xml:space="preserve"> </w:t>
            </w:r>
            <w:r w:rsidRPr="00CA702B">
              <w:rPr>
                <w:rFonts w:asciiTheme="minorHAnsi" w:eastAsiaTheme="minorHAnsi" w:hAnsiTheme="minorHAnsi" w:cstheme="minorHAnsi"/>
              </w:rPr>
              <w:t>registrirano dejavnost v okviru klasifikacije »58.1 Izdajanje knjig, periodike in drugo« (Standardna klasifikacija dejavnosti 2008), vse v skladu s predpisi države članice, v kateri je za dejavnost registriran.«</w:t>
            </w:r>
          </w:p>
          <w:p w14:paraId="6945A2CA" w14:textId="77777777" w:rsidR="0096340F" w:rsidRPr="00CA702B" w:rsidRDefault="0096340F" w:rsidP="003C1844">
            <w:pPr>
              <w:jc w:val="both"/>
              <w:rPr>
                <w:rFonts w:asciiTheme="minorHAnsi" w:eastAsiaTheme="minorHAnsi" w:hAnsiTheme="minorHAnsi" w:cstheme="minorHAns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8"/>
            </w:tblGrid>
            <w:tr w:rsidR="003C1844" w:rsidRPr="00CA702B" w14:paraId="7D07BC20" w14:textId="77777777" w:rsidTr="007F48E8">
              <w:tc>
                <w:tcPr>
                  <w:tcW w:w="6328" w:type="dxa"/>
                  <w:tcBorders>
                    <w:top w:val="single" w:sz="8" w:space="0" w:color="96488B"/>
                    <w:left w:val="single" w:sz="8" w:space="0" w:color="96488B"/>
                    <w:bottom w:val="single" w:sz="8" w:space="0" w:color="96488B"/>
                    <w:right w:val="single" w:sz="8" w:space="0" w:color="96488B"/>
                  </w:tcBorders>
                </w:tcPr>
                <w:p w14:paraId="19B640B7" w14:textId="77777777" w:rsidR="003C1844" w:rsidRPr="00CA702B" w:rsidRDefault="003C1844" w:rsidP="003C1844">
                  <w:pPr>
                    <w:jc w:val="both"/>
                    <w:rPr>
                      <w:rFonts w:asciiTheme="minorHAnsi" w:eastAsiaTheme="minorHAnsi" w:hAnsiTheme="minorHAnsi" w:cstheme="minorHAnsi"/>
                    </w:rPr>
                  </w:pPr>
                  <w:r w:rsidRPr="00CA702B">
                    <w:rPr>
                      <w:rFonts w:asciiTheme="minorHAnsi" w:eastAsiaTheme="minorHAnsi" w:hAnsiTheme="minorHAnsi" w:cstheme="minorHAnsi"/>
                      <w:b/>
                      <w:bCs/>
                    </w:rPr>
                    <w:t>INFORMACIJA ZA UGOTAVLJANJE SPOSOBNOSTI</w:t>
                  </w:r>
                  <w:r w:rsidRPr="00CA702B">
                    <w:rPr>
                      <w:rFonts w:asciiTheme="minorHAnsi" w:eastAsiaTheme="minorHAnsi" w:hAnsiTheme="minorHAnsi" w:cstheme="minorHAnsi"/>
                    </w:rPr>
                    <w:t xml:space="preserve">: </w:t>
                  </w:r>
                </w:p>
                <w:p w14:paraId="7FDD6D11" w14:textId="77777777" w:rsidR="003C1844" w:rsidRPr="00CA702B" w:rsidRDefault="003C1844" w:rsidP="003C1844">
                  <w:pPr>
                    <w:jc w:val="both"/>
                    <w:rPr>
                      <w:rFonts w:asciiTheme="minorHAnsi" w:eastAsiaTheme="minorHAnsi" w:hAnsiTheme="minorHAnsi" w:cstheme="minorHAnsi"/>
                    </w:rPr>
                  </w:pPr>
                </w:p>
                <w:p w14:paraId="6CAE150B" w14:textId="77777777" w:rsidR="003C1844" w:rsidRPr="00CA702B" w:rsidRDefault="003C1844" w:rsidP="003C1844">
                  <w:pPr>
                    <w:jc w:val="both"/>
                    <w:rPr>
                      <w:rFonts w:asciiTheme="minorHAnsi" w:hAnsiTheme="minorHAnsi"/>
                      <w:b/>
                    </w:rPr>
                  </w:pPr>
                  <w:r w:rsidRPr="00CA702B">
                    <w:rPr>
                      <w:rFonts w:asciiTheme="minorHAnsi" w:hAnsiTheme="minorHAnsi"/>
                      <w:b/>
                    </w:rPr>
                    <w:t xml:space="preserve">Lastna izjava ponudnika </w:t>
                  </w:r>
                </w:p>
                <w:p w14:paraId="6D6A282D" w14:textId="77777777" w:rsidR="003C1844" w:rsidRPr="00CA702B" w:rsidRDefault="003C1844" w:rsidP="003C1844">
                  <w:pPr>
                    <w:jc w:val="both"/>
                    <w:rPr>
                      <w:rFonts w:asciiTheme="minorHAnsi" w:hAnsiTheme="minorHAnsi"/>
                      <w:b/>
                    </w:rPr>
                  </w:pPr>
                  <w:r w:rsidRPr="00CA702B">
                    <w:rPr>
                      <w:rFonts w:asciiTheme="minorHAnsi" w:hAnsiTheme="minorHAnsi"/>
                      <w:b/>
                    </w:rPr>
                    <w:t xml:space="preserve">(Kot izjava se šteje izpolnjena Priloga št. 2 - Podatki o ponudniku in drugih gospodarskih subjektih, </w:t>
                  </w:r>
                  <w:r w:rsidRPr="00CA702B">
                    <w:rPr>
                      <w:rFonts w:asciiTheme="minorHAnsi" w:hAnsiTheme="minorHAnsi"/>
                    </w:rPr>
                    <w:t>rubrika – Registriran za dejavnost</w:t>
                  </w:r>
                  <w:r w:rsidRPr="00CA702B">
                    <w:rPr>
                      <w:rFonts w:asciiTheme="minorHAnsi" w:hAnsiTheme="minorHAnsi"/>
                      <w:b/>
                    </w:rPr>
                    <w:t>)</w:t>
                  </w:r>
                </w:p>
                <w:p w14:paraId="1C9436D1" w14:textId="77777777" w:rsidR="003C1844" w:rsidRPr="00CA702B" w:rsidRDefault="003C1844" w:rsidP="003C1844">
                  <w:pPr>
                    <w:jc w:val="both"/>
                    <w:rPr>
                      <w:rFonts w:asciiTheme="minorHAnsi" w:eastAsiaTheme="minorHAnsi" w:hAnsiTheme="minorHAnsi" w:cstheme="minorHAnsi"/>
                    </w:rPr>
                  </w:pPr>
                </w:p>
              </w:tc>
            </w:tr>
          </w:tbl>
          <w:p w14:paraId="2CC90D6A" w14:textId="77777777" w:rsidR="003C1844" w:rsidRPr="00CA702B" w:rsidRDefault="003C1844" w:rsidP="003C1844">
            <w:pPr>
              <w:jc w:val="both"/>
              <w:rPr>
                <w:rFonts w:asciiTheme="minorHAnsi" w:eastAsiaTheme="minorHAnsi" w:hAnsiTheme="minorHAnsi" w:cstheme="minorHAnsi"/>
              </w:rPr>
            </w:pPr>
          </w:p>
        </w:tc>
        <w:tc>
          <w:tcPr>
            <w:tcW w:w="5352" w:type="dxa"/>
            <w:tcBorders>
              <w:top w:val="dotted" w:sz="4" w:space="0" w:color="auto"/>
              <w:bottom w:val="single" w:sz="4" w:space="0" w:color="auto"/>
            </w:tcBorders>
          </w:tcPr>
          <w:p w14:paraId="381463AA" w14:textId="77777777" w:rsidR="003C1844" w:rsidRPr="00CA702B" w:rsidRDefault="003C1844" w:rsidP="003C1844">
            <w:pPr>
              <w:jc w:val="both"/>
              <w:rPr>
                <w:rFonts w:asciiTheme="minorHAnsi" w:eastAsiaTheme="minorHAnsi" w:hAnsiTheme="minorHAnsi" w:cstheme="minorHAnsi"/>
              </w:rPr>
            </w:pPr>
            <w:r w:rsidRPr="00CA702B">
              <w:rPr>
                <w:rFonts w:asciiTheme="minorHAnsi" w:eastAsiaTheme="minorHAnsi" w:hAnsiTheme="minorHAnsi" w:cstheme="minorHAnsi"/>
              </w:rPr>
              <w:t>Pogoj morajo izpolniti naslednji gospodarski subjekti:</w:t>
            </w:r>
          </w:p>
          <w:p w14:paraId="01404787" w14:textId="61C1FF7E" w:rsidR="003C1844" w:rsidRPr="00CA702B" w:rsidRDefault="007F48E8" w:rsidP="000E167B">
            <w:pPr>
              <w:numPr>
                <w:ilvl w:val="0"/>
                <w:numId w:val="26"/>
              </w:numPr>
              <w:spacing w:after="200" w:line="276" w:lineRule="auto"/>
              <w:jc w:val="both"/>
              <w:rPr>
                <w:rFonts w:asciiTheme="minorHAnsi" w:eastAsiaTheme="minorHAnsi" w:hAnsiTheme="minorHAnsi" w:cstheme="minorHAnsi"/>
              </w:rPr>
            </w:pPr>
            <w:r w:rsidRPr="00CA702B">
              <w:rPr>
                <w:rFonts w:asciiTheme="minorHAnsi" w:eastAsiaTheme="minorHAnsi" w:hAnsiTheme="minorHAnsi" w:cstheme="minorHAnsi"/>
              </w:rPr>
              <w:t>Ponudnik ali partner ali podizvajalec</w:t>
            </w:r>
          </w:p>
          <w:p w14:paraId="44421E7D" w14:textId="77777777" w:rsidR="003C1844" w:rsidRPr="00CA702B" w:rsidRDefault="003C1844" w:rsidP="007F48E8">
            <w:pPr>
              <w:spacing w:after="200" w:line="276" w:lineRule="auto"/>
              <w:ind w:left="720"/>
              <w:jc w:val="both"/>
              <w:rPr>
                <w:rFonts w:asciiTheme="minorHAnsi" w:eastAsiaTheme="minorHAnsi" w:hAnsiTheme="minorHAnsi" w:cstheme="minorHAnsi"/>
              </w:rPr>
            </w:pPr>
          </w:p>
        </w:tc>
      </w:tr>
      <w:bookmarkEnd w:id="73"/>
    </w:tbl>
    <w:p w14:paraId="5022E27F" w14:textId="7FBE3678" w:rsidR="00A448D1" w:rsidRDefault="00A448D1" w:rsidP="00250C72">
      <w:pPr>
        <w:jc w:val="both"/>
        <w:rPr>
          <w:lang w:eastAsia="zh-CN"/>
        </w:rPr>
      </w:pPr>
    </w:p>
    <w:p w14:paraId="3F3CA7E2" w14:textId="77777777" w:rsidR="00850269" w:rsidRDefault="00850269" w:rsidP="00250C72">
      <w:pPr>
        <w:jc w:val="both"/>
        <w:rPr>
          <w:lang w:eastAsia="zh-CN"/>
        </w:rPr>
      </w:pPr>
    </w:p>
    <w:p w14:paraId="6557F5AE" w14:textId="77777777" w:rsidR="005310DA" w:rsidRPr="001136A4" w:rsidRDefault="005310DA" w:rsidP="00F52545">
      <w:pPr>
        <w:pStyle w:val="Slog2"/>
      </w:pPr>
      <w:bookmarkStart w:id="74" w:name="_Toc451354675"/>
      <w:bookmarkStart w:id="75" w:name="_Toc32922872"/>
      <w:r w:rsidRPr="001136A4">
        <w:t>T</w:t>
      </w:r>
      <w:r w:rsidR="001304EB" w:rsidRPr="001136A4">
        <w:t>ehnična in strokovna sposobnost</w:t>
      </w:r>
      <w:bookmarkEnd w:id="74"/>
      <w:bookmarkEnd w:id="75"/>
    </w:p>
    <w:tbl>
      <w:tblPr>
        <w:tblStyle w:val="Tabelamrea1"/>
        <w:tblW w:w="140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74"/>
        <w:gridCol w:w="1443"/>
        <w:gridCol w:w="6520"/>
        <w:gridCol w:w="5387"/>
      </w:tblGrid>
      <w:tr w:rsidR="00F52545" w:rsidRPr="001136A4" w14:paraId="37804933" w14:textId="77777777" w:rsidTr="00F52545">
        <w:tc>
          <w:tcPr>
            <w:tcW w:w="674" w:type="dxa"/>
            <w:tcBorders>
              <w:top w:val="single" w:sz="8" w:space="0" w:color="auto"/>
            </w:tcBorders>
            <w:vAlign w:val="center"/>
          </w:tcPr>
          <w:p w14:paraId="7A79025A" w14:textId="77777777" w:rsidR="00F52545" w:rsidRPr="001136A4" w:rsidRDefault="00F52545" w:rsidP="005C2899">
            <w:pPr>
              <w:rPr>
                <w:b/>
                <w:sz w:val="23"/>
                <w:szCs w:val="23"/>
                <w:lang w:eastAsia="zh-CN"/>
              </w:rPr>
            </w:pPr>
            <w:r w:rsidRPr="001136A4">
              <w:rPr>
                <w:b/>
                <w:sz w:val="23"/>
                <w:szCs w:val="23"/>
                <w:lang w:eastAsia="zh-CN"/>
              </w:rPr>
              <w:t>ZAP. ŠT.</w:t>
            </w:r>
          </w:p>
        </w:tc>
        <w:tc>
          <w:tcPr>
            <w:tcW w:w="1443" w:type="dxa"/>
            <w:tcBorders>
              <w:top w:val="single" w:sz="8" w:space="0" w:color="auto"/>
            </w:tcBorders>
            <w:vAlign w:val="center"/>
          </w:tcPr>
          <w:p w14:paraId="0F5C375A" w14:textId="77777777" w:rsidR="00F52545" w:rsidRPr="001136A4" w:rsidRDefault="00F52545" w:rsidP="005C2899">
            <w:pPr>
              <w:rPr>
                <w:b/>
                <w:sz w:val="23"/>
                <w:szCs w:val="23"/>
                <w:lang w:eastAsia="zh-CN"/>
              </w:rPr>
            </w:pPr>
            <w:r w:rsidRPr="001136A4">
              <w:rPr>
                <w:b/>
                <w:sz w:val="23"/>
                <w:szCs w:val="23"/>
                <w:lang w:eastAsia="zh-CN"/>
              </w:rPr>
              <w:t>PRAVNA PODLAGA</w:t>
            </w:r>
          </w:p>
        </w:tc>
        <w:tc>
          <w:tcPr>
            <w:tcW w:w="6520" w:type="dxa"/>
            <w:tcBorders>
              <w:top w:val="single" w:sz="8" w:space="0" w:color="auto"/>
            </w:tcBorders>
            <w:vAlign w:val="center"/>
          </w:tcPr>
          <w:p w14:paraId="5FC42686" w14:textId="77777777" w:rsidR="00F52545" w:rsidRPr="001136A4" w:rsidRDefault="00F52545" w:rsidP="005C2899">
            <w:pPr>
              <w:rPr>
                <w:b/>
                <w:sz w:val="23"/>
                <w:szCs w:val="23"/>
                <w:lang w:eastAsia="zh-CN"/>
              </w:rPr>
            </w:pPr>
            <w:r w:rsidRPr="001136A4">
              <w:rPr>
                <w:b/>
                <w:sz w:val="23"/>
                <w:szCs w:val="23"/>
                <w:lang w:eastAsia="zh-CN"/>
              </w:rPr>
              <w:t>POGOJ</w:t>
            </w:r>
          </w:p>
        </w:tc>
        <w:tc>
          <w:tcPr>
            <w:tcW w:w="5387" w:type="dxa"/>
            <w:tcBorders>
              <w:top w:val="single" w:sz="8" w:space="0" w:color="auto"/>
            </w:tcBorders>
            <w:vAlign w:val="center"/>
          </w:tcPr>
          <w:p w14:paraId="0306D0AE" w14:textId="77777777" w:rsidR="00F52545" w:rsidRPr="001136A4" w:rsidRDefault="00F52545" w:rsidP="005C2899">
            <w:pPr>
              <w:rPr>
                <w:b/>
                <w:sz w:val="23"/>
                <w:szCs w:val="23"/>
                <w:lang w:eastAsia="zh-CN"/>
              </w:rPr>
            </w:pPr>
            <w:r w:rsidRPr="001136A4">
              <w:rPr>
                <w:b/>
                <w:sz w:val="23"/>
                <w:szCs w:val="23"/>
                <w:lang w:eastAsia="zh-CN"/>
              </w:rPr>
              <w:t>ZA KOGA VELJA POGOJ</w:t>
            </w:r>
          </w:p>
        </w:tc>
      </w:tr>
      <w:tr w:rsidR="00F52545" w:rsidRPr="001136A4" w14:paraId="2B8D20E1" w14:textId="77777777" w:rsidTr="00F17D5D">
        <w:trPr>
          <w:trHeight w:val="1124"/>
        </w:trPr>
        <w:tc>
          <w:tcPr>
            <w:tcW w:w="674" w:type="dxa"/>
            <w:tcBorders>
              <w:top w:val="single" w:sz="4" w:space="0" w:color="auto"/>
              <w:left w:val="single" w:sz="4" w:space="0" w:color="auto"/>
              <w:bottom w:val="single" w:sz="4" w:space="0" w:color="auto"/>
              <w:right w:val="dotted" w:sz="4" w:space="0" w:color="auto"/>
            </w:tcBorders>
          </w:tcPr>
          <w:p w14:paraId="0D34D8C9" w14:textId="77777777" w:rsidR="00F52545" w:rsidRPr="001136A4" w:rsidRDefault="00F52545" w:rsidP="00250C72">
            <w:pPr>
              <w:jc w:val="both"/>
              <w:rPr>
                <w:lang w:eastAsia="zh-CN"/>
              </w:rPr>
            </w:pPr>
            <w:r w:rsidRPr="001136A4">
              <w:rPr>
                <w:lang w:eastAsia="zh-CN"/>
              </w:rPr>
              <w:t>2.</w:t>
            </w:r>
          </w:p>
        </w:tc>
        <w:tc>
          <w:tcPr>
            <w:tcW w:w="1443" w:type="dxa"/>
            <w:tcBorders>
              <w:top w:val="single" w:sz="4" w:space="0" w:color="auto"/>
              <w:left w:val="dotted" w:sz="4" w:space="0" w:color="auto"/>
              <w:bottom w:val="single" w:sz="4" w:space="0" w:color="auto"/>
              <w:right w:val="dotted" w:sz="4" w:space="0" w:color="auto"/>
            </w:tcBorders>
          </w:tcPr>
          <w:p w14:paraId="3F6D5369" w14:textId="77777777" w:rsidR="00F52545" w:rsidRPr="001136A4" w:rsidRDefault="00F52545" w:rsidP="00875478">
            <w:pPr>
              <w:rPr>
                <w:lang w:eastAsia="zh-CN"/>
              </w:rPr>
            </w:pPr>
            <w:r w:rsidRPr="001136A4">
              <w:rPr>
                <w:lang w:eastAsia="zh-CN"/>
              </w:rPr>
              <w:t>j) točka osmega odstavka 77. člena ZJN-3</w:t>
            </w:r>
          </w:p>
          <w:p w14:paraId="6025CC6B" w14:textId="77777777" w:rsidR="00F52545" w:rsidRPr="001136A4" w:rsidRDefault="00F52545" w:rsidP="00875478">
            <w:pPr>
              <w:rPr>
                <w:lang w:eastAsia="zh-CN"/>
              </w:rPr>
            </w:pPr>
            <w:r w:rsidRPr="001136A4">
              <w:rPr>
                <w:lang w:eastAsia="zh-CN"/>
              </w:rPr>
              <w:t xml:space="preserve">in 94. člen ZJN-3 </w:t>
            </w:r>
          </w:p>
        </w:tc>
        <w:tc>
          <w:tcPr>
            <w:tcW w:w="6520" w:type="dxa"/>
            <w:tcBorders>
              <w:top w:val="single" w:sz="4" w:space="0" w:color="auto"/>
              <w:left w:val="dotted" w:sz="4" w:space="0" w:color="auto"/>
              <w:bottom w:val="single" w:sz="4" w:space="0" w:color="auto"/>
              <w:right w:val="dotted" w:sz="4" w:space="0" w:color="auto"/>
            </w:tcBorders>
          </w:tcPr>
          <w:p w14:paraId="58A93035" w14:textId="5E24BF64" w:rsidR="00F52545" w:rsidRDefault="00F52545" w:rsidP="00250C72">
            <w:pPr>
              <w:jc w:val="both"/>
              <w:rPr>
                <w:lang w:eastAsia="zh-CN"/>
              </w:rPr>
            </w:pPr>
            <w:r w:rsidRPr="001136A4">
              <w:rPr>
                <w:lang w:eastAsia="zh-CN"/>
              </w:rPr>
              <w:t>Ponudnik, ki namerava oddati del javnega naročila v podizvajanje</w:t>
            </w:r>
            <w:r w:rsidR="00036C39">
              <w:rPr>
                <w:lang w:eastAsia="zh-CN"/>
              </w:rPr>
              <w:t>,</w:t>
            </w:r>
            <w:r w:rsidRPr="001136A4">
              <w:rPr>
                <w:lang w:eastAsia="zh-CN"/>
              </w:rPr>
              <w:t xml:space="preserve"> poda </w:t>
            </w:r>
            <w:r>
              <w:rPr>
                <w:lang w:eastAsia="zh-CN"/>
              </w:rPr>
              <w:t>ter naloži</w:t>
            </w:r>
            <w:r w:rsidRPr="001136A4">
              <w:rPr>
                <w:lang w:eastAsia="zh-CN"/>
              </w:rPr>
              <w:t xml:space="preserve"> izjavo ponudnika o nastopanju s podizvajalci </w:t>
            </w:r>
            <w:r>
              <w:rPr>
                <w:b/>
                <w:lang w:eastAsia="zh-CN"/>
              </w:rPr>
              <w:t>(p</w:t>
            </w:r>
            <w:r w:rsidRPr="001136A4">
              <w:rPr>
                <w:b/>
                <w:lang w:eastAsia="zh-CN"/>
              </w:rPr>
              <w:t>riloga št. 3 A)</w:t>
            </w:r>
            <w:r w:rsidRPr="001136A4">
              <w:rPr>
                <w:lang w:eastAsia="zh-CN"/>
              </w:rPr>
              <w:t>.</w:t>
            </w:r>
          </w:p>
          <w:p w14:paraId="6DAB564A" w14:textId="77777777" w:rsidR="00F52545" w:rsidRPr="001136A4" w:rsidRDefault="00F52545" w:rsidP="00250C72">
            <w:pPr>
              <w:jc w:val="both"/>
              <w:rPr>
                <w:b/>
                <w:lang w:eastAsia="zh-CN"/>
              </w:rPr>
            </w:pPr>
          </w:p>
          <w:p w14:paraId="611A4A72" w14:textId="77777777" w:rsidR="00F52545" w:rsidRDefault="00F52545" w:rsidP="001A3F07">
            <w:pPr>
              <w:jc w:val="both"/>
              <w:rPr>
                <w:lang w:eastAsia="zh-CN"/>
              </w:rPr>
            </w:pPr>
            <w:r w:rsidRPr="001136A4">
              <w:rPr>
                <w:lang w:eastAsia="zh-CN"/>
              </w:rPr>
              <w:t>Podizvajalec, ki zahteva izvajanje neposrednih plačil s strani naročnika, poda, žigosa in podpiše</w:t>
            </w:r>
            <w:r>
              <w:rPr>
                <w:lang w:eastAsia="zh-CN"/>
              </w:rPr>
              <w:t xml:space="preserve"> ter naloži</w:t>
            </w:r>
            <w:r w:rsidRPr="001136A4">
              <w:rPr>
                <w:lang w:eastAsia="zh-CN"/>
              </w:rPr>
              <w:t xml:space="preserve"> izjavo podizvajalca o neposrednih plačilih in soglasje o poravnavi podizvajalčeve terjatve do glavnega izvajalca s strani naročnika </w:t>
            </w:r>
            <w:r>
              <w:rPr>
                <w:b/>
                <w:lang w:eastAsia="zh-CN"/>
              </w:rPr>
              <w:t>(p</w:t>
            </w:r>
            <w:r w:rsidRPr="001136A4">
              <w:rPr>
                <w:b/>
                <w:lang w:eastAsia="zh-CN"/>
              </w:rPr>
              <w:t>riloga št. 3 B)</w:t>
            </w:r>
            <w:r w:rsidRPr="001136A4">
              <w:rPr>
                <w:lang w:eastAsia="zh-CN"/>
              </w:rPr>
              <w:t>.</w:t>
            </w:r>
          </w:p>
          <w:p w14:paraId="48A6D11A" w14:textId="77777777" w:rsidR="00F52545" w:rsidRDefault="00F52545" w:rsidP="001A3F07">
            <w:pPr>
              <w:jc w:val="both"/>
              <w:rPr>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284"/>
            </w:tblGrid>
            <w:tr w:rsidR="00F52545" w:rsidRPr="001136A4" w14:paraId="4D626AB5" w14:textId="77777777" w:rsidTr="008B41F3">
              <w:tc>
                <w:tcPr>
                  <w:tcW w:w="6675" w:type="dxa"/>
                </w:tcPr>
                <w:p w14:paraId="42B0BC8B" w14:textId="77777777" w:rsidR="00F52545" w:rsidRPr="001136A4" w:rsidRDefault="00F52545" w:rsidP="00AA351A">
                  <w:pPr>
                    <w:jc w:val="both"/>
                    <w:rPr>
                      <w:sz w:val="23"/>
                      <w:szCs w:val="23"/>
                      <w:lang w:eastAsia="zh-CN"/>
                    </w:rPr>
                  </w:pPr>
                  <w:r w:rsidRPr="001136A4">
                    <w:rPr>
                      <w:b/>
                      <w:sz w:val="23"/>
                      <w:szCs w:val="23"/>
                      <w:lang w:eastAsia="zh-CN"/>
                    </w:rPr>
                    <w:t>INFORMACIJA ZA UGOTAVLJANJE SPOSOBNOSTI</w:t>
                  </w:r>
                  <w:r w:rsidRPr="001136A4">
                    <w:rPr>
                      <w:sz w:val="23"/>
                      <w:szCs w:val="23"/>
                      <w:lang w:eastAsia="zh-CN"/>
                    </w:rPr>
                    <w:t xml:space="preserve">: </w:t>
                  </w:r>
                </w:p>
                <w:p w14:paraId="113E0221" w14:textId="77777777" w:rsidR="00F52545" w:rsidRPr="001136A4" w:rsidRDefault="00F52545" w:rsidP="00AA351A">
                  <w:pPr>
                    <w:jc w:val="both"/>
                    <w:rPr>
                      <w:sz w:val="23"/>
                      <w:szCs w:val="23"/>
                      <w:lang w:eastAsia="zh-CN"/>
                    </w:rPr>
                  </w:pPr>
                </w:p>
                <w:p w14:paraId="12E47978" w14:textId="77777777" w:rsidR="00F52545" w:rsidRDefault="00F52545" w:rsidP="00EF3EF3">
                  <w:pPr>
                    <w:jc w:val="both"/>
                    <w:rPr>
                      <w:b/>
                      <w:lang w:eastAsia="zh-CN"/>
                    </w:rPr>
                  </w:pPr>
                  <w:r w:rsidRPr="001136A4">
                    <w:rPr>
                      <w:b/>
                      <w:lang w:eastAsia="zh-CN"/>
                    </w:rPr>
                    <w:t>Izjava ponudnika o nastopanju s podizvajalci (</w:t>
                  </w:r>
                  <w:r>
                    <w:rPr>
                      <w:b/>
                      <w:lang w:eastAsia="zh-CN"/>
                    </w:rPr>
                    <w:t>p</w:t>
                  </w:r>
                  <w:r w:rsidRPr="001136A4">
                    <w:rPr>
                      <w:b/>
                      <w:lang w:eastAsia="zh-CN"/>
                    </w:rPr>
                    <w:t>riloga št. 3 A).</w:t>
                  </w:r>
                </w:p>
                <w:p w14:paraId="62149D06" w14:textId="77777777" w:rsidR="00274308" w:rsidRPr="00274308" w:rsidRDefault="00274308" w:rsidP="00EF3EF3">
                  <w:pPr>
                    <w:jc w:val="both"/>
                    <w:rPr>
                      <w:lang w:eastAsia="zh-CN"/>
                    </w:rPr>
                  </w:pPr>
                </w:p>
                <w:p w14:paraId="4BD8E45E" w14:textId="77777777" w:rsidR="00274308" w:rsidRPr="00274308" w:rsidRDefault="00274308" w:rsidP="00EF3EF3">
                  <w:pPr>
                    <w:jc w:val="both"/>
                    <w:rPr>
                      <w:lang w:eastAsia="zh-CN"/>
                    </w:rPr>
                  </w:pPr>
                  <w:r w:rsidRPr="00274308">
                    <w:rPr>
                      <w:lang w:eastAsia="zh-CN"/>
                    </w:rPr>
                    <w:t>in</w:t>
                  </w:r>
                </w:p>
                <w:p w14:paraId="5ABDC748" w14:textId="77777777" w:rsidR="00274308" w:rsidRPr="00274308" w:rsidRDefault="00274308" w:rsidP="00EF3EF3">
                  <w:pPr>
                    <w:jc w:val="both"/>
                    <w:rPr>
                      <w:lang w:eastAsia="zh-CN"/>
                    </w:rPr>
                  </w:pPr>
                </w:p>
                <w:p w14:paraId="3D930CE4" w14:textId="77777777" w:rsidR="00F52545" w:rsidRPr="001136A4" w:rsidRDefault="00F52545" w:rsidP="00AF362D">
                  <w:pPr>
                    <w:jc w:val="both"/>
                    <w:rPr>
                      <w:sz w:val="23"/>
                      <w:szCs w:val="23"/>
                      <w:lang w:eastAsia="zh-CN"/>
                    </w:rPr>
                  </w:pPr>
                  <w:r w:rsidRPr="001136A4">
                    <w:rPr>
                      <w:b/>
                      <w:lang w:eastAsia="zh-CN"/>
                    </w:rPr>
                    <w:t>Izjava podizvajalca o neposrednih plačilih</w:t>
                  </w:r>
                  <w:r w:rsidRPr="001136A4">
                    <w:rPr>
                      <w:lang w:eastAsia="zh-CN"/>
                    </w:rPr>
                    <w:t xml:space="preserve"> in </w:t>
                  </w:r>
                  <w:r w:rsidRPr="001136A4">
                    <w:rPr>
                      <w:b/>
                      <w:lang w:eastAsia="zh-CN"/>
                    </w:rPr>
                    <w:t>soglasje o poravnavi podizvajalčeve terjatve do glavnega izvajalca s strani</w:t>
                  </w:r>
                  <w:r w:rsidRPr="001136A4">
                    <w:rPr>
                      <w:lang w:eastAsia="zh-CN"/>
                    </w:rPr>
                    <w:t xml:space="preserve"> </w:t>
                  </w:r>
                  <w:r w:rsidRPr="001136A4">
                    <w:rPr>
                      <w:b/>
                      <w:lang w:eastAsia="zh-CN"/>
                    </w:rPr>
                    <w:t>naročnika</w:t>
                  </w:r>
                  <w:r w:rsidRPr="001136A4">
                    <w:rPr>
                      <w:lang w:eastAsia="zh-CN"/>
                    </w:rPr>
                    <w:t xml:space="preserve"> </w:t>
                  </w:r>
                  <w:r>
                    <w:rPr>
                      <w:b/>
                      <w:lang w:eastAsia="zh-CN"/>
                    </w:rPr>
                    <w:t>(p</w:t>
                  </w:r>
                  <w:r w:rsidRPr="001136A4">
                    <w:rPr>
                      <w:b/>
                      <w:lang w:eastAsia="zh-CN"/>
                    </w:rPr>
                    <w:t>riloga št. 3 B).</w:t>
                  </w:r>
                </w:p>
              </w:tc>
            </w:tr>
          </w:tbl>
          <w:p w14:paraId="53A48076" w14:textId="77777777" w:rsidR="00F52545" w:rsidRPr="001136A4" w:rsidRDefault="00F52545" w:rsidP="00250C72">
            <w:pPr>
              <w:jc w:val="both"/>
              <w:rPr>
                <w:sz w:val="23"/>
                <w:szCs w:val="23"/>
                <w:lang w:eastAsia="zh-CN"/>
              </w:rPr>
            </w:pPr>
          </w:p>
        </w:tc>
        <w:tc>
          <w:tcPr>
            <w:tcW w:w="5387" w:type="dxa"/>
            <w:tcBorders>
              <w:top w:val="single" w:sz="4" w:space="0" w:color="auto"/>
              <w:left w:val="dotted" w:sz="4" w:space="0" w:color="auto"/>
              <w:bottom w:val="single" w:sz="4" w:space="0" w:color="auto"/>
              <w:right w:val="single" w:sz="4" w:space="0" w:color="auto"/>
            </w:tcBorders>
          </w:tcPr>
          <w:p w14:paraId="68E11F7B" w14:textId="77777777" w:rsidR="00F52545" w:rsidRPr="008877A7" w:rsidRDefault="00F52545" w:rsidP="00272812">
            <w:pPr>
              <w:jc w:val="both"/>
              <w:rPr>
                <w:lang w:eastAsia="zh-CN"/>
              </w:rPr>
            </w:pPr>
            <w:r w:rsidRPr="008877A7">
              <w:rPr>
                <w:lang w:eastAsia="zh-CN"/>
              </w:rPr>
              <w:t>Pogoj mora izpolniti ponudnik oziroma konzorcij ponudnikov, ki namerava oddati del javnega naročila v podizvajanje (priloga št. 3 A).</w:t>
            </w:r>
          </w:p>
          <w:p w14:paraId="1F81B21D" w14:textId="77777777" w:rsidR="00F52545" w:rsidRPr="008877A7" w:rsidRDefault="00F52545" w:rsidP="00272812">
            <w:pPr>
              <w:jc w:val="both"/>
              <w:rPr>
                <w:lang w:eastAsia="zh-CN"/>
              </w:rPr>
            </w:pPr>
          </w:p>
          <w:p w14:paraId="4D9AC2C0" w14:textId="77777777" w:rsidR="00F52545" w:rsidRPr="008877A7" w:rsidRDefault="00F52545" w:rsidP="00272812">
            <w:pPr>
              <w:jc w:val="both"/>
              <w:rPr>
                <w:lang w:eastAsia="zh-CN"/>
              </w:rPr>
            </w:pPr>
            <w:r w:rsidRPr="008877A7">
              <w:rPr>
                <w:lang w:eastAsia="zh-CN"/>
              </w:rPr>
              <w:t>Pogoj mora izpolniti vsak podizvajalec, ki zahteva izvajanje neposrednih plačil s strani naročnika (priloga št. 3 B).</w:t>
            </w:r>
          </w:p>
          <w:p w14:paraId="452E0CC7" w14:textId="77777777" w:rsidR="00AF2307" w:rsidRDefault="00AF2307" w:rsidP="00AF2307">
            <w:pPr>
              <w:spacing w:line="276" w:lineRule="auto"/>
              <w:jc w:val="both"/>
              <w:rPr>
                <w:rFonts w:asciiTheme="minorHAnsi" w:hAnsiTheme="minorHAnsi"/>
                <w:lang w:eastAsia="zh-CN"/>
              </w:rPr>
            </w:pPr>
          </w:p>
          <w:p w14:paraId="12ACFDA5" w14:textId="77777777" w:rsidR="00AF2307" w:rsidRPr="000174E9" w:rsidRDefault="00AF2307" w:rsidP="00AF2307">
            <w:pPr>
              <w:spacing w:line="276" w:lineRule="auto"/>
              <w:jc w:val="both"/>
              <w:rPr>
                <w:rFonts w:asciiTheme="minorHAnsi" w:hAnsiTheme="minorHAnsi"/>
                <w:lang w:eastAsia="zh-CN"/>
              </w:rPr>
            </w:pPr>
            <w:r w:rsidRPr="00216025">
              <w:rPr>
                <w:rFonts w:asciiTheme="minorHAnsi" w:hAnsiTheme="minorHAnsi"/>
                <w:lang w:eastAsia="zh-CN"/>
              </w:rPr>
              <w:t>Ponudnik pa v podizvajanje ne sme oddati celotnega javnega naročila (100%), kar potrjuje tudi dopis oziroma tolmačenje Direktorata za javno naročanje št. 430-77/2016/7 z dne 30.03.2016).</w:t>
            </w:r>
          </w:p>
          <w:p w14:paraId="118B6422" w14:textId="77777777" w:rsidR="00F52545" w:rsidRPr="001136A4" w:rsidRDefault="00F52545" w:rsidP="00272812">
            <w:pPr>
              <w:jc w:val="both"/>
              <w:rPr>
                <w:sz w:val="23"/>
                <w:szCs w:val="23"/>
                <w:lang w:eastAsia="zh-CN"/>
              </w:rPr>
            </w:pPr>
          </w:p>
        </w:tc>
      </w:tr>
      <w:tr w:rsidR="00F52545" w:rsidRPr="001136A4" w14:paraId="0E51AF05" w14:textId="77777777" w:rsidTr="00F52545">
        <w:tc>
          <w:tcPr>
            <w:tcW w:w="674" w:type="dxa"/>
            <w:tcBorders>
              <w:top w:val="single" w:sz="4" w:space="0" w:color="auto"/>
              <w:bottom w:val="single" w:sz="4" w:space="0" w:color="auto"/>
            </w:tcBorders>
          </w:tcPr>
          <w:p w14:paraId="603317E0" w14:textId="77777777" w:rsidR="00F52545" w:rsidRPr="001136A4" w:rsidRDefault="00F52545" w:rsidP="0095341D">
            <w:pPr>
              <w:jc w:val="both"/>
              <w:rPr>
                <w:lang w:eastAsia="zh-CN"/>
              </w:rPr>
            </w:pPr>
            <w:r w:rsidRPr="001136A4">
              <w:rPr>
                <w:lang w:eastAsia="zh-CN"/>
              </w:rPr>
              <w:t>3.</w:t>
            </w:r>
          </w:p>
        </w:tc>
        <w:tc>
          <w:tcPr>
            <w:tcW w:w="1443" w:type="dxa"/>
            <w:tcBorders>
              <w:top w:val="single" w:sz="4" w:space="0" w:color="auto"/>
              <w:bottom w:val="single" w:sz="4" w:space="0" w:color="auto"/>
            </w:tcBorders>
          </w:tcPr>
          <w:p w14:paraId="2327D8CC" w14:textId="77777777" w:rsidR="00F52545" w:rsidRPr="001136A4" w:rsidRDefault="00F52545" w:rsidP="0095341D">
            <w:pPr>
              <w:rPr>
                <w:sz w:val="23"/>
                <w:szCs w:val="23"/>
                <w:lang w:eastAsia="zh-CN"/>
              </w:rPr>
            </w:pPr>
            <w:r w:rsidRPr="001136A4">
              <w:t xml:space="preserve">j) točka osmega odstavka 77. člena ZJN-3 </w:t>
            </w:r>
          </w:p>
        </w:tc>
        <w:tc>
          <w:tcPr>
            <w:tcW w:w="6520" w:type="dxa"/>
            <w:tcBorders>
              <w:top w:val="single" w:sz="4" w:space="0" w:color="auto"/>
              <w:bottom w:val="single" w:sz="4" w:space="0" w:color="auto"/>
            </w:tcBorders>
          </w:tcPr>
          <w:p w14:paraId="17A55DF2" w14:textId="55957687" w:rsidR="00F52545" w:rsidRDefault="00F52545" w:rsidP="0095341D">
            <w:pPr>
              <w:jc w:val="both"/>
            </w:pPr>
            <w:r w:rsidRPr="001136A4">
              <w:t>Ponudnik, ki namerava oddati del javnega naročila v podizvajanje</w:t>
            </w:r>
            <w:r w:rsidR="00036C39">
              <w:t>,</w:t>
            </w:r>
            <w:r w:rsidRPr="001136A4">
              <w:t xml:space="preserve"> mora navesti delež javnega naročila, ki ga morebiti namerava oddati v podizvajanje. </w:t>
            </w:r>
          </w:p>
          <w:p w14:paraId="3E11C4F6" w14:textId="77777777" w:rsidR="00F52545" w:rsidRDefault="00F52545" w:rsidP="0095341D">
            <w:pPr>
              <w:jc w:val="both"/>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F52545" w:rsidRPr="001136A4" w14:paraId="240DEDED" w14:textId="77777777" w:rsidTr="00850269">
              <w:tc>
                <w:tcPr>
                  <w:tcW w:w="6276" w:type="dxa"/>
                  <w:tcBorders>
                    <w:top w:val="single" w:sz="8" w:space="0" w:color="96488B"/>
                    <w:left w:val="single" w:sz="8" w:space="0" w:color="96488B"/>
                    <w:bottom w:val="single" w:sz="8" w:space="0" w:color="96488B"/>
                    <w:right w:val="single" w:sz="8" w:space="0" w:color="96488B"/>
                  </w:tcBorders>
                </w:tcPr>
                <w:p w14:paraId="4ABDE61C" w14:textId="77777777" w:rsidR="00F52545" w:rsidRPr="001136A4" w:rsidRDefault="00F52545" w:rsidP="0095341D">
                  <w:pPr>
                    <w:jc w:val="both"/>
                  </w:pPr>
                  <w:r w:rsidRPr="001136A4">
                    <w:rPr>
                      <w:b/>
                      <w:bCs/>
                    </w:rPr>
                    <w:t>INFORMACIJA ZA UGOTAVLJANJE SPOSOBNOSTI</w:t>
                  </w:r>
                  <w:r w:rsidRPr="001136A4">
                    <w:t xml:space="preserve">: </w:t>
                  </w:r>
                </w:p>
                <w:p w14:paraId="7231AAB8" w14:textId="77777777" w:rsidR="00F52545" w:rsidRDefault="00F52545" w:rsidP="00EB0635">
                  <w:pPr>
                    <w:jc w:val="both"/>
                    <w:rPr>
                      <w:b/>
                    </w:rPr>
                  </w:pPr>
                </w:p>
                <w:p w14:paraId="766F39EB" w14:textId="77777777" w:rsidR="00F52545" w:rsidRPr="001136A4" w:rsidRDefault="00F52545" w:rsidP="00212D46">
                  <w:pPr>
                    <w:jc w:val="both"/>
                  </w:pPr>
                  <w:r w:rsidRPr="001136A4">
                    <w:rPr>
                      <w:b/>
                    </w:rPr>
                    <w:t xml:space="preserve">Izjava ponudnika o nastopanju s podizvajalci </w:t>
                  </w:r>
                  <w:r>
                    <w:rPr>
                      <w:b/>
                    </w:rPr>
                    <w:t>(p</w:t>
                  </w:r>
                  <w:r w:rsidRPr="001136A4">
                    <w:rPr>
                      <w:b/>
                    </w:rPr>
                    <w:t>riloga št. 3 A), rubrika: Delež del, ki jih bo izvedel podizvajalec (v %).</w:t>
                  </w:r>
                </w:p>
              </w:tc>
            </w:tr>
          </w:tbl>
          <w:p w14:paraId="7612C002" w14:textId="77777777" w:rsidR="00F52545" w:rsidRPr="001136A4" w:rsidRDefault="00F52545" w:rsidP="0095341D">
            <w:pPr>
              <w:jc w:val="both"/>
              <w:rPr>
                <w:sz w:val="23"/>
                <w:szCs w:val="23"/>
                <w:lang w:eastAsia="zh-CN"/>
              </w:rPr>
            </w:pPr>
          </w:p>
        </w:tc>
        <w:tc>
          <w:tcPr>
            <w:tcW w:w="5387" w:type="dxa"/>
            <w:tcBorders>
              <w:top w:val="single" w:sz="4" w:space="0" w:color="auto"/>
              <w:bottom w:val="single" w:sz="4" w:space="0" w:color="auto"/>
            </w:tcBorders>
          </w:tcPr>
          <w:p w14:paraId="485D0C8E" w14:textId="77777777" w:rsidR="00F52545" w:rsidRDefault="00F52545" w:rsidP="0095341D">
            <w:pPr>
              <w:jc w:val="both"/>
            </w:pPr>
            <w:r w:rsidRPr="001136A4">
              <w:t>Pogoj mora izpolniti ponudnik oziroma konzorcij ponudnikov, ki namerava oddati del javnega naročila v podizvajanje.</w:t>
            </w:r>
          </w:p>
          <w:p w14:paraId="34B778EE" w14:textId="77777777" w:rsidR="00F52545" w:rsidRDefault="00F52545" w:rsidP="0095341D">
            <w:pPr>
              <w:jc w:val="both"/>
              <w:rPr>
                <w:sz w:val="23"/>
                <w:szCs w:val="23"/>
                <w:lang w:eastAsia="zh-CN"/>
              </w:rPr>
            </w:pPr>
          </w:p>
          <w:p w14:paraId="7DA71807" w14:textId="77777777" w:rsidR="00F52545" w:rsidRPr="005E4870" w:rsidRDefault="00F52545" w:rsidP="0095341D">
            <w:pPr>
              <w:jc w:val="both"/>
              <w:rPr>
                <w:lang w:eastAsia="zh-CN"/>
              </w:rPr>
            </w:pPr>
            <w:r w:rsidRPr="005E4870">
              <w:rPr>
                <w:lang w:eastAsia="zh-CN"/>
              </w:rPr>
              <w:t>Ponudnik v podizvajanje ne sme oddati celotnega javnega naročila (podizvajalec ne sme izvesti 100% del).</w:t>
            </w:r>
          </w:p>
        </w:tc>
      </w:tr>
      <w:tr w:rsidR="00F52545" w:rsidRPr="001136A4" w14:paraId="15815D97" w14:textId="77777777" w:rsidTr="00F52545">
        <w:trPr>
          <w:trHeight w:val="553"/>
        </w:trPr>
        <w:tc>
          <w:tcPr>
            <w:tcW w:w="674" w:type="dxa"/>
            <w:tcBorders>
              <w:top w:val="single" w:sz="4" w:space="0" w:color="auto"/>
              <w:left w:val="single" w:sz="4" w:space="0" w:color="auto"/>
              <w:bottom w:val="single" w:sz="4" w:space="0" w:color="auto"/>
            </w:tcBorders>
          </w:tcPr>
          <w:p w14:paraId="6EB40AA3" w14:textId="77777777" w:rsidR="00F52545" w:rsidRPr="001136A4" w:rsidRDefault="00F52545" w:rsidP="0095341D">
            <w:pPr>
              <w:jc w:val="both"/>
              <w:rPr>
                <w:lang w:eastAsia="zh-CN"/>
              </w:rPr>
            </w:pPr>
            <w:r w:rsidRPr="001136A4">
              <w:rPr>
                <w:lang w:eastAsia="zh-CN"/>
              </w:rPr>
              <w:t>4.</w:t>
            </w:r>
          </w:p>
        </w:tc>
        <w:tc>
          <w:tcPr>
            <w:tcW w:w="1443" w:type="dxa"/>
            <w:tcBorders>
              <w:top w:val="single" w:sz="4" w:space="0" w:color="auto"/>
              <w:bottom w:val="single" w:sz="4" w:space="0" w:color="auto"/>
            </w:tcBorders>
          </w:tcPr>
          <w:p w14:paraId="0C08F56C" w14:textId="77777777" w:rsidR="00F52545" w:rsidRPr="001136A4" w:rsidRDefault="00F52545" w:rsidP="0095341D">
            <w:r w:rsidRPr="001136A4">
              <w:t>Osmi odstavek 77. člena ZJN-3 ter drugi odstavek 10. člena ZJN-3</w:t>
            </w:r>
          </w:p>
        </w:tc>
        <w:tc>
          <w:tcPr>
            <w:tcW w:w="6520" w:type="dxa"/>
            <w:tcBorders>
              <w:top w:val="single" w:sz="4" w:space="0" w:color="auto"/>
              <w:bottom w:val="single" w:sz="4" w:space="0" w:color="auto"/>
            </w:tcBorders>
          </w:tcPr>
          <w:p w14:paraId="17B71ED4" w14:textId="3E33AA00" w:rsidR="00F52545" w:rsidRPr="00411E7D" w:rsidRDefault="00F52545" w:rsidP="00205DF3">
            <w:pPr>
              <w:jc w:val="both"/>
              <w:rPr>
                <w:rFonts w:asciiTheme="minorHAnsi" w:hAnsiTheme="minorHAnsi"/>
              </w:rPr>
            </w:pPr>
            <w:r w:rsidRPr="00411E7D">
              <w:rPr>
                <w:rFonts w:asciiTheme="minorHAnsi" w:hAnsiTheme="minorHAnsi"/>
              </w:rPr>
              <w:t>Ponudnik bo moral razpolagati z zadostnim številom usposobljenega  strokovnega kadra in izpolnjevati druge kadrovske</w:t>
            </w:r>
            <w:r w:rsidR="00E541B9">
              <w:rPr>
                <w:rFonts w:asciiTheme="minorHAnsi" w:hAnsiTheme="minorHAnsi"/>
              </w:rPr>
              <w:t xml:space="preserve"> in</w:t>
            </w:r>
            <w:r w:rsidRPr="00411E7D">
              <w:rPr>
                <w:rFonts w:asciiTheme="minorHAnsi" w:hAnsiTheme="minorHAnsi"/>
              </w:rPr>
              <w:t xml:space="preserve"> tehnične </w:t>
            </w:r>
            <w:r w:rsidR="00E541B9">
              <w:rPr>
                <w:rFonts w:asciiTheme="minorHAnsi" w:hAnsiTheme="minorHAnsi"/>
              </w:rPr>
              <w:t>(</w:t>
            </w:r>
            <w:r w:rsidR="00913DFC">
              <w:rPr>
                <w:rFonts w:asciiTheme="minorHAnsi" w:hAnsiTheme="minorHAnsi"/>
              </w:rPr>
              <w:t>prostori</w:t>
            </w:r>
            <w:r w:rsidR="00E541B9">
              <w:rPr>
                <w:rFonts w:asciiTheme="minorHAnsi" w:hAnsiTheme="minorHAnsi"/>
              </w:rPr>
              <w:t xml:space="preserve"> in oprema) </w:t>
            </w:r>
            <w:r w:rsidRPr="00411E7D">
              <w:rPr>
                <w:rFonts w:asciiTheme="minorHAnsi" w:hAnsiTheme="minorHAnsi"/>
              </w:rPr>
              <w:t xml:space="preserve">pogoje, potrebne za izvedbo del. </w:t>
            </w:r>
          </w:p>
          <w:p w14:paraId="67266A54" w14:textId="0E392621" w:rsidR="00B2303C" w:rsidRDefault="00B2303C" w:rsidP="00205DF3">
            <w:pPr>
              <w:jc w:val="both"/>
              <w:rPr>
                <w:rFonts w:asciiTheme="minorHAnsi" w:hAnsiTheme="minorHAnsi"/>
              </w:rPr>
            </w:pPr>
          </w:p>
          <w:p w14:paraId="14E8EA4C" w14:textId="31F3568E" w:rsidR="00E05137" w:rsidRPr="00212EEB" w:rsidRDefault="00E05137" w:rsidP="00E05137">
            <w:pPr>
              <w:jc w:val="both"/>
              <w:rPr>
                <w:rFonts w:asciiTheme="minorHAnsi" w:hAnsiTheme="minorHAnsi"/>
              </w:rPr>
            </w:pPr>
            <w:r w:rsidRPr="00212EEB">
              <w:rPr>
                <w:rFonts w:asciiTheme="minorHAnsi" w:hAnsiTheme="minorHAnsi"/>
              </w:rPr>
              <w:t xml:space="preserve">Ponudnik mora zagotoviti </w:t>
            </w:r>
            <w:r w:rsidRPr="00212EEB">
              <w:rPr>
                <w:rFonts w:asciiTheme="minorHAnsi" w:hAnsiTheme="minorHAnsi"/>
                <w:b/>
              </w:rPr>
              <w:t>delovno skupino</w:t>
            </w:r>
            <w:r w:rsidR="004A38BE" w:rsidRPr="00212EEB">
              <w:rPr>
                <w:rFonts w:asciiTheme="minorHAnsi" w:hAnsiTheme="minorHAnsi"/>
                <w:b/>
              </w:rPr>
              <w:t>,</w:t>
            </w:r>
            <w:r w:rsidR="0031715F" w:rsidRPr="00212EEB">
              <w:rPr>
                <w:rFonts w:asciiTheme="minorHAnsi" w:hAnsiTheme="minorHAnsi"/>
              </w:rPr>
              <w:t xml:space="preserve"> katero sestavljajo najmanj sledeči kadri</w:t>
            </w:r>
            <w:r w:rsidRPr="00212EEB">
              <w:rPr>
                <w:rFonts w:asciiTheme="minorHAnsi" w:hAnsiTheme="minorHAnsi"/>
              </w:rPr>
              <w:t>:</w:t>
            </w:r>
          </w:p>
          <w:p w14:paraId="7BF051C1" w14:textId="156E8A2E" w:rsidR="00E05137" w:rsidRPr="00212EEB" w:rsidRDefault="00E05137" w:rsidP="000E167B">
            <w:pPr>
              <w:pStyle w:val="Odstavekseznama"/>
              <w:numPr>
                <w:ilvl w:val="0"/>
                <w:numId w:val="34"/>
              </w:numPr>
              <w:jc w:val="both"/>
              <w:rPr>
                <w:rFonts w:asciiTheme="minorHAnsi" w:hAnsiTheme="minorHAnsi"/>
                <w:b/>
                <w:bCs/>
              </w:rPr>
            </w:pPr>
            <w:r w:rsidRPr="00212EEB">
              <w:rPr>
                <w:rFonts w:asciiTheme="minorHAnsi" w:hAnsiTheme="minorHAnsi"/>
                <w:b/>
                <w:bCs/>
              </w:rPr>
              <w:t>odgovorni urednik</w:t>
            </w:r>
            <w:r w:rsidRPr="00212EEB">
              <w:rPr>
                <w:rFonts w:asciiTheme="minorHAnsi" w:hAnsiTheme="minorHAnsi"/>
                <w:bCs/>
              </w:rPr>
              <w:t xml:space="preserve">, </w:t>
            </w:r>
            <w:bookmarkStart w:id="76" w:name="_Hlk532305848"/>
            <w:r w:rsidRPr="00212EEB">
              <w:rPr>
                <w:rFonts w:asciiTheme="minorHAnsi" w:hAnsiTheme="minorHAnsi"/>
                <w:bCs/>
              </w:rPr>
              <w:t xml:space="preserve">ki izpolnjuje naslednje zahteve: </w:t>
            </w:r>
            <w:bookmarkEnd w:id="76"/>
            <w:r w:rsidRPr="00212EEB">
              <w:rPr>
                <w:rFonts w:asciiTheme="minorHAnsi" w:hAnsiTheme="minorHAnsi"/>
                <w:bCs/>
              </w:rPr>
              <w:t xml:space="preserve">pridobljena univerzitetna izobrazba (ali </w:t>
            </w:r>
            <w:r w:rsidR="005C013F" w:rsidRPr="00212EEB">
              <w:rPr>
                <w:rFonts w:asciiTheme="minorHAnsi" w:hAnsiTheme="minorHAnsi"/>
                <w:bCs/>
              </w:rPr>
              <w:t>enakovredno</w:t>
            </w:r>
            <w:r w:rsidRPr="00212EEB">
              <w:rPr>
                <w:rFonts w:asciiTheme="minorHAnsi" w:hAnsiTheme="minorHAnsi"/>
                <w:bCs/>
              </w:rPr>
              <w:t xml:space="preserve">) po KLASIUS-P - 3 Družbene, poslovne, upravne in pravne vede smeri in </w:t>
            </w:r>
            <w:r w:rsidRPr="00212EEB">
              <w:rPr>
                <w:rFonts w:asciiTheme="minorHAnsi" w:hAnsiTheme="minorHAnsi"/>
                <w:b/>
                <w:bCs/>
              </w:rPr>
              <w:t xml:space="preserve">najmanj </w:t>
            </w:r>
            <w:r w:rsidR="009A520E" w:rsidRPr="00212EEB">
              <w:rPr>
                <w:rFonts w:asciiTheme="minorHAnsi" w:hAnsiTheme="minorHAnsi"/>
                <w:b/>
                <w:bCs/>
              </w:rPr>
              <w:t>3</w:t>
            </w:r>
            <w:r w:rsidRPr="00212EEB">
              <w:rPr>
                <w:rFonts w:asciiTheme="minorHAnsi" w:hAnsiTheme="minorHAnsi"/>
                <w:b/>
                <w:bCs/>
              </w:rPr>
              <w:t xml:space="preserve"> let</w:t>
            </w:r>
            <w:r w:rsidR="009A520E" w:rsidRPr="00212EEB">
              <w:rPr>
                <w:rFonts w:asciiTheme="minorHAnsi" w:hAnsiTheme="minorHAnsi"/>
                <w:b/>
                <w:bCs/>
              </w:rPr>
              <w:t>a</w:t>
            </w:r>
            <w:r w:rsidRPr="00212EEB">
              <w:rPr>
                <w:rFonts w:asciiTheme="minorHAnsi" w:hAnsiTheme="minorHAnsi"/>
                <w:b/>
                <w:bCs/>
              </w:rPr>
              <w:t xml:space="preserve"> delovnih izkušenj </w:t>
            </w:r>
            <w:r w:rsidR="00BD548C" w:rsidRPr="00212EEB">
              <w:rPr>
                <w:rFonts w:asciiTheme="minorHAnsi" w:hAnsiTheme="minorHAnsi"/>
                <w:b/>
                <w:bCs/>
              </w:rPr>
              <w:t>na funkciji</w:t>
            </w:r>
            <w:r w:rsidR="007F2C10" w:rsidRPr="00212EEB">
              <w:rPr>
                <w:rFonts w:asciiTheme="minorHAnsi" w:hAnsiTheme="minorHAnsi"/>
                <w:b/>
                <w:bCs/>
              </w:rPr>
              <w:t>/delovnem mestu</w:t>
            </w:r>
            <w:r w:rsidR="00BD548C" w:rsidRPr="00212EEB">
              <w:rPr>
                <w:rFonts w:asciiTheme="minorHAnsi" w:hAnsiTheme="minorHAnsi"/>
                <w:b/>
                <w:bCs/>
              </w:rPr>
              <w:t xml:space="preserve"> odgovornega urednika</w:t>
            </w:r>
            <w:r w:rsidRPr="00212EEB">
              <w:rPr>
                <w:rFonts w:asciiTheme="minorHAnsi" w:hAnsiTheme="minorHAnsi"/>
                <w:bCs/>
              </w:rPr>
              <w:t>;</w:t>
            </w:r>
          </w:p>
          <w:p w14:paraId="5E341A73" w14:textId="0FCF7EE6" w:rsidR="00E05137" w:rsidRPr="00212EEB" w:rsidRDefault="00E05137" w:rsidP="000E167B">
            <w:pPr>
              <w:pStyle w:val="Odstavekseznama"/>
              <w:numPr>
                <w:ilvl w:val="0"/>
                <w:numId w:val="34"/>
              </w:numPr>
              <w:jc w:val="both"/>
              <w:rPr>
                <w:rFonts w:asciiTheme="minorHAnsi" w:hAnsiTheme="minorHAnsi"/>
                <w:b/>
                <w:bCs/>
              </w:rPr>
            </w:pPr>
            <w:r w:rsidRPr="00212EEB">
              <w:rPr>
                <w:rFonts w:asciiTheme="minorHAnsi" w:hAnsiTheme="minorHAnsi"/>
                <w:b/>
                <w:bCs/>
              </w:rPr>
              <w:t>tehnični urednik</w:t>
            </w:r>
            <w:r w:rsidRPr="00212EEB">
              <w:rPr>
                <w:rFonts w:asciiTheme="minorHAnsi" w:hAnsiTheme="minorHAnsi"/>
                <w:bCs/>
              </w:rPr>
              <w:t>,</w:t>
            </w:r>
          </w:p>
          <w:p w14:paraId="2662C0AD" w14:textId="4CB7C593" w:rsidR="00E05137" w:rsidRPr="00212EEB" w:rsidRDefault="00E05137" w:rsidP="000027B9">
            <w:pPr>
              <w:pStyle w:val="Odstavekseznama"/>
              <w:numPr>
                <w:ilvl w:val="0"/>
                <w:numId w:val="34"/>
              </w:numPr>
              <w:jc w:val="both"/>
              <w:rPr>
                <w:rFonts w:asciiTheme="minorHAnsi" w:hAnsiTheme="minorHAnsi"/>
              </w:rPr>
            </w:pPr>
            <w:r w:rsidRPr="00212EEB">
              <w:rPr>
                <w:rFonts w:asciiTheme="minorHAnsi" w:hAnsiTheme="minorHAnsi"/>
                <w:b/>
                <w:bCs/>
              </w:rPr>
              <w:t>novinar – urednik</w:t>
            </w:r>
            <w:r w:rsidRPr="00212EEB">
              <w:rPr>
                <w:rFonts w:asciiTheme="minorHAnsi" w:hAnsiTheme="minorHAnsi"/>
                <w:bCs/>
              </w:rPr>
              <w:t xml:space="preserve">, ki izpolnjuje naslednje zahteve: pridobljena univerzitetna izobrazba (ali </w:t>
            </w:r>
            <w:r w:rsidR="005C013F" w:rsidRPr="00212EEB">
              <w:rPr>
                <w:rFonts w:asciiTheme="minorHAnsi" w:hAnsiTheme="minorHAnsi"/>
                <w:bCs/>
              </w:rPr>
              <w:t>enakovredno</w:t>
            </w:r>
            <w:r w:rsidRPr="00212EEB">
              <w:rPr>
                <w:rFonts w:asciiTheme="minorHAnsi" w:hAnsiTheme="minorHAnsi"/>
                <w:bCs/>
              </w:rPr>
              <w:t xml:space="preserve">) po KLASIUS-P - 32 Novinarstvo in obveščanje in </w:t>
            </w:r>
            <w:r w:rsidRPr="00212EEB">
              <w:rPr>
                <w:rFonts w:asciiTheme="minorHAnsi" w:hAnsiTheme="minorHAnsi"/>
                <w:b/>
                <w:bCs/>
              </w:rPr>
              <w:t>najmanj 3 leta delovnih izkušenj</w:t>
            </w:r>
            <w:r w:rsidRPr="00212EEB">
              <w:rPr>
                <w:rFonts w:asciiTheme="minorHAnsi" w:hAnsiTheme="minorHAnsi"/>
                <w:bCs/>
              </w:rPr>
              <w:t xml:space="preserve"> na </w:t>
            </w:r>
            <w:r w:rsidR="007F2C10" w:rsidRPr="00212EEB">
              <w:rPr>
                <w:rFonts w:asciiTheme="minorHAnsi" w:hAnsiTheme="minorHAnsi"/>
                <w:bCs/>
              </w:rPr>
              <w:t>funkciji/</w:t>
            </w:r>
            <w:r w:rsidRPr="00212EEB">
              <w:rPr>
                <w:rFonts w:asciiTheme="minorHAnsi" w:hAnsiTheme="minorHAnsi"/>
                <w:bCs/>
              </w:rPr>
              <w:t>delovnem mestu novinarja</w:t>
            </w:r>
            <w:r w:rsidRPr="00212EEB">
              <w:rPr>
                <w:rFonts w:asciiTheme="minorHAnsi" w:hAnsiTheme="minorHAnsi"/>
              </w:rPr>
              <w:t xml:space="preserve"> </w:t>
            </w:r>
            <w:r w:rsidRPr="00212EEB">
              <w:rPr>
                <w:rFonts w:asciiTheme="minorHAnsi" w:hAnsiTheme="minorHAnsi"/>
                <w:bCs/>
              </w:rPr>
              <w:t xml:space="preserve">in urednika </w:t>
            </w:r>
          </w:p>
          <w:p w14:paraId="715E69E7" w14:textId="77777777" w:rsidR="006635B8" w:rsidRPr="00212EEB" w:rsidRDefault="006635B8" w:rsidP="006635B8">
            <w:pPr>
              <w:pStyle w:val="Odstavekseznama"/>
              <w:ind w:left="360"/>
              <w:jc w:val="both"/>
              <w:rPr>
                <w:rFonts w:asciiTheme="minorHAnsi" w:hAnsiTheme="minorHAnsi"/>
              </w:rPr>
            </w:pPr>
          </w:p>
          <w:p w14:paraId="4D58A10F" w14:textId="41495595" w:rsidR="004938BA" w:rsidRDefault="004938BA" w:rsidP="002773CD">
            <w:pPr>
              <w:jc w:val="both"/>
              <w:rPr>
                <w:rFonts w:asciiTheme="minorHAnsi" w:hAnsiTheme="minorHAnsi"/>
                <w:bCs/>
              </w:rPr>
            </w:pPr>
            <w:r w:rsidRPr="00212EEB">
              <w:rPr>
                <w:rFonts w:asciiTheme="minorHAnsi" w:hAnsiTheme="minorHAnsi"/>
                <w:bCs/>
              </w:rPr>
              <w:t>Ena os</w:t>
            </w:r>
            <w:r w:rsidR="006635B8" w:rsidRPr="00212EEB">
              <w:rPr>
                <w:rFonts w:asciiTheme="minorHAnsi" w:hAnsiTheme="minorHAnsi"/>
                <w:bCs/>
              </w:rPr>
              <w:t>eba lahko opravlja več funkcij.</w:t>
            </w:r>
          </w:p>
          <w:p w14:paraId="356516FC" w14:textId="77777777" w:rsidR="006635B8" w:rsidRDefault="006635B8" w:rsidP="002773CD">
            <w:pPr>
              <w:jc w:val="both"/>
              <w:rPr>
                <w:rFonts w:asciiTheme="minorHAnsi" w:hAnsiTheme="minorHAnsi"/>
                <w:bCs/>
              </w:rPr>
            </w:pPr>
          </w:p>
          <w:p w14:paraId="66492696" w14:textId="32777D76" w:rsidR="00CF6936" w:rsidRDefault="002773CD" w:rsidP="00CF6936">
            <w:pPr>
              <w:jc w:val="both"/>
              <w:rPr>
                <w:rFonts w:asciiTheme="minorHAnsi" w:hAnsiTheme="minorHAnsi"/>
                <w:bCs/>
              </w:rPr>
            </w:pPr>
            <w:r w:rsidRPr="00F70A7E">
              <w:rPr>
                <w:rFonts w:asciiTheme="minorHAnsi" w:hAnsiTheme="minorHAnsi"/>
                <w:bCs/>
              </w:rPr>
              <w:t xml:space="preserve">Pogoj se lahko izpolnjuje na delovnopravni ali obligacijsko pravni podlagi. </w:t>
            </w:r>
          </w:p>
          <w:p w14:paraId="2D14D59C" w14:textId="77777777" w:rsidR="00CF6936" w:rsidRDefault="00CF6936" w:rsidP="00CF6936">
            <w:pPr>
              <w:jc w:val="both"/>
              <w:rPr>
                <w:rFonts w:asciiTheme="minorHAnsi" w:hAnsiTheme="minorHAnsi"/>
                <w:bCs/>
              </w:rPr>
            </w:pPr>
          </w:p>
          <w:p w14:paraId="3D4ACC1F" w14:textId="57002502" w:rsidR="00212EEB" w:rsidRPr="00AC57FF" w:rsidRDefault="00CF6936" w:rsidP="00212EEB">
            <w:pPr>
              <w:jc w:val="both"/>
              <w:rPr>
                <w:rFonts w:asciiTheme="minorHAnsi" w:hAnsiTheme="minorHAnsi"/>
                <w:bCs/>
                <w:i/>
              </w:rPr>
            </w:pPr>
            <w:r w:rsidRPr="00212EEB">
              <w:rPr>
                <w:rFonts w:asciiTheme="minorHAnsi" w:hAnsiTheme="minorHAnsi"/>
                <w:bCs/>
                <w:i/>
              </w:rPr>
              <w:t xml:space="preserve">Če kader (tudi fizična oseba) ni zaposlen pri ponudniku, mora ponudnik </w:t>
            </w:r>
          </w:p>
          <w:p w14:paraId="7985A395" w14:textId="3B989CE3" w:rsidR="00CF6936" w:rsidRPr="00AC57FF" w:rsidRDefault="00CF6936" w:rsidP="00CF6936">
            <w:pPr>
              <w:jc w:val="both"/>
              <w:rPr>
                <w:rFonts w:asciiTheme="minorHAnsi" w:hAnsiTheme="minorHAnsi"/>
                <w:bCs/>
                <w:i/>
              </w:rPr>
            </w:pPr>
            <w:r w:rsidRPr="00212EEB">
              <w:rPr>
                <w:rFonts w:asciiTheme="minorHAnsi" w:hAnsiTheme="minorHAnsi"/>
                <w:bCs/>
                <w:i/>
              </w:rPr>
              <w:t>kader, ki ni zaposlen pri ponudniku, obvezno v ponudbi nominirati/imenovati za podizvajalca ali partnerja kar je skladno z določili Zakona o javnem naročanju in prakso odločitev Državne revizijske komisije.</w:t>
            </w:r>
          </w:p>
          <w:p w14:paraId="13CCB4E5" w14:textId="16E18F75" w:rsidR="002773CD" w:rsidRPr="00CF6936" w:rsidRDefault="00CF6936" w:rsidP="00CF6936">
            <w:pPr>
              <w:jc w:val="both"/>
              <w:rPr>
                <w:rFonts w:asciiTheme="minorHAnsi" w:hAnsiTheme="minorHAnsi"/>
                <w:bCs/>
                <w:i/>
              </w:rPr>
            </w:pPr>
            <w:r w:rsidRPr="00AC57FF">
              <w:rPr>
                <w:rFonts w:asciiTheme="minorHAnsi" w:hAnsiTheme="minorHAnsi"/>
                <w:bCs/>
                <w:i/>
              </w:rPr>
              <w:t>Prav tako mora v tem primeru za ta kader (podizvajalca/partnerja) ponudnik predložiti vse obrazce, ki so jih skladno z zahtevami predmetne dokumentacije v zvezi z oddajo javnega naročila dolžni predložiti podizvajalci/partnerji (ESPD obrazec, obrazci Priloga št. 2, 3a, 3b, 4, 5, 6, 7,8, …).</w:t>
            </w:r>
          </w:p>
          <w:p w14:paraId="2F44763B" w14:textId="77777777" w:rsidR="002773CD" w:rsidRDefault="002773CD" w:rsidP="002773CD">
            <w:pPr>
              <w:jc w:val="both"/>
              <w:rPr>
                <w:rFonts w:asciiTheme="minorHAnsi" w:hAnsiTheme="minorHAnsi"/>
                <w:bCs/>
              </w:rPr>
            </w:pPr>
          </w:p>
          <w:p w14:paraId="70788262" w14:textId="77777777" w:rsidR="002773CD" w:rsidRDefault="002773CD" w:rsidP="002773CD">
            <w:pPr>
              <w:jc w:val="both"/>
              <w:rPr>
                <w:rFonts w:asciiTheme="minorHAnsi" w:hAnsiTheme="minorHAnsi"/>
                <w:bCs/>
              </w:rPr>
            </w:pPr>
            <w:r w:rsidRPr="00442520">
              <w:rPr>
                <w:rFonts w:asciiTheme="minorHAnsi" w:hAnsiTheme="minorHAnsi"/>
                <w:bCs/>
              </w:rPr>
              <w:t>Kader, ki ga bo ponudnik prijavil v obrazcu priloga št. 9, mora v primeru izbire s strani naročnika sodelovati pri izvedbi javnega naročila v funkciji, kot je navedel ponudnik. V primeru, da bo ponudnik v fazi izvajanja pogodbe zamenjal kader, bo moral zagotoviti kader, ki izpolnjuje vse zahteve iz dokumentacije v zvezi z javnim naročilom in predloženimi referencami in dokazili za izpolnjevanje meril za doseganje posameznega števila točk, za kar bo moral predložiti ustrezna dokazila.</w:t>
            </w:r>
          </w:p>
          <w:p w14:paraId="5A2ED858" w14:textId="77777777" w:rsidR="002773CD" w:rsidRDefault="002773CD" w:rsidP="002773CD">
            <w:pPr>
              <w:jc w:val="both"/>
              <w:rPr>
                <w:rFonts w:asciiTheme="minorHAnsi" w:hAnsiTheme="minorHAnsi"/>
                <w:bCs/>
              </w:rPr>
            </w:pPr>
          </w:p>
          <w:p w14:paraId="0C6188EF" w14:textId="02D9509B" w:rsidR="00A20366" w:rsidRPr="00212EEB" w:rsidRDefault="002773CD" w:rsidP="002773CD">
            <w:pPr>
              <w:jc w:val="both"/>
              <w:rPr>
                <w:rFonts w:asciiTheme="minorHAnsi" w:hAnsiTheme="minorHAnsi"/>
                <w:bCs/>
              </w:rPr>
            </w:pPr>
            <w:r w:rsidRPr="00212EEB">
              <w:rPr>
                <w:rFonts w:asciiTheme="minorHAnsi" w:hAnsiTheme="minorHAnsi"/>
                <w:b/>
                <w:bCs/>
              </w:rPr>
              <w:t xml:space="preserve">Prav tako </w:t>
            </w:r>
            <w:r w:rsidR="00A20366" w:rsidRPr="00212EEB">
              <w:rPr>
                <w:rFonts w:asciiTheme="minorHAnsi" w:hAnsiTheme="minorHAnsi"/>
                <w:b/>
                <w:bCs/>
              </w:rPr>
              <w:t xml:space="preserve">mora </w:t>
            </w:r>
            <w:r w:rsidRPr="00212EEB">
              <w:rPr>
                <w:rFonts w:asciiTheme="minorHAnsi" w:hAnsiTheme="minorHAnsi"/>
                <w:b/>
                <w:bCs/>
              </w:rPr>
              <w:t xml:space="preserve">ponudnik </w:t>
            </w:r>
            <w:r w:rsidR="00A20366" w:rsidRPr="00212EEB">
              <w:rPr>
                <w:rFonts w:asciiTheme="minorHAnsi" w:hAnsiTheme="minorHAnsi"/>
                <w:b/>
                <w:bCs/>
                <w:u w:val="single"/>
              </w:rPr>
              <w:t xml:space="preserve">že k ponudbi </w:t>
            </w:r>
            <w:r w:rsidRPr="00212EEB">
              <w:rPr>
                <w:rFonts w:asciiTheme="minorHAnsi" w:hAnsiTheme="minorHAnsi"/>
                <w:b/>
                <w:bCs/>
                <w:u w:val="single"/>
              </w:rPr>
              <w:t>priloži</w:t>
            </w:r>
            <w:r w:rsidR="00A20366" w:rsidRPr="00212EEB">
              <w:rPr>
                <w:rFonts w:asciiTheme="minorHAnsi" w:hAnsiTheme="minorHAnsi"/>
                <w:b/>
                <w:bCs/>
                <w:u w:val="single"/>
              </w:rPr>
              <w:t>ti</w:t>
            </w:r>
            <w:r w:rsidRPr="00212EEB">
              <w:rPr>
                <w:rFonts w:asciiTheme="minorHAnsi" w:hAnsiTheme="minorHAnsi"/>
                <w:b/>
                <w:bCs/>
                <w:u w:val="single"/>
              </w:rPr>
              <w:t xml:space="preserve"> dokazila</w:t>
            </w:r>
            <w:r w:rsidRPr="00212EEB">
              <w:rPr>
                <w:rFonts w:asciiTheme="minorHAnsi" w:hAnsiTheme="minorHAnsi"/>
                <w:b/>
                <w:bCs/>
              </w:rPr>
              <w:t xml:space="preserve"> o izpolnjevanju zahtev </w:t>
            </w:r>
            <w:r w:rsidR="004B7D52" w:rsidRPr="00212EEB">
              <w:rPr>
                <w:rFonts w:asciiTheme="minorHAnsi" w:hAnsiTheme="minorHAnsi"/>
                <w:b/>
                <w:bCs/>
              </w:rPr>
              <w:t xml:space="preserve">glede </w:t>
            </w:r>
            <w:r w:rsidRPr="00212EEB">
              <w:rPr>
                <w:rFonts w:asciiTheme="minorHAnsi" w:hAnsiTheme="minorHAnsi"/>
                <w:b/>
                <w:bCs/>
              </w:rPr>
              <w:t>izobrazbe in delovnih izkušenj na zahtevanih področjih</w:t>
            </w:r>
            <w:r w:rsidRPr="00212EEB">
              <w:rPr>
                <w:rFonts w:asciiTheme="minorHAnsi" w:hAnsiTheme="minorHAnsi"/>
                <w:bCs/>
              </w:rPr>
              <w:t xml:space="preserve">. </w:t>
            </w:r>
          </w:p>
          <w:p w14:paraId="13C2F927" w14:textId="77777777" w:rsidR="000D442F" w:rsidRPr="00212EEB" w:rsidRDefault="000D442F" w:rsidP="002773CD">
            <w:pPr>
              <w:jc w:val="both"/>
              <w:rPr>
                <w:rFonts w:asciiTheme="minorHAnsi" w:hAnsiTheme="minorHAnsi"/>
                <w:bCs/>
              </w:rPr>
            </w:pPr>
          </w:p>
          <w:p w14:paraId="39DD1925" w14:textId="7DE021AB" w:rsidR="000D442F" w:rsidRPr="00212EEB" w:rsidRDefault="000D442F" w:rsidP="002773CD">
            <w:pPr>
              <w:jc w:val="both"/>
              <w:rPr>
                <w:rFonts w:asciiTheme="minorHAnsi" w:hAnsiTheme="minorHAnsi"/>
                <w:bCs/>
                <w:u w:val="single"/>
              </w:rPr>
            </w:pPr>
            <w:r w:rsidRPr="00212EEB">
              <w:rPr>
                <w:rFonts w:asciiTheme="minorHAnsi" w:hAnsiTheme="minorHAnsi"/>
                <w:bCs/>
                <w:u w:val="single"/>
              </w:rPr>
              <w:t>Kot dokazila o ustreznih delovnih izkušnjah ponudnik predloži:</w:t>
            </w:r>
          </w:p>
          <w:p w14:paraId="1A789921" w14:textId="2221A48E" w:rsidR="000D442F" w:rsidRPr="00212EEB" w:rsidRDefault="00DA6571" w:rsidP="00681EFA">
            <w:pPr>
              <w:pStyle w:val="Odstavekseznama"/>
              <w:numPr>
                <w:ilvl w:val="0"/>
                <w:numId w:val="34"/>
              </w:numPr>
              <w:jc w:val="both"/>
              <w:rPr>
                <w:rFonts w:asciiTheme="minorHAnsi" w:hAnsiTheme="minorHAnsi"/>
                <w:bCs/>
              </w:rPr>
            </w:pPr>
            <w:r w:rsidRPr="00212EEB">
              <w:rPr>
                <w:rFonts w:asciiTheme="minorHAnsi" w:hAnsiTheme="minorHAnsi"/>
                <w:b/>
                <w:bCs/>
              </w:rPr>
              <w:t>fotokopijo delovne knjižice</w:t>
            </w:r>
            <w:r w:rsidRPr="00212EEB">
              <w:rPr>
                <w:rFonts w:asciiTheme="minorHAnsi" w:hAnsiTheme="minorHAnsi"/>
                <w:bCs/>
              </w:rPr>
              <w:t xml:space="preserve"> (</w:t>
            </w:r>
            <w:r w:rsidR="00681EFA" w:rsidRPr="00212EEB">
              <w:rPr>
                <w:rFonts w:asciiTheme="minorHAnsi" w:hAnsiTheme="minorHAnsi"/>
                <w:bCs/>
              </w:rPr>
              <w:t xml:space="preserve">prikazani morajo biti </w:t>
            </w:r>
            <w:r w:rsidRPr="00212EEB">
              <w:rPr>
                <w:rFonts w:asciiTheme="minorHAnsi" w:hAnsiTheme="minorHAnsi"/>
                <w:bCs/>
              </w:rPr>
              <w:t xml:space="preserve">podatki o </w:t>
            </w:r>
            <w:r w:rsidR="00681EFA" w:rsidRPr="00212EEB">
              <w:rPr>
                <w:rFonts w:asciiTheme="minorHAnsi" w:hAnsiTheme="minorHAnsi"/>
                <w:bCs/>
              </w:rPr>
              <w:t xml:space="preserve">imenu in priimku </w:t>
            </w:r>
            <w:r w:rsidRPr="00212EEB">
              <w:rPr>
                <w:rFonts w:asciiTheme="minorHAnsi" w:hAnsiTheme="minorHAnsi"/>
                <w:bCs/>
              </w:rPr>
              <w:t>zaposlene</w:t>
            </w:r>
            <w:r w:rsidR="00681EFA" w:rsidRPr="00212EEB">
              <w:rPr>
                <w:rFonts w:asciiTheme="minorHAnsi" w:hAnsiTheme="minorHAnsi"/>
                <w:bCs/>
              </w:rPr>
              <w:t>ga</w:t>
            </w:r>
            <w:r w:rsidRPr="00212EEB">
              <w:rPr>
                <w:rFonts w:asciiTheme="minorHAnsi" w:hAnsiTheme="minorHAnsi"/>
                <w:bCs/>
              </w:rPr>
              <w:t xml:space="preserve">, podatki o delovni dobi) </w:t>
            </w:r>
            <w:r w:rsidR="00681EFA" w:rsidRPr="00212EEB">
              <w:rPr>
                <w:rFonts w:asciiTheme="minorHAnsi" w:hAnsiTheme="minorHAnsi"/>
                <w:bCs/>
              </w:rPr>
              <w:t xml:space="preserve">ali </w:t>
            </w:r>
            <w:r w:rsidR="00681EFA" w:rsidRPr="00212EEB">
              <w:rPr>
                <w:rFonts w:asciiTheme="minorHAnsi" w:hAnsiTheme="minorHAnsi"/>
                <w:b/>
                <w:bCs/>
              </w:rPr>
              <w:t>Izpis obdobij zavarovanja iz ZPIZ</w:t>
            </w:r>
            <w:r w:rsidR="00681EFA" w:rsidRPr="00212EEB">
              <w:rPr>
                <w:rFonts w:asciiTheme="minorHAnsi" w:hAnsiTheme="minorHAnsi"/>
                <w:bCs/>
              </w:rPr>
              <w:t xml:space="preserve"> (prikazani morajo biti podatki o imenu in priimku zaposlenega, podatki o delovni dobi)</w:t>
            </w:r>
          </w:p>
          <w:p w14:paraId="7FB2B0DA" w14:textId="000D0E87" w:rsidR="00681EFA" w:rsidRPr="00212EEB" w:rsidRDefault="007232EC" w:rsidP="00681EFA">
            <w:pPr>
              <w:pStyle w:val="Odstavekseznama"/>
              <w:numPr>
                <w:ilvl w:val="0"/>
                <w:numId w:val="34"/>
              </w:numPr>
              <w:jc w:val="both"/>
              <w:rPr>
                <w:rFonts w:asciiTheme="minorHAnsi" w:hAnsiTheme="minorHAnsi"/>
                <w:bCs/>
              </w:rPr>
            </w:pPr>
            <w:r w:rsidRPr="00212EEB">
              <w:rPr>
                <w:rFonts w:asciiTheme="minorHAnsi" w:hAnsiTheme="minorHAnsi"/>
                <w:b/>
                <w:bCs/>
              </w:rPr>
              <w:t>fotokopijo ključnih delov pogodbe o zaposlitvi ali pogodbe o sodelovanju</w:t>
            </w:r>
            <w:r w:rsidR="00EE5A35" w:rsidRPr="00212EEB">
              <w:rPr>
                <w:rFonts w:asciiTheme="minorHAnsi" w:hAnsiTheme="minorHAnsi"/>
                <w:b/>
                <w:bCs/>
              </w:rPr>
              <w:t xml:space="preserve"> ali dogovorov</w:t>
            </w:r>
            <w:r w:rsidRPr="00212EEB">
              <w:rPr>
                <w:rFonts w:asciiTheme="minorHAnsi" w:hAnsiTheme="minorHAnsi"/>
                <w:b/>
                <w:bCs/>
              </w:rPr>
              <w:t xml:space="preserve"> in morebitnih aneksov k le tem </w:t>
            </w:r>
            <w:r w:rsidRPr="00212EEB">
              <w:rPr>
                <w:rFonts w:asciiTheme="minorHAnsi" w:hAnsiTheme="minorHAnsi"/>
                <w:bCs/>
              </w:rPr>
              <w:t>(naziv delodajalca, delavca, čas sklenitve, veljavnost pogodbe</w:t>
            </w:r>
            <w:r w:rsidR="003F2BE1" w:rsidRPr="00212EEB">
              <w:rPr>
                <w:rFonts w:asciiTheme="minorHAnsi" w:hAnsiTheme="minorHAnsi"/>
                <w:bCs/>
              </w:rPr>
              <w:t>, aneksi za podaljšanje pogodbe</w:t>
            </w:r>
            <w:r w:rsidR="00EE5A35" w:rsidRPr="00212EEB">
              <w:rPr>
                <w:rFonts w:asciiTheme="minorHAnsi" w:hAnsiTheme="minorHAnsi"/>
                <w:bCs/>
              </w:rPr>
              <w:t>)</w:t>
            </w:r>
          </w:p>
          <w:p w14:paraId="13A9FF7E" w14:textId="77777777" w:rsidR="00EE5A35" w:rsidRPr="00212EEB" w:rsidRDefault="00EE5A35" w:rsidP="00EE5A35">
            <w:pPr>
              <w:jc w:val="both"/>
              <w:rPr>
                <w:rFonts w:asciiTheme="minorHAnsi" w:hAnsiTheme="minorHAnsi"/>
                <w:bCs/>
              </w:rPr>
            </w:pPr>
          </w:p>
          <w:p w14:paraId="07B23226" w14:textId="4CE7B43B" w:rsidR="00EE5A35" w:rsidRPr="00212EEB" w:rsidRDefault="00EE5A35" w:rsidP="00EE5A35">
            <w:pPr>
              <w:jc w:val="both"/>
              <w:rPr>
                <w:rFonts w:asciiTheme="minorHAnsi" w:hAnsiTheme="minorHAnsi"/>
                <w:bCs/>
              </w:rPr>
            </w:pPr>
            <w:r w:rsidRPr="00212EEB">
              <w:rPr>
                <w:rFonts w:asciiTheme="minorHAnsi" w:hAnsiTheme="minorHAnsi"/>
                <w:bCs/>
              </w:rPr>
              <w:t>Iz dokazil mora biti jasno razvidno izpolnjevanje naročnikovih pogojev/zahtev glede delovnih izkušenj.</w:t>
            </w:r>
          </w:p>
          <w:p w14:paraId="0FF307F8" w14:textId="77777777" w:rsidR="003F2BE1" w:rsidRPr="00212EEB" w:rsidRDefault="003F2BE1" w:rsidP="00EE5A35">
            <w:pPr>
              <w:jc w:val="both"/>
              <w:rPr>
                <w:rFonts w:asciiTheme="minorHAnsi" w:hAnsiTheme="minorHAnsi"/>
                <w:bCs/>
              </w:rPr>
            </w:pPr>
          </w:p>
          <w:p w14:paraId="6DC02D31" w14:textId="7D43A9E1" w:rsidR="003F2BE1" w:rsidRPr="00212EEB" w:rsidRDefault="003F2BE1" w:rsidP="003F2BE1">
            <w:pPr>
              <w:jc w:val="both"/>
              <w:rPr>
                <w:rFonts w:asciiTheme="minorHAnsi" w:hAnsiTheme="minorHAnsi"/>
                <w:bCs/>
                <w:u w:val="single"/>
              </w:rPr>
            </w:pPr>
            <w:r w:rsidRPr="00212EEB">
              <w:rPr>
                <w:rFonts w:asciiTheme="minorHAnsi" w:hAnsiTheme="minorHAnsi"/>
                <w:bCs/>
                <w:u w:val="single"/>
              </w:rPr>
              <w:t>Kot dokazila o ustrezni izobrazbi ponudnik predloži:</w:t>
            </w:r>
          </w:p>
          <w:p w14:paraId="009297D5" w14:textId="3953E569" w:rsidR="003F2BE1" w:rsidRPr="00212EEB" w:rsidRDefault="003F2BE1" w:rsidP="003F2BE1">
            <w:pPr>
              <w:pStyle w:val="Odstavekseznama"/>
              <w:numPr>
                <w:ilvl w:val="0"/>
                <w:numId w:val="34"/>
              </w:numPr>
              <w:jc w:val="both"/>
              <w:rPr>
                <w:rFonts w:asciiTheme="minorHAnsi" w:hAnsiTheme="minorHAnsi"/>
                <w:bCs/>
              </w:rPr>
            </w:pPr>
            <w:r w:rsidRPr="00212EEB">
              <w:rPr>
                <w:rFonts w:asciiTheme="minorHAnsi" w:hAnsiTheme="minorHAnsi"/>
                <w:b/>
                <w:bCs/>
              </w:rPr>
              <w:t>fotokopijo potrdila o izobrazbi</w:t>
            </w:r>
            <w:r w:rsidRPr="00212EEB">
              <w:rPr>
                <w:rFonts w:asciiTheme="minorHAnsi" w:hAnsiTheme="minorHAnsi"/>
                <w:bCs/>
              </w:rPr>
              <w:t xml:space="preserve"> (</w:t>
            </w:r>
            <w:r w:rsidR="00A00471" w:rsidRPr="00212EEB">
              <w:rPr>
                <w:rFonts w:asciiTheme="minorHAnsi" w:hAnsiTheme="minorHAnsi"/>
                <w:bCs/>
              </w:rPr>
              <w:t>fotokopija diplome ali drugega enakovrednega dokazila</w:t>
            </w:r>
            <w:r w:rsidRPr="00212EEB">
              <w:rPr>
                <w:rFonts w:asciiTheme="minorHAnsi" w:hAnsiTheme="minorHAnsi"/>
                <w:bCs/>
              </w:rPr>
              <w:t>)</w:t>
            </w:r>
          </w:p>
          <w:p w14:paraId="0A5EB130" w14:textId="77777777" w:rsidR="003F2BE1" w:rsidRPr="00212EEB" w:rsidRDefault="003F2BE1" w:rsidP="00EE5A35">
            <w:pPr>
              <w:jc w:val="both"/>
              <w:rPr>
                <w:rFonts w:asciiTheme="minorHAnsi" w:hAnsiTheme="minorHAnsi"/>
                <w:bCs/>
              </w:rPr>
            </w:pPr>
          </w:p>
          <w:p w14:paraId="105F99D6" w14:textId="39E04B80" w:rsidR="008F2AEF" w:rsidRPr="00212EEB" w:rsidRDefault="00A00471" w:rsidP="002773CD">
            <w:pPr>
              <w:jc w:val="both"/>
              <w:rPr>
                <w:rFonts w:asciiTheme="minorHAnsi" w:hAnsiTheme="minorHAnsi"/>
                <w:b/>
                <w:bCs/>
                <w:i/>
                <w:u w:val="single"/>
              </w:rPr>
            </w:pPr>
            <w:r w:rsidRPr="00212EEB">
              <w:rPr>
                <w:rFonts w:asciiTheme="minorHAnsi" w:hAnsiTheme="minorHAnsi"/>
                <w:b/>
                <w:bCs/>
                <w:i/>
                <w:u w:val="single"/>
              </w:rPr>
              <w:t>Skladno z določili 6. odstavka 89. člena ZJN-3 se d</w:t>
            </w:r>
            <w:r w:rsidR="008F2AEF" w:rsidRPr="00212EEB">
              <w:rPr>
                <w:rFonts w:asciiTheme="minorHAnsi" w:hAnsiTheme="minorHAnsi"/>
                <w:b/>
                <w:bCs/>
                <w:i/>
                <w:u w:val="single"/>
              </w:rPr>
              <w:t>okazil, vezanih na merila, ne sme dopolnjevati.</w:t>
            </w:r>
          </w:p>
          <w:p w14:paraId="684FFCD5" w14:textId="77777777" w:rsidR="007F1100" w:rsidRPr="00212EEB" w:rsidRDefault="007F1100" w:rsidP="00205DF3">
            <w:pPr>
              <w:jc w:val="both"/>
              <w:rPr>
                <w:rFonts w:asciiTheme="minorHAnsi" w:hAnsiTheme="minorHAns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F52545" w:rsidRPr="00212EEB" w14:paraId="619D3AF4" w14:textId="77777777" w:rsidTr="00DE6D46">
              <w:trPr>
                <w:trHeight w:val="259"/>
              </w:trPr>
              <w:tc>
                <w:tcPr>
                  <w:tcW w:w="6667" w:type="dxa"/>
                  <w:tcBorders>
                    <w:top w:val="single" w:sz="8" w:space="0" w:color="96488B"/>
                    <w:left w:val="single" w:sz="8" w:space="0" w:color="96488B"/>
                    <w:bottom w:val="single" w:sz="8" w:space="0" w:color="96488B"/>
                    <w:right w:val="single" w:sz="8" w:space="0" w:color="96488B"/>
                  </w:tcBorders>
                </w:tcPr>
                <w:p w14:paraId="47CA0503" w14:textId="037AA2B9" w:rsidR="00F52545" w:rsidRPr="00212EEB" w:rsidRDefault="00F52545" w:rsidP="00D97584">
                  <w:pPr>
                    <w:jc w:val="both"/>
                    <w:rPr>
                      <w:rFonts w:asciiTheme="minorHAnsi" w:hAnsiTheme="minorHAnsi"/>
                    </w:rPr>
                  </w:pPr>
                  <w:r w:rsidRPr="00212EEB">
                    <w:rPr>
                      <w:rFonts w:asciiTheme="minorHAnsi" w:hAnsiTheme="minorHAnsi"/>
                      <w:b/>
                      <w:bCs/>
                    </w:rPr>
                    <w:t>INFORMACIJA ZA UGOTAVLJANJE SPOSOBNOSTI</w:t>
                  </w:r>
                  <w:r w:rsidRPr="00212EEB">
                    <w:rPr>
                      <w:rFonts w:asciiTheme="minorHAnsi" w:hAnsiTheme="minorHAnsi"/>
                    </w:rPr>
                    <w:t xml:space="preserve">: </w:t>
                  </w:r>
                </w:p>
                <w:p w14:paraId="2C2F1E88" w14:textId="77777777" w:rsidR="00F52545" w:rsidRPr="00212EEB" w:rsidRDefault="00F52545" w:rsidP="00D97584">
                  <w:pPr>
                    <w:jc w:val="both"/>
                    <w:rPr>
                      <w:rFonts w:asciiTheme="minorHAnsi" w:hAnsiTheme="minorHAnsi"/>
                    </w:rPr>
                  </w:pPr>
                </w:p>
                <w:p w14:paraId="26B3041A" w14:textId="77777777" w:rsidR="00F52545" w:rsidRPr="00212EEB" w:rsidRDefault="00F52545" w:rsidP="00B727C6">
                  <w:pPr>
                    <w:jc w:val="both"/>
                    <w:rPr>
                      <w:rFonts w:asciiTheme="minorHAnsi" w:hAnsiTheme="minorHAnsi"/>
                      <w:b/>
                    </w:rPr>
                  </w:pPr>
                  <w:r w:rsidRPr="00212EEB">
                    <w:rPr>
                      <w:rFonts w:asciiTheme="minorHAnsi" w:hAnsiTheme="minorHAnsi"/>
                      <w:b/>
                    </w:rPr>
                    <w:t xml:space="preserve">Izjava o kadrovski sposobnosti in tehnični usposobljenosti (priloga št. </w:t>
                  </w:r>
                  <w:r w:rsidR="002F054A" w:rsidRPr="00212EEB">
                    <w:rPr>
                      <w:rFonts w:asciiTheme="minorHAnsi" w:hAnsiTheme="minorHAnsi"/>
                      <w:b/>
                    </w:rPr>
                    <w:t>9</w:t>
                  </w:r>
                  <w:r w:rsidRPr="00212EEB">
                    <w:rPr>
                      <w:rFonts w:asciiTheme="minorHAnsi" w:hAnsiTheme="minorHAnsi"/>
                      <w:b/>
                    </w:rPr>
                    <w:t>)</w:t>
                  </w:r>
                </w:p>
                <w:p w14:paraId="3CB111DE" w14:textId="0D366D8C" w:rsidR="00F52545" w:rsidRPr="00212EEB" w:rsidRDefault="00F52545" w:rsidP="00B727C6">
                  <w:pPr>
                    <w:jc w:val="both"/>
                    <w:rPr>
                      <w:rFonts w:asciiTheme="minorHAnsi" w:hAnsiTheme="minorHAnsi"/>
                      <w:b/>
                    </w:rPr>
                  </w:pPr>
                </w:p>
                <w:p w14:paraId="2F80BF8F" w14:textId="77777777" w:rsidR="006A658D" w:rsidRPr="00212EEB" w:rsidRDefault="00AA0B2A" w:rsidP="006A658D">
                  <w:pPr>
                    <w:jc w:val="both"/>
                    <w:rPr>
                      <w:rFonts w:asciiTheme="minorHAnsi" w:hAnsiTheme="minorHAnsi"/>
                      <w:b/>
                    </w:rPr>
                  </w:pPr>
                  <w:r w:rsidRPr="00212EEB">
                    <w:rPr>
                      <w:rFonts w:asciiTheme="minorHAnsi" w:hAnsiTheme="minorHAnsi"/>
                      <w:b/>
                    </w:rPr>
                    <w:t>In</w:t>
                  </w:r>
                </w:p>
                <w:p w14:paraId="62E68B3B" w14:textId="77777777" w:rsidR="006A658D" w:rsidRPr="00212EEB" w:rsidRDefault="006A658D" w:rsidP="006A658D">
                  <w:pPr>
                    <w:jc w:val="both"/>
                    <w:rPr>
                      <w:rFonts w:asciiTheme="minorHAnsi" w:hAnsiTheme="minorHAnsi"/>
                      <w:b/>
                    </w:rPr>
                  </w:pPr>
                </w:p>
                <w:p w14:paraId="5957CD37" w14:textId="3EBD929D" w:rsidR="006A658D" w:rsidRPr="00212EEB" w:rsidRDefault="006A658D" w:rsidP="006A658D">
                  <w:pPr>
                    <w:jc w:val="both"/>
                    <w:rPr>
                      <w:rFonts w:asciiTheme="minorHAnsi" w:hAnsiTheme="minorHAnsi"/>
                      <w:bCs/>
                    </w:rPr>
                  </w:pPr>
                  <w:r w:rsidRPr="00212EEB">
                    <w:rPr>
                      <w:rFonts w:asciiTheme="minorHAnsi" w:hAnsiTheme="minorHAnsi"/>
                      <w:b/>
                      <w:bCs/>
                    </w:rPr>
                    <w:t>fotokopija delovne knjižice</w:t>
                  </w:r>
                  <w:r w:rsidRPr="00212EEB">
                    <w:rPr>
                      <w:rFonts w:asciiTheme="minorHAnsi" w:hAnsiTheme="minorHAnsi"/>
                      <w:bCs/>
                    </w:rPr>
                    <w:t xml:space="preserve"> (prikazani morajo biti podatki o imenu in priimku zaposlenega, podatki o delovni dobi) ali </w:t>
                  </w:r>
                  <w:r w:rsidRPr="00212EEB">
                    <w:rPr>
                      <w:rFonts w:asciiTheme="minorHAnsi" w:hAnsiTheme="minorHAnsi"/>
                      <w:b/>
                      <w:bCs/>
                    </w:rPr>
                    <w:t>Izpis obdobij zavarovanja iz ZPIZ</w:t>
                  </w:r>
                  <w:r w:rsidRPr="00212EEB">
                    <w:rPr>
                      <w:rFonts w:asciiTheme="minorHAnsi" w:hAnsiTheme="minorHAnsi"/>
                      <w:bCs/>
                    </w:rPr>
                    <w:t xml:space="preserve"> (prikazani morajo biti podatki o imenu in priimku zaposlenega, podatki o delovni dobi) za vsak nominiran kader,</w:t>
                  </w:r>
                </w:p>
                <w:p w14:paraId="09AE6C3A" w14:textId="77777777" w:rsidR="006A658D" w:rsidRPr="00212EEB" w:rsidRDefault="006A658D" w:rsidP="006A658D">
                  <w:pPr>
                    <w:jc w:val="both"/>
                    <w:rPr>
                      <w:rFonts w:asciiTheme="minorHAnsi" w:hAnsiTheme="minorHAnsi"/>
                      <w:bCs/>
                    </w:rPr>
                  </w:pPr>
                </w:p>
                <w:p w14:paraId="0F543A66" w14:textId="77777777" w:rsidR="006A658D" w:rsidRPr="00212EEB" w:rsidRDefault="006A658D" w:rsidP="006A658D">
                  <w:pPr>
                    <w:jc w:val="both"/>
                    <w:rPr>
                      <w:rFonts w:asciiTheme="minorHAnsi" w:hAnsiTheme="minorHAnsi"/>
                      <w:b/>
                    </w:rPr>
                  </w:pPr>
                  <w:r w:rsidRPr="00212EEB">
                    <w:rPr>
                      <w:rFonts w:asciiTheme="minorHAnsi" w:hAnsiTheme="minorHAnsi"/>
                      <w:bCs/>
                    </w:rPr>
                    <w:t>in</w:t>
                  </w:r>
                </w:p>
                <w:p w14:paraId="1CD1FB9D" w14:textId="77777777" w:rsidR="006A658D" w:rsidRPr="00212EEB" w:rsidRDefault="006A658D" w:rsidP="006A658D">
                  <w:pPr>
                    <w:jc w:val="both"/>
                    <w:rPr>
                      <w:rFonts w:asciiTheme="minorHAnsi" w:hAnsiTheme="minorHAnsi"/>
                      <w:b/>
                    </w:rPr>
                  </w:pPr>
                </w:p>
                <w:p w14:paraId="18689EC2" w14:textId="3EAE7B1F" w:rsidR="006A658D" w:rsidRPr="00212EEB" w:rsidRDefault="006A658D" w:rsidP="006A658D">
                  <w:pPr>
                    <w:jc w:val="both"/>
                    <w:rPr>
                      <w:rFonts w:asciiTheme="minorHAnsi" w:hAnsiTheme="minorHAnsi"/>
                      <w:bCs/>
                    </w:rPr>
                  </w:pPr>
                  <w:r w:rsidRPr="00212EEB">
                    <w:rPr>
                      <w:rFonts w:asciiTheme="minorHAnsi" w:hAnsiTheme="minorHAnsi"/>
                      <w:b/>
                      <w:bCs/>
                    </w:rPr>
                    <w:t xml:space="preserve">fotokopija ključnih delov pogodbe o zaposlitvi ali pogodbe o sodelovanju ali dogovorov in morebitnih aneksov k le tem </w:t>
                  </w:r>
                  <w:r w:rsidRPr="00212EEB">
                    <w:rPr>
                      <w:rFonts w:asciiTheme="minorHAnsi" w:hAnsiTheme="minorHAnsi"/>
                      <w:bCs/>
                    </w:rPr>
                    <w:t>(naziv delodajalca, delavca, čas sklenitve, veljavnost pogodbe, aneksi za podaljšanje pogodbe) za vsak nominiran kader</w:t>
                  </w:r>
                </w:p>
                <w:p w14:paraId="08EDD584" w14:textId="77777777" w:rsidR="00212EEB" w:rsidRPr="00212EEB" w:rsidRDefault="00212EEB" w:rsidP="006A658D">
                  <w:pPr>
                    <w:jc w:val="both"/>
                    <w:rPr>
                      <w:rFonts w:asciiTheme="minorHAnsi" w:hAnsiTheme="minorHAnsi"/>
                      <w:b/>
                    </w:rPr>
                  </w:pPr>
                </w:p>
                <w:p w14:paraId="009F41E9" w14:textId="46B619DF" w:rsidR="006A658D" w:rsidRPr="00212EEB" w:rsidRDefault="006A658D" w:rsidP="006A658D">
                  <w:pPr>
                    <w:jc w:val="both"/>
                    <w:rPr>
                      <w:rFonts w:asciiTheme="minorHAnsi" w:hAnsiTheme="minorHAnsi"/>
                      <w:bCs/>
                    </w:rPr>
                  </w:pPr>
                  <w:r w:rsidRPr="00212EEB">
                    <w:rPr>
                      <w:rFonts w:asciiTheme="minorHAnsi" w:hAnsiTheme="minorHAnsi"/>
                      <w:bCs/>
                    </w:rPr>
                    <w:t>in</w:t>
                  </w:r>
                </w:p>
                <w:p w14:paraId="1BE4656C" w14:textId="77777777" w:rsidR="006A658D" w:rsidRPr="00212EEB" w:rsidRDefault="006A658D" w:rsidP="006A658D">
                  <w:pPr>
                    <w:jc w:val="both"/>
                    <w:rPr>
                      <w:rFonts w:asciiTheme="minorHAnsi" w:hAnsiTheme="minorHAnsi"/>
                      <w:bCs/>
                    </w:rPr>
                  </w:pPr>
                </w:p>
                <w:p w14:paraId="48E2E025" w14:textId="539D100B" w:rsidR="006A658D" w:rsidRPr="00212EEB" w:rsidRDefault="006A658D" w:rsidP="004A38BE">
                  <w:pPr>
                    <w:numPr>
                      <w:ilvl w:val="0"/>
                      <w:numId w:val="34"/>
                    </w:numPr>
                    <w:contextualSpacing/>
                    <w:jc w:val="both"/>
                    <w:rPr>
                      <w:rFonts w:asciiTheme="minorHAnsi" w:hAnsiTheme="minorHAnsi"/>
                      <w:b/>
                    </w:rPr>
                  </w:pPr>
                  <w:r w:rsidRPr="00212EEB">
                    <w:rPr>
                      <w:rFonts w:asciiTheme="minorHAnsi" w:hAnsiTheme="minorHAnsi"/>
                      <w:b/>
                      <w:bCs/>
                    </w:rPr>
                    <w:t>fotokopij</w:t>
                  </w:r>
                  <w:r w:rsidR="00344239" w:rsidRPr="00212EEB">
                    <w:rPr>
                      <w:rFonts w:asciiTheme="minorHAnsi" w:hAnsiTheme="minorHAnsi"/>
                      <w:b/>
                      <w:bCs/>
                    </w:rPr>
                    <w:t>a</w:t>
                  </w:r>
                  <w:r w:rsidRPr="00212EEB">
                    <w:rPr>
                      <w:rFonts w:asciiTheme="minorHAnsi" w:hAnsiTheme="minorHAnsi"/>
                      <w:b/>
                      <w:bCs/>
                    </w:rPr>
                    <w:t xml:space="preserve"> potrdila o izobrazbi</w:t>
                  </w:r>
                  <w:r w:rsidRPr="00212EEB">
                    <w:rPr>
                      <w:rFonts w:asciiTheme="minorHAnsi" w:hAnsiTheme="minorHAnsi"/>
                      <w:bCs/>
                    </w:rPr>
                    <w:t xml:space="preserve"> (fotokopija diplome ali drugega enakovrednega dokazila)</w:t>
                  </w:r>
                  <w:r w:rsidR="00344239" w:rsidRPr="00212EEB">
                    <w:rPr>
                      <w:rFonts w:asciiTheme="minorHAnsi" w:hAnsiTheme="minorHAnsi"/>
                      <w:bCs/>
                    </w:rPr>
                    <w:t xml:space="preserve"> za vsak nominiran kader</w:t>
                  </w:r>
                </w:p>
                <w:p w14:paraId="700742DE" w14:textId="77777777" w:rsidR="00344239" w:rsidRPr="00212EEB" w:rsidRDefault="00344239" w:rsidP="00344239">
                  <w:pPr>
                    <w:jc w:val="both"/>
                    <w:rPr>
                      <w:rFonts w:asciiTheme="minorHAnsi" w:hAnsiTheme="minorHAnsi"/>
                    </w:rPr>
                  </w:pPr>
                </w:p>
              </w:tc>
            </w:tr>
            <w:tr w:rsidR="00B2303C" w:rsidRPr="00411E7D" w14:paraId="520D3598" w14:textId="77777777" w:rsidTr="00DE6D46">
              <w:trPr>
                <w:trHeight w:val="259"/>
              </w:trPr>
              <w:tc>
                <w:tcPr>
                  <w:tcW w:w="6667" w:type="dxa"/>
                  <w:tcBorders>
                    <w:top w:val="single" w:sz="8" w:space="0" w:color="96488B"/>
                    <w:left w:val="single" w:sz="8" w:space="0" w:color="96488B"/>
                    <w:bottom w:val="single" w:sz="8" w:space="0" w:color="96488B"/>
                    <w:right w:val="single" w:sz="8" w:space="0" w:color="96488B"/>
                  </w:tcBorders>
                </w:tcPr>
                <w:p w14:paraId="67EB89AA" w14:textId="44854A66" w:rsidR="00B2303C" w:rsidRPr="00212EEB" w:rsidRDefault="002773CD" w:rsidP="00344239">
                  <w:pPr>
                    <w:jc w:val="both"/>
                    <w:rPr>
                      <w:rFonts w:asciiTheme="minorHAnsi" w:hAnsiTheme="minorHAnsi"/>
                      <w:bCs/>
                    </w:rPr>
                  </w:pPr>
                  <w:r w:rsidRPr="00212EEB">
                    <w:rPr>
                      <w:rFonts w:asciiTheme="minorHAnsi" w:hAnsiTheme="minorHAnsi"/>
                      <w:bCs/>
                    </w:rPr>
                    <w:t xml:space="preserve">Naročnik </w:t>
                  </w:r>
                  <w:r w:rsidR="00344239" w:rsidRPr="00212EEB">
                    <w:rPr>
                      <w:rFonts w:asciiTheme="minorHAnsi" w:hAnsiTheme="minorHAnsi"/>
                      <w:bCs/>
                    </w:rPr>
                    <w:t>si pridržuje pravico, da kadrovsko in tehničnost sposobnost preveri tudi z dodatnimi dokazili , ki mu jih mora na njegov poziv posredovati ponudnik.</w:t>
                  </w:r>
                </w:p>
              </w:tc>
            </w:tr>
          </w:tbl>
          <w:p w14:paraId="5FCDE534" w14:textId="77777777" w:rsidR="00F52545" w:rsidRPr="00411E7D" w:rsidRDefault="00F52545" w:rsidP="0095341D">
            <w:pPr>
              <w:jc w:val="both"/>
              <w:rPr>
                <w:rFonts w:asciiTheme="minorHAnsi" w:hAnsiTheme="minorHAnsi"/>
                <w:sz w:val="23"/>
                <w:szCs w:val="23"/>
              </w:rPr>
            </w:pPr>
          </w:p>
        </w:tc>
        <w:tc>
          <w:tcPr>
            <w:tcW w:w="5387" w:type="dxa"/>
            <w:tcBorders>
              <w:top w:val="single" w:sz="4" w:space="0" w:color="auto"/>
              <w:bottom w:val="single" w:sz="4" w:space="0" w:color="auto"/>
              <w:right w:val="single" w:sz="4" w:space="0" w:color="auto"/>
            </w:tcBorders>
          </w:tcPr>
          <w:p w14:paraId="78DEE5B0" w14:textId="77777777" w:rsidR="00F52545" w:rsidRDefault="00F52545" w:rsidP="00D97584">
            <w:pPr>
              <w:jc w:val="both"/>
            </w:pPr>
            <w:r w:rsidRPr="001136A4">
              <w:t>Pogoj mora izpolniti ponudnik</w:t>
            </w:r>
            <w:r w:rsidR="00E27B10">
              <w:t xml:space="preserve"> ali partner</w:t>
            </w:r>
            <w:r w:rsidRPr="001136A4">
              <w:t>.</w:t>
            </w:r>
          </w:p>
          <w:p w14:paraId="1A1E7D10" w14:textId="77777777" w:rsidR="00F52545" w:rsidRPr="001136A4" w:rsidRDefault="00F52545" w:rsidP="00D97584">
            <w:pPr>
              <w:jc w:val="both"/>
            </w:pPr>
          </w:p>
          <w:p w14:paraId="1EB0867D" w14:textId="77777777" w:rsidR="00F52545" w:rsidRDefault="00F52545" w:rsidP="00D97584">
            <w:pPr>
              <w:jc w:val="both"/>
            </w:pPr>
            <w:r w:rsidRPr="001136A4">
              <w:t>Pri skupni ponudbi lahko pogoj kadrovske sposobnosti izpolnjujejo partnerji skupaj.</w:t>
            </w:r>
          </w:p>
          <w:p w14:paraId="75241B4F" w14:textId="77777777" w:rsidR="00F52545" w:rsidRPr="001136A4" w:rsidRDefault="00F52545" w:rsidP="00D97584">
            <w:pPr>
              <w:jc w:val="both"/>
            </w:pPr>
          </w:p>
          <w:p w14:paraId="0538A4DB" w14:textId="02834A95" w:rsidR="002B43DC" w:rsidRPr="002B43DC" w:rsidRDefault="002B43DC" w:rsidP="002B43DC">
            <w:pPr>
              <w:jc w:val="both"/>
            </w:pPr>
            <w:r w:rsidRPr="002B43DC">
              <w:t xml:space="preserve">Pri ponudbi s podizvajalci lahko pogoj kadrovske sposobnosti ponudnik izpolni s podizvajalcem v primeru, da bo podizvajalec, ki ta pogoj izpolnjuje, tudi dejanski izvajalec predmetnega javnega naročila. </w:t>
            </w:r>
            <w:r w:rsidR="00036C39">
              <w:t>Če</w:t>
            </w:r>
            <w:r w:rsidRPr="002B43DC">
              <w:t xml:space="preserve"> bo izvajalec podizvajalca, s katerim bo dokazoval izpolnjevanje pogoja, po sklenitvi pogodbe spremenil, mora nov podizvajalec izpolniti isti pogoj, kot ga je izpolnjeval zamenjani podizvajalec. V nasprotnem primeru bo naročnik ravnal v skladu z določilom pogodbe.</w:t>
            </w:r>
          </w:p>
          <w:p w14:paraId="69192279" w14:textId="77777777" w:rsidR="00F52545" w:rsidRDefault="00F52545" w:rsidP="001730BA">
            <w:pPr>
              <w:jc w:val="both"/>
            </w:pPr>
          </w:p>
          <w:p w14:paraId="044C6FA6" w14:textId="77777777" w:rsidR="00F52545" w:rsidRDefault="00F52545" w:rsidP="009145F4">
            <w:pPr>
              <w:spacing w:line="276" w:lineRule="auto"/>
              <w:jc w:val="both"/>
            </w:pPr>
            <w:r w:rsidRPr="009145F4">
              <w:t>Pogoj kadrovske sposobnosti in tehnične usposobljenosti lahko ponudnik izpolni tudi s sklicevanjem na zmogljivosti drugega subjekta (81. člen ZJN-3).</w:t>
            </w:r>
          </w:p>
          <w:p w14:paraId="0363F82B" w14:textId="77777777" w:rsidR="009145F4" w:rsidRPr="009145F4" w:rsidRDefault="009145F4" w:rsidP="009145F4">
            <w:pPr>
              <w:spacing w:line="276" w:lineRule="auto"/>
              <w:jc w:val="both"/>
            </w:pPr>
          </w:p>
          <w:p w14:paraId="2D343A53" w14:textId="60F85831" w:rsidR="005D1C6B" w:rsidRPr="009145F4" w:rsidRDefault="005D1C6B" w:rsidP="009145F4">
            <w:pPr>
              <w:spacing w:line="276" w:lineRule="auto"/>
              <w:jc w:val="both"/>
            </w:pPr>
            <w:r w:rsidRPr="009145F4">
              <w:t xml:space="preserve">V kolikor ponudnik zahteve glede izobrazbe in strokovne usposobljenosti </w:t>
            </w:r>
            <w:r w:rsidRPr="005A3B05">
              <w:rPr>
                <w:b/>
              </w:rPr>
              <w:t>kadrov izkaže z uporabo zmogljivosti drugih subjektov,</w:t>
            </w:r>
            <w:r w:rsidRPr="009145F4">
              <w:t xml:space="preserve"> morajo ti drugi subjekti pri izvedbi javnega naročila obvezno izvesti storitve, za katere so bile zahtevane te zmogljivosti. </w:t>
            </w:r>
          </w:p>
          <w:p w14:paraId="47AE5E8A" w14:textId="77777777" w:rsidR="005D1C6B" w:rsidRPr="009145F4" w:rsidRDefault="005D1C6B" w:rsidP="009145F4">
            <w:pPr>
              <w:spacing w:line="276" w:lineRule="auto"/>
              <w:jc w:val="both"/>
            </w:pPr>
          </w:p>
          <w:p w14:paraId="076DAC8D" w14:textId="77777777" w:rsidR="005D1C6B" w:rsidRPr="007F2C10" w:rsidRDefault="005D1C6B" w:rsidP="009145F4">
            <w:pPr>
              <w:spacing w:line="276" w:lineRule="auto"/>
              <w:jc w:val="both"/>
              <w:rPr>
                <w:b/>
                <w:u w:val="single"/>
              </w:rPr>
            </w:pPr>
            <w:r w:rsidRPr="007F2C10">
              <w:rPr>
                <w:b/>
                <w:u w:val="single"/>
              </w:rPr>
              <w:t>V tem primeru mora drugi subjekt v ponudbi obvezno nastopati kot partner ali kot podizvajalec.</w:t>
            </w:r>
          </w:p>
        </w:tc>
      </w:tr>
    </w:tbl>
    <w:p w14:paraId="3584F45E" w14:textId="7BBB36BF" w:rsidR="0013622E" w:rsidRPr="00FD5C0F" w:rsidRDefault="0013622E" w:rsidP="0013622E">
      <w:pPr>
        <w:tabs>
          <w:tab w:val="left" w:pos="2250"/>
        </w:tabs>
        <w:rPr>
          <w:lang w:eastAsia="zh-CN"/>
        </w:rPr>
        <w:sectPr w:rsidR="0013622E" w:rsidRPr="00FD5C0F" w:rsidSect="00DE6D46">
          <w:headerReference w:type="default" r:id="rId29"/>
          <w:pgSz w:w="16838" w:h="11906" w:orient="landscape"/>
          <w:pgMar w:top="1417" w:right="1417" w:bottom="1276" w:left="1417" w:header="708" w:footer="708" w:gutter="0"/>
          <w:cols w:space="708"/>
          <w:docGrid w:linePitch="360"/>
        </w:sectPr>
      </w:pPr>
    </w:p>
    <w:p w14:paraId="13A28A03" w14:textId="77777777" w:rsidR="00FD5C0F" w:rsidRDefault="00FD5C0F" w:rsidP="00FD5C0F">
      <w:pPr>
        <w:tabs>
          <w:tab w:val="left" w:pos="2250"/>
        </w:tabs>
        <w:rPr>
          <w:lang w:eastAsia="zh-CN"/>
        </w:rPr>
      </w:pPr>
    </w:p>
    <w:p w14:paraId="5D953F33" w14:textId="77777777" w:rsidR="006750E4" w:rsidRPr="00D24CDB" w:rsidRDefault="00EA5995" w:rsidP="004B5C48">
      <w:pPr>
        <w:pStyle w:val="Naslov1"/>
        <w:framePr w:wrap="around"/>
      </w:pPr>
      <w:bookmarkStart w:id="77" w:name="_Toc451354677"/>
      <w:bookmarkStart w:id="78" w:name="_Toc32922873"/>
      <w:r w:rsidRPr="00D24CDB">
        <w:t>INFORMACIJE ZA UGOTAVLJ</w:t>
      </w:r>
      <w:r w:rsidR="00F50C01" w:rsidRPr="00D24CDB">
        <w:t>A</w:t>
      </w:r>
      <w:r w:rsidRPr="00D24CDB">
        <w:t>NJE SPOSOBNOSTI</w:t>
      </w:r>
      <w:bookmarkEnd w:id="77"/>
      <w:bookmarkEnd w:id="78"/>
    </w:p>
    <w:p w14:paraId="41A66483" w14:textId="77777777" w:rsidR="006D1430" w:rsidRPr="00D24CDB" w:rsidRDefault="006D1430" w:rsidP="00250C72">
      <w:pPr>
        <w:rPr>
          <w:sz w:val="24"/>
          <w:szCs w:val="24"/>
          <w:lang w:eastAsia="zh-CN"/>
        </w:rPr>
      </w:pPr>
    </w:p>
    <w:p w14:paraId="276ADF64" w14:textId="77777777" w:rsidR="00A86981" w:rsidRPr="001136A4" w:rsidRDefault="00A86981" w:rsidP="00250C72">
      <w:pPr>
        <w:rPr>
          <w:sz w:val="23"/>
          <w:szCs w:val="23"/>
          <w:lang w:eastAsia="zh-CN"/>
        </w:rPr>
      </w:pPr>
    </w:p>
    <w:p w14:paraId="4A08C516" w14:textId="77777777" w:rsidR="00A86981" w:rsidRPr="00D24CDB" w:rsidRDefault="00A86981" w:rsidP="00250C72">
      <w:pPr>
        <w:rPr>
          <w:sz w:val="24"/>
          <w:szCs w:val="24"/>
          <w:lang w:eastAsia="zh-CN"/>
        </w:rPr>
      </w:pPr>
    </w:p>
    <w:p w14:paraId="4D7DBAF4" w14:textId="77777777" w:rsidR="00EB0635" w:rsidRPr="00D24CDB" w:rsidRDefault="002A5ADA" w:rsidP="002D55EE">
      <w:pPr>
        <w:pStyle w:val="Naslov2"/>
      </w:pPr>
      <w:bookmarkStart w:id="79" w:name="_Toc32922874"/>
      <w:r>
        <w:t>Informacija o ESPD</w:t>
      </w:r>
      <w:bookmarkEnd w:id="79"/>
    </w:p>
    <w:p w14:paraId="6B79F3EF" w14:textId="77777777" w:rsidR="002A5ADA" w:rsidRPr="002A5ADA" w:rsidRDefault="002A5ADA" w:rsidP="002A5ADA">
      <w:pPr>
        <w:jc w:val="both"/>
        <w:rPr>
          <w:lang w:eastAsia="zh-CN"/>
        </w:rPr>
      </w:pPr>
      <w:r w:rsidRPr="002A5ADA">
        <w:rPr>
          <w:lang w:eastAsia="zh-CN"/>
        </w:rPr>
        <w:t>Ob predložitvi ponudb naročnik namesto potrdil, ki jih izdajajo javni organi ali tretje osebe, v skladu s prvim odstavkom 79. člena ZJN-3 sprejme ESPD, ki vključuje posodobljeno lastno izjavo, kot predhodni dokaz, da določen gospodarski subjekt:</w:t>
      </w:r>
    </w:p>
    <w:p w14:paraId="40901B19" w14:textId="77777777" w:rsidR="002A5ADA" w:rsidRPr="002A5ADA" w:rsidRDefault="002A5ADA" w:rsidP="002A5ADA">
      <w:pPr>
        <w:numPr>
          <w:ilvl w:val="0"/>
          <w:numId w:val="17"/>
        </w:numPr>
        <w:jc w:val="both"/>
        <w:rPr>
          <w:lang w:eastAsia="zh-CN"/>
        </w:rPr>
      </w:pPr>
      <w:r w:rsidRPr="002A5ADA">
        <w:rPr>
          <w:lang w:eastAsia="zh-CN"/>
        </w:rPr>
        <w:t xml:space="preserve">ni v enem od položajev iz 75. člena ZJN-3 navedenih v tej dokumentaciji v zvezi z oddajo javnega naročila in v ESPD obrazcu </w:t>
      </w:r>
    </w:p>
    <w:p w14:paraId="736C70E9" w14:textId="77777777" w:rsidR="002A5ADA" w:rsidRPr="002A5ADA" w:rsidRDefault="002A5ADA" w:rsidP="002A5ADA">
      <w:pPr>
        <w:jc w:val="both"/>
        <w:rPr>
          <w:lang w:eastAsia="zh-CN"/>
        </w:rPr>
      </w:pPr>
      <w:r w:rsidRPr="002A5ADA">
        <w:rPr>
          <w:lang w:eastAsia="zh-CN"/>
        </w:rPr>
        <w:tab/>
      </w:r>
    </w:p>
    <w:p w14:paraId="22348AE4" w14:textId="77777777" w:rsidR="002A5ADA" w:rsidRPr="002A5ADA" w:rsidRDefault="002A5ADA" w:rsidP="002A5ADA">
      <w:pPr>
        <w:numPr>
          <w:ilvl w:val="0"/>
          <w:numId w:val="17"/>
        </w:numPr>
        <w:jc w:val="both"/>
        <w:rPr>
          <w:lang w:eastAsia="zh-CN"/>
        </w:rPr>
      </w:pPr>
      <w:r w:rsidRPr="002A5ADA">
        <w:rPr>
          <w:lang w:eastAsia="zh-CN"/>
        </w:rPr>
        <w:t>izpolnjuje ustrezne pogoje za sodelovanje, določene v skladu s 76. členom ZJN-3;</w:t>
      </w:r>
    </w:p>
    <w:p w14:paraId="54C10433" w14:textId="77777777" w:rsidR="002A5ADA" w:rsidRPr="002A5ADA" w:rsidRDefault="002A5ADA" w:rsidP="002A5ADA">
      <w:pPr>
        <w:jc w:val="both"/>
        <w:rPr>
          <w:lang w:eastAsia="zh-CN"/>
        </w:rPr>
      </w:pPr>
    </w:p>
    <w:p w14:paraId="0BCAFB49" w14:textId="77777777" w:rsidR="002A5ADA" w:rsidRPr="002A5ADA" w:rsidRDefault="002A5ADA" w:rsidP="002A5ADA">
      <w:pPr>
        <w:jc w:val="both"/>
        <w:rPr>
          <w:lang w:eastAsia="zh-CN"/>
        </w:rPr>
      </w:pPr>
      <w:r w:rsidRPr="002A5ADA">
        <w:rPr>
          <w:lang w:eastAsia="zh-CN"/>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0516E26F" w14:textId="77777777" w:rsidR="002A5ADA" w:rsidRPr="002A5ADA" w:rsidRDefault="002A5ADA" w:rsidP="002A5ADA">
      <w:pPr>
        <w:jc w:val="both"/>
        <w:rPr>
          <w:lang w:eastAsia="zh-CN"/>
        </w:rPr>
      </w:pPr>
    </w:p>
    <w:p w14:paraId="59F977AB" w14:textId="77777777" w:rsidR="002A5ADA" w:rsidRPr="002A5ADA" w:rsidRDefault="002A5ADA" w:rsidP="002A5ADA">
      <w:pPr>
        <w:jc w:val="both"/>
        <w:rPr>
          <w:b/>
          <w:lang w:eastAsia="zh-CN"/>
        </w:rPr>
      </w:pPr>
      <w:r w:rsidRPr="002A5ADA">
        <w:rPr>
          <w:b/>
          <w:lang w:eastAsia="zh-CN"/>
        </w:rPr>
        <w:t>ESPD mora obvezno predložiti:</w:t>
      </w:r>
    </w:p>
    <w:p w14:paraId="5270AF91" w14:textId="77777777" w:rsidR="002A5ADA" w:rsidRPr="002A5ADA" w:rsidRDefault="002A5ADA" w:rsidP="002A5ADA">
      <w:pPr>
        <w:numPr>
          <w:ilvl w:val="0"/>
          <w:numId w:val="16"/>
        </w:numPr>
        <w:jc w:val="both"/>
        <w:rPr>
          <w:b/>
          <w:lang w:eastAsia="zh-CN"/>
        </w:rPr>
      </w:pPr>
      <w:r w:rsidRPr="002A5ADA">
        <w:rPr>
          <w:b/>
          <w:lang w:eastAsia="zh-CN"/>
        </w:rPr>
        <w:t>ponudnik,</w:t>
      </w:r>
    </w:p>
    <w:p w14:paraId="480C1C5A" w14:textId="77777777" w:rsidR="002A5ADA" w:rsidRPr="002A5ADA" w:rsidRDefault="002A5ADA" w:rsidP="002A5ADA">
      <w:pPr>
        <w:numPr>
          <w:ilvl w:val="0"/>
          <w:numId w:val="16"/>
        </w:numPr>
        <w:jc w:val="both"/>
        <w:rPr>
          <w:b/>
          <w:lang w:eastAsia="zh-CN"/>
        </w:rPr>
      </w:pPr>
      <w:r w:rsidRPr="002A5ADA">
        <w:rPr>
          <w:b/>
          <w:lang w:eastAsia="zh-CN"/>
        </w:rPr>
        <w:t xml:space="preserve"> vsak član v konzorciju ponudnika (skupna ponudba),</w:t>
      </w:r>
    </w:p>
    <w:p w14:paraId="13A877E6" w14:textId="77777777" w:rsidR="002A5ADA" w:rsidRPr="002A5ADA" w:rsidRDefault="002A5ADA" w:rsidP="002A5ADA">
      <w:pPr>
        <w:numPr>
          <w:ilvl w:val="0"/>
          <w:numId w:val="16"/>
        </w:numPr>
        <w:jc w:val="both"/>
        <w:rPr>
          <w:b/>
          <w:lang w:eastAsia="zh-CN"/>
        </w:rPr>
      </w:pPr>
      <w:r w:rsidRPr="002A5ADA">
        <w:rPr>
          <w:b/>
          <w:lang w:eastAsia="zh-CN"/>
        </w:rPr>
        <w:t>vsak podizvajalec</w:t>
      </w:r>
    </w:p>
    <w:p w14:paraId="410C65CE" w14:textId="77777777" w:rsidR="002A5ADA" w:rsidRPr="002A5ADA" w:rsidRDefault="002A5ADA" w:rsidP="002A5ADA">
      <w:pPr>
        <w:numPr>
          <w:ilvl w:val="0"/>
          <w:numId w:val="16"/>
        </w:numPr>
        <w:jc w:val="both"/>
        <w:rPr>
          <w:b/>
          <w:lang w:eastAsia="zh-CN"/>
        </w:rPr>
      </w:pPr>
      <w:r w:rsidRPr="002A5ADA">
        <w:rPr>
          <w:b/>
          <w:lang w:eastAsia="zh-CN"/>
        </w:rPr>
        <w:t>drugi subjekti, katerih zmogljivosti skladno z 81. členom ZJN-3 uporablja ponudnik</w:t>
      </w:r>
    </w:p>
    <w:p w14:paraId="13AA72F8" w14:textId="77777777" w:rsidR="002A5ADA" w:rsidRPr="002A5ADA" w:rsidRDefault="002A5ADA" w:rsidP="002A5ADA">
      <w:pPr>
        <w:jc w:val="both"/>
        <w:rPr>
          <w:b/>
          <w:lang w:eastAsia="zh-CN"/>
        </w:rPr>
      </w:pPr>
    </w:p>
    <w:p w14:paraId="0D09537D" w14:textId="77777777" w:rsidR="002A5ADA" w:rsidRPr="002A5ADA" w:rsidRDefault="0020008D" w:rsidP="002A5ADA">
      <w:pPr>
        <w:jc w:val="both"/>
        <w:rPr>
          <w:lang w:eastAsia="zh-CN"/>
        </w:rPr>
      </w:pPr>
      <w:r w:rsidRPr="0020008D">
        <w:rPr>
          <w:lang w:eastAsia="zh-CN"/>
        </w:rPr>
        <w:t>ESPD vsak gospodarski subjekt uvozi s spletne strani naročnika (rubrika javni razpisi in naročila)</w:t>
      </w:r>
      <w:r w:rsidR="002A5ADA" w:rsidRPr="002A5ADA">
        <w:rPr>
          <w:lang w:eastAsia="zh-CN"/>
        </w:rPr>
        <w:t xml:space="preserve">, ga izpolni na spletni strani </w:t>
      </w:r>
      <w:hyperlink r:id="rId30" w:history="1">
        <w:r w:rsidR="002A5ADA" w:rsidRPr="002A5ADA">
          <w:rPr>
            <w:color w:val="0000FF" w:themeColor="hyperlink"/>
            <w:u w:val="single"/>
            <w:lang w:eastAsia="zh-CN"/>
          </w:rPr>
          <w:t>http://www.enarocanje.si/_ESPD/</w:t>
        </w:r>
      </w:hyperlink>
      <w:r w:rsidR="002A5ADA" w:rsidRPr="002A5ADA">
        <w:rPr>
          <w:lang w:eastAsia="zh-CN"/>
        </w:rPr>
        <w:t xml:space="preserve">. V informacijski sistem </w:t>
      </w:r>
      <w:r w:rsidR="002A5ADA" w:rsidRPr="002A5ADA">
        <w:rPr>
          <w:b/>
          <w:lang w:eastAsia="zh-CN"/>
        </w:rPr>
        <w:t>e-JN:</w:t>
      </w:r>
    </w:p>
    <w:p w14:paraId="39D48926" w14:textId="77777777" w:rsidR="002A5ADA" w:rsidRPr="005733F8" w:rsidRDefault="002A5ADA" w:rsidP="000E167B">
      <w:pPr>
        <w:numPr>
          <w:ilvl w:val="0"/>
          <w:numId w:val="31"/>
        </w:numPr>
        <w:contextualSpacing/>
        <w:jc w:val="both"/>
        <w:rPr>
          <w:lang w:eastAsia="zh-CN"/>
        </w:rPr>
      </w:pPr>
      <w:r w:rsidRPr="002A5ADA">
        <w:rPr>
          <w:lang w:eastAsia="zh-CN"/>
        </w:rPr>
        <w:t>ponudnik naloži svoj ESPD v razdelek »</w:t>
      </w:r>
      <w:r w:rsidRPr="002A5ADA">
        <w:rPr>
          <w:b/>
          <w:lang w:eastAsia="zh-CN"/>
        </w:rPr>
        <w:t>ESPD – ponudnik</w:t>
      </w:r>
      <w:r w:rsidRPr="002A5ADA">
        <w:rPr>
          <w:lang w:eastAsia="zh-CN"/>
        </w:rPr>
        <w:t xml:space="preserve">«, v berljivi in ustrezni </w:t>
      </w:r>
      <w:r w:rsidRPr="002A5ADA">
        <w:rPr>
          <w:b/>
          <w:lang w:eastAsia="zh-CN"/>
        </w:rPr>
        <w:t xml:space="preserve">*.xml obliki </w:t>
      </w:r>
      <w:r w:rsidRPr="002A5ADA">
        <w:rPr>
          <w:lang w:eastAsia="zh-CN"/>
        </w:rPr>
        <w:t>datoteke</w:t>
      </w:r>
      <w:r w:rsidR="00325821">
        <w:rPr>
          <w:lang w:eastAsia="zh-CN"/>
        </w:rPr>
        <w:t>,</w:t>
      </w:r>
    </w:p>
    <w:p w14:paraId="299E4D20" w14:textId="77777777" w:rsidR="002A5ADA" w:rsidRPr="002A5ADA" w:rsidRDefault="002A5ADA" w:rsidP="000E167B">
      <w:pPr>
        <w:numPr>
          <w:ilvl w:val="0"/>
          <w:numId w:val="31"/>
        </w:numPr>
        <w:contextualSpacing/>
        <w:jc w:val="both"/>
        <w:rPr>
          <w:lang w:eastAsia="zh-CN"/>
        </w:rPr>
      </w:pPr>
      <w:r w:rsidRPr="002A5ADA">
        <w:rPr>
          <w:lang w:eastAsia="zh-CN"/>
        </w:rPr>
        <w:t>v razdelek »</w:t>
      </w:r>
      <w:r w:rsidRPr="002A5ADA">
        <w:rPr>
          <w:b/>
          <w:lang w:eastAsia="zh-CN"/>
        </w:rPr>
        <w:t>ESPD – ostali sodelujoči</w:t>
      </w:r>
      <w:r w:rsidRPr="002A5ADA">
        <w:rPr>
          <w:lang w:eastAsia="zh-CN"/>
        </w:rPr>
        <w:t xml:space="preserve">« ponudnik naloži podpisan ESPD ostalih sodelujočih v berljivi in ustrezni </w:t>
      </w:r>
      <w:r w:rsidRPr="002A5ADA">
        <w:rPr>
          <w:b/>
          <w:lang w:eastAsia="zh-CN"/>
        </w:rPr>
        <w:t>*.pdf</w:t>
      </w:r>
      <w:r w:rsidRPr="002A5ADA">
        <w:rPr>
          <w:lang w:eastAsia="zh-CN"/>
        </w:rPr>
        <w:t xml:space="preserve"> ali elektronsko podpisan </w:t>
      </w:r>
      <w:r w:rsidRPr="002A5ADA">
        <w:rPr>
          <w:b/>
          <w:lang w:eastAsia="zh-CN"/>
        </w:rPr>
        <w:t>*.xml obliki</w:t>
      </w:r>
      <w:r w:rsidRPr="002A5ADA">
        <w:rPr>
          <w:lang w:eastAsia="zh-CN"/>
        </w:rPr>
        <w:t>.</w:t>
      </w:r>
    </w:p>
    <w:p w14:paraId="390181B1" w14:textId="77777777" w:rsidR="002A5ADA" w:rsidRDefault="002A5ADA" w:rsidP="002A5ADA">
      <w:pPr>
        <w:jc w:val="both"/>
        <w:rPr>
          <w:lang w:eastAsia="zh-CN"/>
        </w:rPr>
      </w:pPr>
    </w:p>
    <w:p w14:paraId="09D93E91" w14:textId="77777777" w:rsidR="00325821" w:rsidRPr="00325821" w:rsidRDefault="00325821" w:rsidP="00325821">
      <w:pPr>
        <w:jc w:val="both"/>
        <w:rPr>
          <w:lang w:eastAsia="zh-CN"/>
        </w:rPr>
      </w:pPr>
      <w:r w:rsidRPr="00FA1500">
        <w:rPr>
          <w:lang w:eastAsia="zh-CN"/>
        </w:rPr>
        <w:t>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325821">
        <w:rPr>
          <w:lang w:eastAsia="zh-CN"/>
        </w:rPr>
        <w:t xml:space="preserve"> </w:t>
      </w:r>
    </w:p>
    <w:p w14:paraId="6E41FD4A" w14:textId="77777777" w:rsidR="00325821" w:rsidRPr="002A5ADA" w:rsidRDefault="00325821" w:rsidP="002A5ADA">
      <w:pPr>
        <w:jc w:val="both"/>
        <w:rPr>
          <w:lang w:eastAsia="zh-CN"/>
        </w:rPr>
      </w:pPr>
    </w:p>
    <w:p w14:paraId="749EFE0F" w14:textId="77777777" w:rsidR="002A5ADA" w:rsidRDefault="002A5ADA" w:rsidP="002A5ADA">
      <w:pPr>
        <w:jc w:val="both"/>
        <w:rPr>
          <w:b/>
          <w:lang w:eastAsia="zh-CN"/>
        </w:rPr>
      </w:pPr>
      <w:r w:rsidRPr="002A5ADA">
        <w:rPr>
          <w:lang w:eastAsia="zh-CN"/>
        </w:rPr>
        <w:t>Naročnik ponudnike glede na pretekle negativne izkušnje obvešča, da je za ustrezno izpolnjevanje in tiskanje obrazca ESPD priporočljiva uporaba brskalnika</w:t>
      </w:r>
      <w:r w:rsidRPr="002A5ADA">
        <w:rPr>
          <w:b/>
          <w:lang w:eastAsia="zh-CN"/>
        </w:rPr>
        <w:t xml:space="preserve"> Internet Explorer.</w:t>
      </w:r>
    </w:p>
    <w:p w14:paraId="12858129" w14:textId="77777777" w:rsidR="0020008D" w:rsidRPr="002A5ADA" w:rsidRDefault="0020008D" w:rsidP="002A5ADA">
      <w:pPr>
        <w:jc w:val="both"/>
        <w:rPr>
          <w:lang w:eastAsia="zh-CN"/>
        </w:rPr>
      </w:pPr>
    </w:p>
    <w:p w14:paraId="26B8B12D" w14:textId="77777777" w:rsidR="002A5ADA" w:rsidRPr="002A5ADA" w:rsidRDefault="002A5ADA" w:rsidP="002A5ADA">
      <w:pPr>
        <w:jc w:val="both"/>
        <w:rPr>
          <w:u w:val="single"/>
          <w:lang w:eastAsia="zh-CN"/>
        </w:rPr>
      </w:pPr>
      <w:r w:rsidRPr="002A5ADA">
        <w:rPr>
          <w:u w:val="single"/>
          <w:lang w:eastAsia="zh-CN"/>
        </w:rPr>
        <w:t xml:space="preserve">Vsak gospodarski subjekt pred tiskanjem ESPD obrazca obvezno ponovno preveri ali je pri vseh izbirah ustrezno označil/ izbral opcija DA ali NE ter vnesel ostale zahtevane podatke. </w:t>
      </w:r>
    </w:p>
    <w:p w14:paraId="1671D66E" w14:textId="77777777" w:rsidR="002A5ADA" w:rsidRPr="002A5ADA" w:rsidRDefault="002A5ADA" w:rsidP="002A5ADA">
      <w:pPr>
        <w:jc w:val="both"/>
        <w:rPr>
          <w:u w:val="single"/>
          <w:lang w:eastAsia="zh-CN"/>
        </w:rPr>
      </w:pPr>
    </w:p>
    <w:p w14:paraId="283BED97" w14:textId="77777777" w:rsidR="002A5ADA" w:rsidRPr="002A5ADA" w:rsidRDefault="002A5ADA" w:rsidP="002A5ADA">
      <w:pPr>
        <w:jc w:val="both"/>
        <w:rPr>
          <w:lang w:eastAsia="zh-CN"/>
        </w:rPr>
      </w:pPr>
      <w:r w:rsidRPr="002A5ADA">
        <w:rPr>
          <w:lang w:eastAsia="zh-CN"/>
        </w:rPr>
        <w:t>Subjekt naj v obrazcu ne pušča neizpolnjenih polj (npr. rubrika: Ali so te informacije na razpolago v elektronski obliki, …).</w:t>
      </w:r>
    </w:p>
    <w:p w14:paraId="1E16731A" w14:textId="77777777" w:rsidR="002A5ADA" w:rsidRPr="002A5ADA" w:rsidRDefault="002A5ADA" w:rsidP="002A5ADA">
      <w:pPr>
        <w:jc w:val="both"/>
        <w:rPr>
          <w:lang w:eastAsia="zh-CN"/>
        </w:rPr>
      </w:pPr>
    </w:p>
    <w:p w14:paraId="5E4A7D97" w14:textId="77777777" w:rsidR="002A5ADA" w:rsidRPr="002A5ADA" w:rsidRDefault="002A5ADA" w:rsidP="002A5ADA">
      <w:pPr>
        <w:jc w:val="both"/>
        <w:rPr>
          <w:lang w:eastAsia="zh-CN"/>
        </w:rPr>
      </w:pPr>
      <w:r w:rsidRPr="002A5ADA">
        <w:rPr>
          <w:lang w:eastAsia="zh-CN"/>
        </w:rPr>
        <w:t>Če bo subjekt pri razpoložljivosti podatkov vseeno pustil polje prazno, bo naročnik štel, da subjekt z informacijami ne razpolaga v elektronski obliki.</w:t>
      </w:r>
    </w:p>
    <w:p w14:paraId="6AC0FF31" w14:textId="77777777" w:rsidR="002A5ADA" w:rsidRPr="002A5ADA" w:rsidRDefault="002A5ADA" w:rsidP="002A5ADA">
      <w:pPr>
        <w:jc w:val="both"/>
        <w:rPr>
          <w:lang w:eastAsia="zh-CN"/>
        </w:rPr>
      </w:pPr>
    </w:p>
    <w:p w14:paraId="412B2DEA" w14:textId="77777777" w:rsidR="00767490" w:rsidRPr="00767490" w:rsidRDefault="00767490" w:rsidP="00767490">
      <w:pPr>
        <w:jc w:val="both"/>
        <w:rPr>
          <w:rFonts w:asciiTheme="minorHAnsi" w:eastAsiaTheme="minorHAnsi" w:hAnsiTheme="minorHAnsi" w:cstheme="minorBidi"/>
          <w:color w:val="000000" w:themeColor="text1"/>
        </w:rPr>
      </w:pPr>
      <w:r w:rsidRPr="00767490">
        <w:rPr>
          <w:rFonts w:asciiTheme="minorHAnsi" w:eastAsiaTheme="minorHAnsi" w:hAnsiTheme="minorHAnsi" w:cstheme="minorBidi"/>
          <w:color w:val="000000" w:themeColor="text1"/>
        </w:rPr>
        <w:t>V poglavju Del I. Informacije o objavi subjekti spodnji polji izpolnjujejo s pomočjo podatkov dostopnih na spletnih straneh:</w:t>
      </w:r>
    </w:p>
    <w:p w14:paraId="308D44E6" w14:textId="77777777" w:rsidR="00767490" w:rsidRPr="00767490" w:rsidRDefault="00767490" w:rsidP="00767490">
      <w:pPr>
        <w:jc w:val="both"/>
        <w:rPr>
          <w:rFonts w:asciiTheme="minorHAnsi" w:eastAsiaTheme="minorHAnsi" w:hAnsiTheme="minorHAnsi" w:cstheme="minorBidi"/>
          <w:color w:val="000000" w:themeColor="text1"/>
        </w:rPr>
      </w:pPr>
    </w:p>
    <w:p w14:paraId="3698EBB2" w14:textId="77777777" w:rsidR="00767490" w:rsidRPr="00AC57FF" w:rsidRDefault="00212EEB" w:rsidP="00767490">
      <w:pPr>
        <w:jc w:val="both"/>
        <w:rPr>
          <w:rFonts w:asciiTheme="minorHAnsi" w:eastAsiaTheme="minorHAnsi" w:hAnsiTheme="minorHAnsi" w:cstheme="minorBidi"/>
          <w:color w:val="000000" w:themeColor="text1"/>
        </w:rPr>
      </w:pPr>
      <w:hyperlink r:id="rId31" w:history="1">
        <w:r w:rsidR="00767490" w:rsidRPr="00AC57FF">
          <w:rPr>
            <w:rFonts w:asciiTheme="minorHAnsi" w:eastAsiaTheme="minorHAnsi" w:hAnsiTheme="minorHAnsi" w:cstheme="minorBidi"/>
            <w:color w:val="0000FF" w:themeColor="hyperlink"/>
            <w:u w:val="single"/>
          </w:rPr>
          <w:t>https://www.enarocanje.si/?podrocje=portal</w:t>
        </w:r>
      </w:hyperlink>
      <w:r w:rsidR="00767490" w:rsidRPr="00AC57FF">
        <w:rPr>
          <w:rFonts w:asciiTheme="minorHAnsi" w:eastAsiaTheme="minorHAnsi" w:hAnsiTheme="minorHAnsi" w:cstheme="minorBidi"/>
          <w:color w:val="000000" w:themeColor="text1"/>
        </w:rPr>
        <w:t>,</w:t>
      </w:r>
    </w:p>
    <w:p w14:paraId="2396D1B9" w14:textId="77777777" w:rsidR="00767490" w:rsidRPr="00AC57FF" w:rsidRDefault="00212EEB" w:rsidP="00767490">
      <w:pPr>
        <w:jc w:val="both"/>
        <w:rPr>
          <w:rFonts w:asciiTheme="minorHAnsi" w:eastAsiaTheme="minorHAnsi" w:hAnsiTheme="minorHAnsi" w:cstheme="minorBidi"/>
          <w:color w:val="000000" w:themeColor="text1"/>
        </w:rPr>
      </w:pPr>
      <w:hyperlink r:id="rId32" w:history="1">
        <w:r w:rsidR="00767490" w:rsidRPr="00AC57FF">
          <w:rPr>
            <w:rFonts w:asciiTheme="minorHAnsi" w:eastAsiaTheme="minorHAnsi" w:hAnsiTheme="minorHAnsi" w:cstheme="minorBidi"/>
            <w:color w:val="0000FF" w:themeColor="hyperlink"/>
            <w:u w:val="single"/>
          </w:rPr>
          <w:t>http://ted.europa.eu/TED/browse/browseByBO.do</w:t>
        </w:r>
      </w:hyperlink>
    </w:p>
    <w:p w14:paraId="6BF879AD" w14:textId="77777777" w:rsidR="00767490" w:rsidRPr="00AC57FF" w:rsidRDefault="00767490" w:rsidP="00767490">
      <w:pPr>
        <w:jc w:val="both"/>
        <w:rPr>
          <w:rFonts w:asciiTheme="minorHAnsi" w:eastAsiaTheme="minorHAnsi" w:hAnsiTheme="minorHAnsi" w:cstheme="minorBidi"/>
          <w:color w:val="000000" w:themeColor="text1"/>
        </w:rPr>
      </w:pPr>
    </w:p>
    <w:p w14:paraId="3660C906" w14:textId="77777777" w:rsidR="00767490" w:rsidRPr="00AC57FF" w:rsidRDefault="00767490" w:rsidP="00767490">
      <w:pPr>
        <w:jc w:val="both"/>
        <w:rPr>
          <w:rFonts w:asciiTheme="minorHAnsi" w:eastAsiaTheme="minorHAnsi" w:hAnsiTheme="minorHAnsi" w:cstheme="minorBidi"/>
          <w:color w:val="000000" w:themeColor="text1"/>
        </w:rPr>
      </w:pPr>
      <w:r w:rsidRPr="00AC57FF">
        <w:rPr>
          <w:rFonts w:asciiTheme="minorHAnsi" w:eastAsiaTheme="minorHAnsi" w:hAnsiTheme="minorHAnsi" w:cstheme="minorBidi"/>
          <w:color w:val="000000" w:themeColor="text1"/>
        </w:rPr>
        <w:t>ali z zastavitvijo vprašanja o številki objave na portalu javnih naročil:</w:t>
      </w:r>
    </w:p>
    <w:p w14:paraId="3A0CC9AA" w14:textId="77777777" w:rsidR="00767490" w:rsidRPr="00AC57FF" w:rsidRDefault="00767490" w:rsidP="00767490">
      <w:pPr>
        <w:jc w:val="both"/>
        <w:rPr>
          <w:rFonts w:asciiTheme="minorHAnsi" w:eastAsiaTheme="minorHAnsi" w:hAnsiTheme="minorHAnsi" w:cstheme="minorBidi"/>
          <w:color w:val="000000" w:themeColor="text1"/>
        </w:rPr>
      </w:pPr>
    </w:p>
    <w:p w14:paraId="17A15A79" w14:textId="77777777" w:rsidR="00767490" w:rsidRPr="00AC57FF" w:rsidRDefault="00767490" w:rsidP="00767490">
      <w:pPr>
        <w:jc w:val="both"/>
        <w:rPr>
          <w:rFonts w:asciiTheme="minorHAnsi" w:eastAsiaTheme="minorHAnsi" w:hAnsiTheme="minorHAnsi" w:cstheme="minorBidi"/>
          <w:color w:val="000000" w:themeColor="text1"/>
        </w:rPr>
      </w:pPr>
      <w:r w:rsidRPr="00AC57FF">
        <w:rPr>
          <w:rFonts w:asciiTheme="minorHAnsi" w:eastAsiaTheme="minorHAnsi" w:hAnsiTheme="minorHAnsi" w:cstheme="minorBidi"/>
          <w:color w:val="000000" w:themeColor="text1"/>
        </w:rPr>
        <w:t xml:space="preserve">Polje: Številka obvestila v UL EU </w:t>
      </w:r>
    </w:p>
    <w:p w14:paraId="24189406" w14:textId="77777777" w:rsidR="00767490" w:rsidRPr="00767490" w:rsidRDefault="00767490" w:rsidP="00767490">
      <w:pPr>
        <w:jc w:val="both"/>
        <w:rPr>
          <w:rFonts w:asciiTheme="minorHAnsi" w:eastAsiaTheme="minorHAnsi" w:hAnsiTheme="minorHAnsi" w:cstheme="minorBidi"/>
          <w:color w:val="000000" w:themeColor="text1"/>
        </w:rPr>
      </w:pPr>
      <w:r w:rsidRPr="00AC57FF">
        <w:rPr>
          <w:rFonts w:asciiTheme="minorHAnsi" w:eastAsiaTheme="minorHAnsi" w:hAnsiTheme="minorHAnsi" w:cstheme="minorBidi"/>
          <w:color w:val="000000" w:themeColor="text1"/>
        </w:rPr>
        <w:t>Polje: Številka obvestila na PJN</w:t>
      </w:r>
      <w:r w:rsidRPr="00767490">
        <w:rPr>
          <w:rFonts w:asciiTheme="minorHAnsi" w:eastAsiaTheme="minorHAnsi" w:hAnsiTheme="minorHAnsi" w:cstheme="minorBidi"/>
          <w:color w:val="000000" w:themeColor="text1"/>
        </w:rPr>
        <w:t xml:space="preserve"> </w:t>
      </w:r>
    </w:p>
    <w:p w14:paraId="5DF36945" w14:textId="77777777" w:rsidR="00767490" w:rsidRPr="00767490" w:rsidRDefault="00767490" w:rsidP="00767490">
      <w:pPr>
        <w:jc w:val="both"/>
        <w:rPr>
          <w:rFonts w:asciiTheme="minorHAnsi" w:eastAsiaTheme="minorHAnsi" w:hAnsiTheme="minorHAnsi" w:cstheme="minorBidi"/>
          <w:color w:val="000000" w:themeColor="text1"/>
        </w:rPr>
      </w:pPr>
    </w:p>
    <w:p w14:paraId="5E1A53A8" w14:textId="77777777" w:rsidR="00767490" w:rsidRPr="00767490" w:rsidRDefault="00767490" w:rsidP="00767490">
      <w:pPr>
        <w:jc w:val="both"/>
        <w:rPr>
          <w:rFonts w:asciiTheme="minorHAnsi" w:eastAsiaTheme="minorHAnsi" w:hAnsiTheme="minorHAnsi" w:cstheme="minorBidi"/>
          <w:color w:val="000000" w:themeColor="text1"/>
        </w:rPr>
      </w:pPr>
      <w:r w:rsidRPr="00767490">
        <w:rPr>
          <w:rFonts w:asciiTheme="minorHAnsi" w:eastAsiaTheme="minorHAnsi" w:hAnsiTheme="minorHAnsi" w:cstheme="minorBidi"/>
          <w:color w:val="000000" w:themeColor="text1"/>
        </w:rPr>
        <w:t>V primeru, ko subjekt polje Informacije o objavi pusti prazno ali vanj vpiše drugo navedbo, bo naročnik štel, da subjekt s tem potrjuje, da je seznanjen s številko objave, ki je razvidna iz posameznega predmetnega Obvestila o naročilu.</w:t>
      </w:r>
    </w:p>
    <w:p w14:paraId="60A75B16" w14:textId="77777777" w:rsidR="002A5ADA" w:rsidRPr="002A5ADA" w:rsidRDefault="002A5ADA" w:rsidP="002A5ADA">
      <w:pPr>
        <w:jc w:val="both"/>
        <w:rPr>
          <w:lang w:eastAsia="zh-CN"/>
        </w:rPr>
      </w:pPr>
    </w:p>
    <w:p w14:paraId="0F5E4E29" w14:textId="77777777" w:rsidR="002A5ADA" w:rsidRPr="002A5ADA" w:rsidRDefault="002A5ADA" w:rsidP="002A5ADA">
      <w:pPr>
        <w:jc w:val="both"/>
        <w:rPr>
          <w:lang w:eastAsia="zh-CN"/>
        </w:rPr>
      </w:pPr>
      <w:r w:rsidRPr="002A5ADA">
        <w:rPr>
          <w:lang w:eastAsia="zh-CN"/>
        </w:rPr>
        <w:t xml:space="preserve">V b točki poglavja / dela VI. ESPD obrazca: Sklepne izjave subjekt v prazno polje (»Podpisani dajem/o uradno soglasje, da MESTNA OBČINA KRANJ pridobi dostop do dokazil, ki sem jih predložil/smo jih predložili v </w:t>
      </w:r>
      <w:r w:rsidRPr="00F52E8A">
        <w:rPr>
          <w:lang w:eastAsia="zh-CN"/>
        </w:rPr>
        <w:t xml:space="preserve">______«)  </w:t>
      </w:r>
      <w:r w:rsidRPr="00F52E8A">
        <w:rPr>
          <w:b/>
          <w:lang w:eastAsia="zh-CN"/>
        </w:rPr>
        <w:t>zapiše II., III., IV. in VI. Poglavju</w:t>
      </w:r>
      <w:r w:rsidRPr="002A5ADA">
        <w:rPr>
          <w:lang w:eastAsia="zh-CN"/>
        </w:rPr>
        <w:t>, v kolikor pa to polje pusti prazno ali vanj vpiše drugo navedbo, bo naročnik štel, da subjekt s tem potrjuje, da soglaša, da naročnik lahko preveri vsa dokazila iz ESPD obrazca.</w:t>
      </w:r>
    </w:p>
    <w:p w14:paraId="2FE93557" w14:textId="77777777" w:rsidR="002A5ADA" w:rsidRPr="002A5ADA" w:rsidRDefault="002A5ADA" w:rsidP="002A5ADA">
      <w:pPr>
        <w:jc w:val="both"/>
        <w:rPr>
          <w:lang w:eastAsia="zh-CN"/>
        </w:rPr>
      </w:pPr>
    </w:p>
    <w:p w14:paraId="20B01829" w14:textId="77777777" w:rsidR="002A5ADA" w:rsidRPr="002A5ADA" w:rsidRDefault="002A5ADA" w:rsidP="002A5ADA">
      <w:pPr>
        <w:jc w:val="both"/>
        <w:rPr>
          <w:lang w:eastAsia="zh-CN"/>
        </w:rPr>
      </w:pPr>
      <w:r w:rsidRPr="002A5ADA">
        <w:rPr>
          <w:lang w:eastAsia="zh-CN"/>
        </w:rPr>
        <w:t>Naročnik dodatno pojasnjuje, da za pravilno izpolnitev v točki B. Informacije o predstavnikih gospodarskega subjekta v ESPD obrazcu gospodarski subjekt obvezno navede</w:t>
      </w:r>
      <w:r w:rsidRPr="002A5ADA">
        <w:rPr>
          <w:b/>
          <w:lang w:eastAsia="zh-CN"/>
        </w:rPr>
        <w:t xml:space="preserve"> </w:t>
      </w:r>
      <w:r w:rsidRPr="002A5ADA">
        <w:rPr>
          <w:b/>
          <w:u w:val="single"/>
          <w:lang w:eastAsia="zh-CN"/>
        </w:rPr>
        <w:t>vse osebe</w:t>
      </w:r>
      <w:r w:rsidRPr="002A5ADA">
        <w:rPr>
          <w:b/>
          <w:lang w:eastAsia="zh-CN"/>
        </w:rPr>
        <w:t>, ki so člani upravnega, vodstvenega ali nadzornega organa ponudnika ali oseb, ki imajo pooblastila za zastopanje ali odločanje ali nadzor v organu ponudnika</w:t>
      </w:r>
      <w:r w:rsidRPr="002A5ADA">
        <w:rPr>
          <w:lang w:eastAsia="zh-CN"/>
        </w:rPr>
        <w:t xml:space="preserve">. </w:t>
      </w:r>
    </w:p>
    <w:p w14:paraId="1E9B904C" w14:textId="77777777" w:rsidR="002A5ADA" w:rsidRPr="002A5ADA" w:rsidRDefault="002A5ADA" w:rsidP="002A5ADA">
      <w:pPr>
        <w:jc w:val="both"/>
        <w:rPr>
          <w:lang w:eastAsia="zh-CN"/>
        </w:rPr>
      </w:pPr>
      <w:r w:rsidRPr="002A5ADA">
        <w:rPr>
          <w:lang w:eastAsia="zh-CN"/>
        </w:rPr>
        <w:t>Torej ni ustrezno, da subjekt navede le zakonite zastopnike in pooblaščene osebe.</w:t>
      </w:r>
    </w:p>
    <w:p w14:paraId="50FB7E50" w14:textId="77777777" w:rsidR="002A5ADA" w:rsidRPr="002A5ADA" w:rsidRDefault="002A5ADA" w:rsidP="002A5ADA">
      <w:pPr>
        <w:jc w:val="both"/>
        <w:rPr>
          <w:lang w:eastAsia="zh-CN"/>
        </w:rPr>
      </w:pPr>
    </w:p>
    <w:p w14:paraId="5B29A092" w14:textId="77777777" w:rsidR="002A5ADA" w:rsidRPr="002A5ADA" w:rsidRDefault="002A5ADA" w:rsidP="002A5ADA">
      <w:pPr>
        <w:jc w:val="both"/>
        <w:rPr>
          <w:lang w:eastAsia="zh-CN"/>
        </w:rPr>
      </w:pPr>
      <w:r w:rsidRPr="002A5ADA">
        <w:rPr>
          <w:lang w:eastAsia="zh-CN"/>
        </w:rPr>
        <w:t>V kolikor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14:paraId="6701F540" w14:textId="77777777" w:rsidR="002A5ADA" w:rsidRPr="002A5ADA" w:rsidRDefault="002A5ADA" w:rsidP="002A5ADA">
      <w:pPr>
        <w:jc w:val="both"/>
        <w:rPr>
          <w:lang w:eastAsia="zh-CN"/>
        </w:rPr>
      </w:pPr>
    </w:p>
    <w:p w14:paraId="512A8DE3" w14:textId="77777777" w:rsidR="002A5ADA" w:rsidRPr="002A5ADA" w:rsidRDefault="002A5ADA" w:rsidP="002A5ADA">
      <w:pPr>
        <w:jc w:val="both"/>
        <w:rPr>
          <w:lang w:eastAsia="zh-CN"/>
        </w:rPr>
      </w:pPr>
      <w:r w:rsidRPr="002A5ADA">
        <w:rPr>
          <w:lang w:eastAsia="zh-CN"/>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14:paraId="68921E0C" w14:textId="77777777" w:rsidR="002A5ADA" w:rsidRPr="002A5ADA" w:rsidRDefault="002A5ADA" w:rsidP="002A5ADA">
      <w:pPr>
        <w:jc w:val="both"/>
        <w:rPr>
          <w:lang w:eastAsia="zh-CN"/>
        </w:rPr>
      </w:pPr>
    </w:p>
    <w:p w14:paraId="4897915E" w14:textId="77777777" w:rsidR="002A5ADA" w:rsidRPr="002A5ADA" w:rsidRDefault="002A5ADA" w:rsidP="002A5ADA">
      <w:pPr>
        <w:jc w:val="both"/>
        <w:rPr>
          <w:b/>
          <w:u w:val="single"/>
          <w:lang w:eastAsia="zh-CN"/>
        </w:rPr>
      </w:pPr>
      <w:r w:rsidRPr="002A5ADA">
        <w:rPr>
          <w:b/>
          <w:u w:val="single"/>
          <w:lang w:eastAsia="zh-CN"/>
        </w:rPr>
        <w:t xml:space="preserve">Naročnik opozarja ponudnike, da ESPD obrazec, predložen v drugem postopku javnega naročanja, lahko predložijo zgolj in le, v kolikor ESPD obrazec iz drugega postopka javnega naročanja vsebuje vse zahteve, pogoje, polja, točke, podtočke zahtevane v ESPD obrazcu naročnika. </w:t>
      </w:r>
    </w:p>
    <w:p w14:paraId="79B0A946" w14:textId="77777777" w:rsidR="002A5ADA" w:rsidRPr="002A5ADA" w:rsidRDefault="002A5ADA" w:rsidP="002A5ADA">
      <w:pPr>
        <w:jc w:val="both"/>
        <w:rPr>
          <w:b/>
          <w:u w:val="single"/>
          <w:lang w:eastAsia="zh-CN"/>
        </w:rPr>
      </w:pPr>
      <w:r w:rsidRPr="002A5ADA">
        <w:rPr>
          <w:b/>
          <w:u w:val="single"/>
          <w:lang w:eastAsia="zh-CN"/>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14:paraId="095AD260" w14:textId="77777777" w:rsidR="002A5ADA" w:rsidRPr="002A5ADA" w:rsidRDefault="002A5ADA" w:rsidP="002A5ADA">
      <w:pPr>
        <w:jc w:val="both"/>
        <w:rPr>
          <w:lang w:eastAsia="zh-CN"/>
        </w:rPr>
      </w:pPr>
    </w:p>
    <w:p w14:paraId="7C456EBC" w14:textId="77777777" w:rsidR="002A5ADA" w:rsidRPr="002A5ADA" w:rsidRDefault="002A5ADA" w:rsidP="002A5ADA">
      <w:pPr>
        <w:jc w:val="both"/>
        <w:rPr>
          <w:lang w:eastAsia="zh-CN"/>
        </w:rPr>
      </w:pPr>
      <w:r w:rsidRPr="002A5ADA">
        <w:rPr>
          <w:lang w:eastAsia="zh-CN"/>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14:paraId="0EB6158A" w14:textId="77777777" w:rsidR="002A5ADA" w:rsidRPr="002A5ADA" w:rsidRDefault="002A5ADA" w:rsidP="002A5ADA">
      <w:pPr>
        <w:jc w:val="both"/>
        <w:rPr>
          <w:lang w:eastAsia="zh-CN"/>
        </w:rPr>
      </w:pPr>
    </w:p>
    <w:p w14:paraId="7A6510B1" w14:textId="77777777" w:rsidR="002A5ADA" w:rsidRPr="002A5ADA" w:rsidRDefault="002A5ADA" w:rsidP="002A5ADA">
      <w:pPr>
        <w:jc w:val="both"/>
        <w:rPr>
          <w:lang w:eastAsia="zh-CN"/>
        </w:rPr>
      </w:pPr>
      <w:r w:rsidRPr="002A5ADA">
        <w:rPr>
          <w:lang w:eastAsia="zh-CN"/>
        </w:rPr>
        <w:t>Z izjavo prav tako gospodarski subjekt potrjuje, da je na zahtevo in brez odlašanja sposoben predložiti ustrezna dokazila.</w:t>
      </w:r>
    </w:p>
    <w:p w14:paraId="06D4CE83" w14:textId="77777777" w:rsidR="00F43927" w:rsidRPr="006E5A6E" w:rsidRDefault="00F43927" w:rsidP="00250C72">
      <w:pPr>
        <w:jc w:val="both"/>
        <w:rPr>
          <w:lang w:eastAsia="zh-CN"/>
        </w:rPr>
      </w:pPr>
    </w:p>
    <w:p w14:paraId="2D03315C" w14:textId="77777777" w:rsidR="00F40465" w:rsidRPr="001136A4" w:rsidRDefault="00F40465" w:rsidP="002D55EE">
      <w:pPr>
        <w:pStyle w:val="Naslov2"/>
      </w:pPr>
      <w:bookmarkStart w:id="80" w:name="_Toc451354679"/>
      <w:bookmarkStart w:id="81" w:name="_Toc32922875"/>
      <w:r w:rsidRPr="001136A4">
        <w:t xml:space="preserve">Preverjanje </w:t>
      </w:r>
      <w:r w:rsidR="00904B37" w:rsidRPr="001136A4">
        <w:t>uradno dostopnih</w:t>
      </w:r>
      <w:r w:rsidRPr="001136A4">
        <w:t xml:space="preserve"> podatkov</w:t>
      </w:r>
      <w:bookmarkEnd w:id="80"/>
      <w:bookmarkEnd w:id="81"/>
      <w:r w:rsidRPr="001136A4">
        <w:t xml:space="preserve"> </w:t>
      </w:r>
    </w:p>
    <w:p w14:paraId="6E8971FB" w14:textId="77777777" w:rsidR="00FD5CAC" w:rsidRPr="006E5A6E" w:rsidRDefault="00FD5CAC" w:rsidP="00FD5CAC">
      <w:pPr>
        <w:jc w:val="both"/>
        <w:rPr>
          <w:rFonts w:asciiTheme="minorHAnsi" w:hAnsiTheme="minorHAnsi" w:cstheme="minorHAnsi"/>
          <w:lang w:eastAsia="zh-CN"/>
        </w:rPr>
      </w:pPr>
      <w:r w:rsidRPr="006E5A6E">
        <w:rPr>
          <w:rFonts w:asciiTheme="minorHAnsi" w:hAnsiTheme="minorHAnsi" w:cstheme="minorHAnsi"/>
          <w:lang w:eastAsia="zh-CN"/>
        </w:rPr>
        <w:t xml:space="preserve">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predkvalifikacijski sistem. Gospodarski subjekt prav tako ni dolžan predložiti dokazil, če naročnik že ima te dokumente zaradi prejšnjega oddanega javnega naročila ali sklenjene </w:t>
      </w:r>
      <w:r w:rsidR="00E61FEA" w:rsidRPr="006E5A6E">
        <w:rPr>
          <w:rFonts w:asciiTheme="minorHAnsi" w:hAnsiTheme="minorHAnsi" w:cstheme="minorHAnsi"/>
          <w:lang w:eastAsia="zh-CN"/>
        </w:rPr>
        <w:t>pogodbe</w:t>
      </w:r>
      <w:r w:rsidR="00471BB9" w:rsidRPr="006E5A6E">
        <w:rPr>
          <w:rFonts w:asciiTheme="minorHAnsi" w:hAnsiTheme="minorHAnsi" w:cstheme="minorHAnsi"/>
          <w:lang w:eastAsia="zh-CN"/>
        </w:rPr>
        <w:t xml:space="preserve"> </w:t>
      </w:r>
      <w:r w:rsidRPr="006E5A6E">
        <w:rPr>
          <w:rFonts w:asciiTheme="minorHAnsi" w:hAnsiTheme="minorHAnsi" w:cstheme="minorHAnsi"/>
          <w:lang w:eastAsia="zh-CN"/>
        </w:rPr>
        <w:t>in so ti dokumenti še vedno veljavni</w:t>
      </w:r>
      <w:r w:rsidRPr="006E5A6E">
        <w:rPr>
          <w:rFonts w:asciiTheme="majorHAnsi" w:hAnsiTheme="majorHAnsi"/>
          <w:lang w:eastAsia="zh-CN"/>
        </w:rPr>
        <w:t xml:space="preserve"> </w:t>
      </w:r>
      <w:r w:rsidRPr="006E5A6E">
        <w:rPr>
          <w:rFonts w:asciiTheme="minorHAnsi" w:hAnsiTheme="minorHAnsi" w:cstheme="minorHAnsi"/>
          <w:lang w:eastAsia="zh-CN"/>
        </w:rPr>
        <w:t>oziroma izkazujejo navedbe v ESPD.</w:t>
      </w:r>
    </w:p>
    <w:p w14:paraId="29E6A90A" w14:textId="77777777" w:rsidR="00FD5CAC" w:rsidRPr="006E5A6E" w:rsidRDefault="00FD5CAC" w:rsidP="00FD5CAC">
      <w:pPr>
        <w:jc w:val="both"/>
        <w:rPr>
          <w:rFonts w:asciiTheme="minorHAnsi" w:hAnsiTheme="minorHAnsi" w:cstheme="minorHAnsi"/>
          <w:lang w:eastAsia="zh-CN"/>
        </w:rPr>
      </w:pPr>
    </w:p>
    <w:p w14:paraId="10EFAC0B" w14:textId="77777777" w:rsidR="00FD5CAC" w:rsidRPr="006E5A6E" w:rsidRDefault="00FD5CAC" w:rsidP="00FD5CAC">
      <w:pPr>
        <w:jc w:val="both"/>
        <w:rPr>
          <w:rFonts w:asciiTheme="minorHAnsi" w:hAnsiTheme="minorHAnsi" w:cstheme="minorHAnsi"/>
          <w:lang w:eastAsia="zh-CN"/>
        </w:rPr>
      </w:pPr>
      <w:r w:rsidRPr="006E5A6E">
        <w:rPr>
          <w:rFonts w:asciiTheme="minorHAnsi" w:hAnsiTheme="minorHAnsi" w:cstheme="minorHAnsi"/>
          <w:lang w:eastAsia="zh-CN"/>
        </w:rPr>
        <w:t xml:space="preserve">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 </w:t>
      </w:r>
    </w:p>
    <w:p w14:paraId="55A7D971" w14:textId="77777777" w:rsidR="00FD5CAC" w:rsidRPr="006E5A6E" w:rsidRDefault="00FD5CAC" w:rsidP="00FD5CAC">
      <w:pPr>
        <w:jc w:val="both"/>
        <w:rPr>
          <w:rFonts w:asciiTheme="minorHAnsi" w:hAnsiTheme="minorHAnsi" w:cstheme="minorHAnsi"/>
          <w:lang w:eastAsia="zh-CN"/>
        </w:rPr>
      </w:pPr>
    </w:p>
    <w:p w14:paraId="234DADC7" w14:textId="77777777" w:rsidR="00FD5CAC" w:rsidRPr="006E5A6E" w:rsidRDefault="00FD5CAC" w:rsidP="00FD5CAC">
      <w:pPr>
        <w:jc w:val="both"/>
        <w:rPr>
          <w:rFonts w:asciiTheme="minorHAnsi" w:hAnsiTheme="minorHAnsi" w:cstheme="minorHAnsi"/>
          <w:lang w:eastAsia="zh-CN"/>
        </w:rPr>
      </w:pPr>
      <w:r w:rsidRPr="006E5A6E">
        <w:rPr>
          <w:rFonts w:asciiTheme="minorHAnsi" w:hAnsiTheme="minorHAnsi" w:cstheme="minorHAnsi"/>
          <w:lang w:eastAsia="zh-CN"/>
        </w:rPr>
        <w:t>V kolikor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76106A14" w14:textId="77777777" w:rsidR="00FD5CAC" w:rsidRPr="006E5A6E" w:rsidRDefault="00FD5CAC" w:rsidP="00FD5CAC">
      <w:pPr>
        <w:jc w:val="both"/>
        <w:rPr>
          <w:rFonts w:asciiTheme="minorHAnsi" w:hAnsiTheme="minorHAnsi" w:cstheme="minorHAnsi"/>
          <w:lang w:eastAsia="zh-CN"/>
        </w:rPr>
      </w:pPr>
    </w:p>
    <w:p w14:paraId="6EC289B5" w14:textId="77777777" w:rsidR="00FD5CAC" w:rsidRPr="006E5A6E" w:rsidRDefault="00FD5CAC" w:rsidP="00FD5CAC">
      <w:pPr>
        <w:jc w:val="both"/>
        <w:rPr>
          <w:rFonts w:asciiTheme="minorHAnsi" w:hAnsiTheme="minorHAnsi" w:cstheme="minorHAnsi"/>
          <w:lang w:eastAsia="zh-CN"/>
        </w:rPr>
      </w:pPr>
      <w:r w:rsidRPr="006E5A6E">
        <w:rPr>
          <w:rFonts w:asciiTheme="minorHAnsi" w:hAnsiTheme="minorHAnsi" w:cstheme="minorHAnsi"/>
          <w:lang w:eastAsia="zh-CN"/>
        </w:rPr>
        <w:t>V kolikor takšna preveritev v uradnih evidencah ne bo mogoča, bo naročnik ravnal v skladu z naslednjo točko (9.3. Preverjanje podatkov, ki niso uradno dostopni) te dokumentacije.</w:t>
      </w:r>
    </w:p>
    <w:p w14:paraId="3829DC1E" w14:textId="77777777" w:rsidR="00686392" w:rsidRPr="006E5A6E" w:rsidRDefault="00686392" w:rsidP="00250C72">
      <w:pPr>
        <w:jc w:val="both"/>
        <w:rPr>
          <w:lang w:eastAsia="zh-CN"/>
        </w:rPr>
      </w:pPr>
    </w:p>
    <w:p w14:paraId="38EE2C03" w14:textId="77777777" w:rsidR="00F40465" w:rsidRPr="001136A4" w:rsidRDefault="00F40465" w:rsidP="002D55EE">
      <w:pPr>
        <w:pStyle w:val="Naslov2"/>
      </w:pPr>
      <w:bookmarkStart w:id="82" w:name="_Toc451354680"/>
      <w:bookmarkStart w:id="83" w:name="_Toc32922876"/>
      <w:r w:rsidRPr="001136A4">
        <w:t>Preverjanje podatkov, ki niso uradno dostopni</w:t>
      </w:r>
      <w:bookmarkEnd w:id="82"/>
      <w:bookmarkEnd w:id="83"/>
    </w:p>
    <w:p w14:paraId="241B4303" w14:textId="77777777" w:rsidR="00DD69EC" w:rsidRPr="0025201B" w:rsidRDefault="00DD69EC" w:rsidP="00DD69EC">
      <w:pPr>
        <w:jc w:val="both"/>
        <w:rPr>
          <w:lang w:eastAsia="zh-CN"/>
        </w:rPr>
      </w:pPr>
      <w:r w:rsidRPr="0025201B">
        <w:rPr>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44E68E59" w14:textId="77777777" w:rsidR="00DD69EC" w:rsidRPr="0025201B" w:rsidRDefault="00DD69EC" w:rsidP="00DD69EC">
      <w:pPr>
        <w:jc w:val="both"/>
        <w:rPr>
          <w:lang w:eastAsia="zh-CN"/>
        </w:rPr>
      </w:pPr>
    </w:p>
    <w:p w14:paraId="5BEFD861" w14:textId="3A814625" w:rsidR="00CD4935" w:rsidRPr="0025201B" w:rsidRDefault="00CD4935" w:rsidP="00CD4935">
      <w:pPr>
        <w:jc w:val="both"/>
        <w:rPr>
          <w:b/>
          <w:lang w:eastAsia="zh-CN"/>
        </w:rPr>
      </w:pPr>
      <w:r w:rsidRPr="0025201B">
        <w:rPr>
          <w:b/>
          <w:lang w:eastAsia="zh-CN"/>
        </w:rPr>
        <w:t xml:space="preserve">Naročnik si pridržuje pravico, da za vsakega od postavljenih  pogojev zahteva dodatna dokazila, listine, izpise, potrdila </w:t>
      </w:r>
      <w:r w:rsidR="00271273">
        <w:rPr>
          <w:b/>
          <w:lang w:eastAsia="zh-CN"/>
        </w:rPr>
        <w:t>ali druga dokazila, iz katerih so razvidna izpolnjevanja posamezn</w:t>
      </w:r>
      <w:r w:rsidR="00FD5CAC">
        <w:rPr>
          <w:b/>
          <w:lang w:eastAsia="zh-CN"/>
        </w:rPr>
        <w:t>ega pogoja</w:t>
      </w:r>
      <w:r w:rsidR="00271273">
        <w:rPr>
          <w:b/>
          <w:lang w:eastAsia="zh-CN"/>
        </w:rPr>
        <w:t xml:space="preserve">. </w:t>
      </w:r>
    </w:p>
    <w:p w14:paraId="1B4CD83C" w14:textId="77777777" w:rsidR="00904B37" w:rsidRPr="001136A4" w:rsidRDefault="00904B37" w:rsidP="00250C72">
      <w:pPr>
        <w:jc w:val="both"/>
        <w:rPr>
          <w:sz w:val="23"/>
          <w:szCs w:val="23"/>
          <w:lang w:eastAsia="zh-CN"/>
        </w:rPr>
      </w:pPr>
    </w:p>
    <w:p w14:paraId="6E1024D9" w14:textId="77777777" w:rsidR="00904B37" w:rsidRPr="001136A4" w:rsidRDefault="00904B37" w:rsidP="002D55EE">
      <w:pPr>
        <w:pStyle w:val="Naslov2"/>
      </w:pPr>
      <w:bookmarkStart w:id="84" w:name="_Toc451354681"/>
      <w:bookmarkStart w:id="85" w:name="_Toc32922877"/>
      <w:r w:rsidRPr="001136A4">
        <w:t>Pridobivanje podatkov na druge načine</w:t>
      </w:r>
      <w:bookmarkEnd w:id="84"/>
      <w:bookmarkEnd w:id="85"/>
    </w:p>
    <w:p w14:paraId="7C629BBA" w14:textId="77777777" w:rsidR="00894E0E" w:rsidRDefault="00894E0E" w:rsidP="00894E0E">
      <w:pPr>
        <w:jc w:val="both"/>
        <w:rPr>
          <w:lang w:eastAsia="zh-CN"/>
        </w:rPr>
      </w:pPr>
      <w:r w:rsidRPr="0025201B">
        <w:rPr>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6DFD3B5C" w14:textId="77777777" w:rsidR="00271273" w:rsidRPr="0025201B" w:rsidRDefault="00271273" w:rsidP="00894E0E">
      <w:pPr>
        <w:jc w:val="both"/>
        <w:rPr>
          <w:lang w:eastAsia="zh-CN"/>
        </w:rPr>
      </w:pPr>
    </w:p>
    <w:p w14:paraId="26DB1DF4" w14:textId="7E64C049" w:rsidR="00894E0E" w:rsidRPr="0025201B" w:rsidRDefault="00894E0E" w:rsidP="00894E0E">
      <w:pPr>
        <w:jc w:val="both"/>
        <w:rPr>
          <w:lang w:eastAsia="zh-CN"/>
        </w:rPr>
      </w:pPr>
      <w:r w:rsidRPr="0025201B">
        <w:rPr>
          <w:lang w:eastAsia="zh-CN"/>
        </w:rPr>
        <w:t xml:space="preserve">V ta namen ima naročnik pravico, da od ponudnika zahteva dokazila v zvezi s pridobljenim podatkom ali informacijo, ki ga mora ponudnik predložiti v roku, ki ga bo določil naročnik v pozivu in bo praviloma znašal </w:t>
      </w:r>
      <w:r w:rsidRPr="0025201B">
        <w:rPr>
          <w:b/>
          <w:lang w:eastAsia="zh-CN"/>
        </w:rPr>
        <w:t>tri (3) delovne dni</w:t>
      </w:r>
      <w:r w:rsidR="0034489B" w:rsidRPr="0034489B">
        <w:t xml:space="preserve"> </w:t>
      </w:r>
      <w:r w:rsidR="0034489B" w:rsidRPr="0034489B">
        <w:rPr>
          <w:lang w:eastAsia="zh-CN"/>
        </w:rPr>
        <w:t>(odvisno od obsežnosti dokazil),</w:t>
      </w:r>
      <w:r w:rsidRPr="0025201B">
        <w:rPr>
          <w:lang w:eastAsia="zh-CN"/>
        </w:rPr>
        <w:t xml:space="preserve"> sicer lahko naročnik ponudbo izloči iz postopka oddaje javnega naročila. </w:t>
      </w:r>
    </w:p>
    <w:p w14:paraId="3F18D1EA" w14:textId="77777777" w:rsidR="003E3DDF" w:rsidRPr="001136A4" w:rsidRDefault="003E3DDF" w:rsidP="00250C72">
      <w:pPr>
        <w:jc w:val="both"/>
        <w:rPr>
          <w:sz w:val="23"/>
          <w:szCs w:val="23"/>
          <w:lang w:eastAsia="zh-CN"/>
        </w:rPr>
      </w:pPr>
    </w:p>
    <w:p w14:paraId="3639C14B" w14:textId="77777777" w:rsidR="00F40465" w:rsidRPr="001136A4" w:rsidRDefault="00F40465" w:rsidP="002D55EE">
      <w:pPr>
        <w:pStyle w:val="Naslov2"/>
      </w:pPr>
      <w:bookmarkStart w:id="86" w:name="_Toc451354682"/>
      <w:bookmarkStart w:id="87" w:name="_Toc32922878"/>
      <w:r w:rsidRPr="001136A4">
        <w:t>Pojasnila</w:t>
      </w:r>
      <w:r w:rsidR="005A7E7F">
        <w:t>, dopolnitve in popravki</w:t>
      </w:r>
      <w:r w:rsidRPr="001136A4">
        <w:t xml:space="preserve"> ponudb</w:t>
      </w:r>
      <w:bookmarkEnd w:id="86"/>
      <w:bookmarkEnd w:id="87"/>
    </w:p>
    <w:p w14:paraId="60B9386E" w14:textId="77777777" w:rsidR="00F40465" w:rsidRPr="0025201B" w:rsidRDefault="00F40465" w:rsidP="00250C72">
      <w:pPr>
        <w:jc w:val="both"/>
        <w:rPr>
          <w:lang w:eastAsia="zh-CN"/>
        </w:rPr>
      </w:pPr>
      <w:r w:rsidRPr="0025201B">
        <w:rPr>
          <w:lang w:eastAsia="zh-CN"/>
        </w:rPr>
        <w:t>Naročnik lahko na podlagi sedmega odstavka 79. člena ZJN-3 pozove gospodarske subjekte, da dopolnijo ali pojasnijo potrdila, predložena</w:t>
      </w:r>
      <w:r w:rsidR="0040751A" w:rsidRPr="0025201B">
        <w:rPr>
          <w:lang w:eastAsia="zh-CN"/>
        </w:rPr>
        <w:t>/naložena</w:t>
      </w:r>
      <w:r w:rsidRPr="0025201B">
        <w:rPr>
          <w:lang w:eastAsia="zh-CN"/>
        </w:rPr>
        <w:t xml:space="preserve"> v skladu s 77. in 78. členom ZJN-3.</w:t>
      </w:r>
    </w:p>
    <w:p w14:paraId="3CB6BA2A" w14:textId="77777777" w:rsidR="007A656C" w:rsidRPr="001136A4" w:rsidRDefault="007A656C" w:rsidP="003E3DDF">
      <w:pPr>
        <w:jc w:val="both"/>
        <w:rPr>
          <w:b/>
          <w:sz w:val="23"/>
          <w:szCs w:val="23"/>
          <w:lang w:eastAsia="zh-CN"/>
        </w:rPr>
      </w:pPr>
    </w:p>
    <w:p w14:paraId="4910ADCE" w14:textId="77777777" w:rsidR="003E3DDF" w:rsidRDefault="00894E0E" w:rsidP="00EA3FCF">
      <w:pPr>
        <w:jc w:val="both"/>
      </w:pPr>
      <w:r w:rsidRPr="0025201B">
        <w:t>Naročnik lahko</w:t>
      </w:r>
      <w:r w:rsidR="00492C00" w:rsidRPr="0025201B">
        <w:t xml:space="preserve"> (ni pa nujno)</w:t>
      </w:r>
      <w:r w:rsidRPr="0025201B">
        <w:t xml:space="preserve"> glede predloženih listin v ponudbi v okviru zakonskih določb, zlasti 89. člena ZJN-3, od ponudnika zahteva dopolnitve, popravke ali spremembe, pojasnila, dodatna stvarna dokazila ali odpravo računskih napak.</w:t>
      </w:r>
    </w:p>
    <w:p w14:paraId="1FE89BCB" w14:textId="77777777" w:rsidR="005A7E7F" w:rsidRPr="005A7E7F" w:rsidRDefault="005A7E7F" w:rsidP="005A7E7F">
      <w:pPr>
        <w:jc w:val="both"/>
      </w:pPr>
    </w:p>
    <w:p w14:paraId="39AD7A10" w14:textId="77777777" w:rsidR="005A7E7F" w:rsidRPr="005A7E7F" w:rsidRDefault="005A7E7F" w:rsidP="005A7E7F">
      <w:pPr>
        <w:jc w:val="both"/>
      </w:pPr>
      <w:r w:rsidRPr="005A7E7F">
        <w:t xml:space="preserve">Naročnik bo ponudnike na morebitno dopolnitev/pojasnilo ponudb </w:t>
      </w:r>
      <w:r w:rsidRPr="005A7E7F">
        <w:rPr>
          <w:b/>
        </w:rPr>
        <w:t>pozval preko informacijskega sistema e-JN</w:t>
      </w:r>
      <w:r w:rsidRPr="005A7E7F">
        <w:t xml:space="preserve">, zato naj ponudniki pozorno spremljajo e-poštni naslov, ki so ga navedli v informacijskem sistemu e-JN. </w:t>
      </w:r>
    </w:p>
    <w:p w14:paraId="6E57BD6C" w14:textId="655514E4" w:rsidR="00650391" w:rsidRDefault="00650391" w:rsidP="004731B7">
      <w:pPr>
        <w:ind w:left="720"/>
        <w:contextualSpacing/>
        <w:jc w:val="both"/>
        <w:rPr>
          <w:rFonts w:asciiTheme="minorHAnsi" w:hAnsiTheme="minorHAnsi"/>
        </w:rPr>
      </w:pPr>
    </w:p>
    <w:p w14:paraId="0C0F67EA" w14:textId="77777777" w:rsidR="001268AB" w:rsidRPr="0029395F" w:rsidRDefault="001268AB" w:rsidP="004731B7">
      <w:pPr>
        <w:ind w:left="720"/>
        <w:contextualSpacing/>
        <w:jc w:val="both"/>
        <w:rPr>
          <w:rFonts w:asciiTheme="minorHAnsi" w:hAnsiTheme="minorHAnsi"/>
        </w:rPr>
      </w:pPr>
    </w:p>
    <w:p w14:paraId="370AC30C" w14:textId="77777777" w:rsidR="00B4794B" w:rsidRPr="00D24CDB" w:rsidRDefault="00B4794B" w:rsidP="004B5C48">
      <w:pPr>
        <w:pStyle w:val="Naslov1"/>
        <w:framePr w:wrap="around"/>
      </w:pPr>
      <w:bookmarkStart w:id="88" w:name="_Toc451354686"/>
      <w:bookmarkStart w:id="89" w:name="_Toc32922879"/>
      <w:r w:rsidRPr="00D24CDB">
        <w:t>MERILA</w:t>
      </w:r>
      <w:bookmarkEnd w:id="88"/>
      <w:bookmarkEnd w:id="89"/>
    </w:p>
    <w:p w14:paraId="32E96752" w14:textId="77777777" w:rsidR="00325B06" w:rsidRPr="00D24CDB" w:rsidRDefault="00325B06" w:rsidP="00250C72">
      <w:pPr>
        <w:rPr>
          <w:rFonts w:asciiTheme="minorHAnsi" w:hAnsiTheme="minorHAnsi" w:cstheme="minorHAnsi"/>
          <w:sz w:val="24"/>
          <w:szCs w:val="24"/>
          <w:lang w:eastAsia="zh-CN"/>
        </w:rPr>
      </w:pPr>
    </w:p>
    <w:p w14:paraId="3F2D84F6" w14:textId="77777777" w:rsidR="00981A33" w:rsidRPr="009F5A22" w:rsidRDefault="00981A33" w:rsidP="00250C72">
      <w:pPr>
        <w:rPr>
          <w:rFonts w:asciiTheme="minorHAnsi" w:hAnsiTheme="minorHAnsi" w:cstheme="minorHAnsi"/>
          <w:sz w:val="23"/>
          <w:szCs w:val="23"/>
          <w:lang w:eastAsia="zh-CN"/>
        </w:rPr>
      </w:pPr>
    </w:p>
    <w:p w14:paraId="5052B8D8" w14:textId="77777777" w:rsidR="00416ADD" w:rsidRPr="009F5A22" w:rsidRDefault="00416ADD" w:rsidP="00416ADD">
      <w:pPr>
        <w:widowControl w:val="0"/>
        <w:tabs>
          <w:tab w:val="right" w:pos="2556"/>
          <w:tab w:val="right" w:pos="5609"/>
        </w:tabs>
        <w:suppressAutoHyphens/>
        <w:autoSpaceDN w:val="0"/>
        <w:jc w:val="both"/>
        <w:textAlignment w:val="baseline"/>
        <w:rPr>
          <w:rFonts w:asciiTheme="minorHAnsi" w:hAnsiTheme="minorHAnsi" w:cstheme="minorHAnsi"/>
          <w:sz w:val="23"/>
          <w:szCs w:val="23"/>
          <w:lang w:eastAsia="zh-CN"/>
        </w:rPr>
      </w:pPr>
      <w:bookmarkStart w:id="90" w:name="bookmark78"/>
    </w:p>
    <w:p w14:paraId="668367C0" w14:textId="7F1020B2" w:rsidR="00451A5B" w:rsidRDefault="00451A5B" w:rsidP="00451A5B">
      <w:pPr>
        <w:rPr>
          <w:u w:val="single"/>
        </w:rPr>
      </w:pPr>
      <w:bookmarkStart w:id="91" w:name="_Toc451354687"/>
      <w:r w:rsidRPr="00451A5B">
        <w:rPr>
          <w:u w:val="single"/>
        </w:rPr>
        <w:t>Naročnik bo naročilo oddal na podlagi merila: Ekonomsko najugodnejša ponudba.</w:t>
      </w:r>
    </w:p>
    <w:p w14:paraId="28C34C32" w14:textId="77777777" w:rsidR="00451A5B" w:rsidRDefault="00451A5B" w:rsidP="00451A5B"/>
    <w:p w14:paraId="108A0A64" w14:textId="095D9756" w:rsidR="00416ADD" w:rsidRPr="00D24CDB" w:rsidRDefault="00416ADD" w:rsidP="002D55EE">
      <w:pPr>
        <w:pStyle w:val="Naslov2"/>
      </w:pPr>
      <w:bookmarkStart w:id="92" w:name="_Toc32922880"/>
      <w:r w:rsidRPr="00D24CDB">
        <w:t>Določitev meril</w:t>
      </w:r>
      <w:bookmarkEnd w:id="91"/>
      <w:bookmarkEnd w:id="92"/>
      <w:r w:rsidR="004731B7">
        <w:t xml:space="preserve"> </w:t>
      </w:r>
    </w:p>
    <w:p w14:paraId="5BCFA115" w14:textId="77777777" w:rsidR="00451A5B" w:rsidRPr="000E123D" w:rsidRDefault="00451A5B" w:rsidP="00451A5B">
      <w:pPr>
        <w:widowControl w:val="0"/>
        <w:tabs>
          <w:tab w:val="right" w:pos="2556"/>
          <w:tab w:val="right" w:pos="5609"/>
        </w:tabs>
        <w:suppressAutoHyphens/>
        <w:autoSpaceDN w:val="0"/>
        <w:jc w:val="both"/>
        <w:textAlignment w:val="baseline"/>
        <w:rPr>
          <w:rFonts w:asciiTheme="minorHAnsi" w:eastAsia="Calibri" w:hAnsiTheme="minorHAnsi" w:cstheme="minorHAnsi"/>
          <w:kern w:val="3"/>
          <w:lang w:eastAsia="zh-CN"/>
        </w:rPr>
      </w:pPr>
      <w:bookmarkStart w:id="93" w:name="_Toc451354688"/>
      <w:bookmarkEnd w:id="90"/>
      <w:r w:rsidRPr="000E123D">
        <w:rPr>
          <w:rFonts w:asciiTheme="minorHAnsi" w:eastAsia="Calibri" w:hAnsiTheme="minorHAnsi" w:cstheme="minorHAnsi"/>
          <w:kern w:val="3"/>
          <w:lang w:eastAsia="zh-CN"/>
        </w:rPr>
        <w:t>Naročnik bo za izbor najugodnejše ponudbe uporabil naslednja merila:</w:t>
      </w:r>
    </w:p>
    <w:p w14:paraId="1ABD6297" w14:textId="054D4151" w:rsidR="0096515A" w:rsidRPr="000E123D" w:rsidRDefault="0096515A" w:rsidP="00894E0E">
      <w:pPr>
        <w:jc w:val="both"/>
      </w:pPr>
    </w:p>
    <w:tbl>
      <w:tblPr>
        <w:tblStyle w:val="Tabelamrea"/>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91"/>
        <w:gridCol w:w="5327"/>
        <w:gridCol w:w="3122"/>
      </w:tblGrid>
      <w:tr w:rsidR="00451A5B" w:rsidRPr="000E123D" w14:paraId="2C205700" w14:textId="77777777" w:rsidTr="00304C16">
        <w:tc>
          <w:tcPr>
            <w:tcW w:w="591" w:type="dxa"/>
          </w:tcPr>
          <w:p w14:paraId="4EFD1BCF" w14:textId="77777777" w:rsidR="00451A5B" w:rsidRPr="000E123D" w:rsidRDefault="00451A5B" w:rsidP="00451A5B">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b/>
                <w:color w:val="000000" w:themeColor="text1"/>
                <w:kern w:val="3"/>
                <w:lang w:eastAsia="zh-CN"/>
              </w:rPr>
            </w:pPr>
          </w:p>
        </w:tc>
        <w:tc>
          <w:tcPr>
            <w:tcW w:w="5327" w:type="dxa"/>
          </w:tcPr>
          <w:p w14:paraId="5F20BE4C" w14:textId="77777777" w:rsidR="00451A5B" w:rsidRPr="000E123D" w:rsidRDefault="00451A5B" w:rsidP="00451A5B">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b/>
                <w:color w:val="000000" w:themeColor="text1"/>
                <w:kern w:val="3"/>
                <w:lang w:eastAsia="zh-CN"/>
              </w:rPr>
            </w:pPr>
            <w:r w:rsidRPr="000E123D">
              <w:rPr>
                <w:rFonts w:asciiTheme="minorHAnsi" w:eastAsia="Calibri" w:hAnsiTheme="minorHAnsi" w:cstheme="minorHAnsi"/>
                <w:b/>
                <w:color w:val="000000" w:themeColor="text1"/>
                <w:kern w:val="3"/>
                <w:lang w:eastAsia="zh-CN"/>
              </w:rPr>
              <w:t>ELEMENT MERILA</w:t>
            </w:r>
          </w:p>
        </w:tc>
        <w:tc>
          <w:tcPr>
            <w:tcW w:w="3122" w:type="dxa"/>
          </w:tcPr>
          <w:p w14:paraId="06314B3F" w14:textId="77777777" w:rsidR="00451A5B" w:rsidRPr="000E123D" w:rsidRDefault="00451A5B" w:rsidP="00451A5B">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b/>
                <w:color w:val="000000" w:themeColor="text1"/>
                <w:kern w:val="3"/>
                <w:lang w:eastAsia="zh-CN"/>
              </w:rPr>
            </w:pPr>
            <w:r w:rsidRPr="000E123D">
              <w:rPr>
                <w:rFonts w:asciiTheme="minorHAnsi" w:eastAsia="Calibri" w:hAnsiTheme="minorHAnsi" w:cstheme="minorHAnsi"/>
                <w:b/>
                <w:color w:val="000000" w:themeColor="text1"/>
                <w:kern w:val="3"/>
                <w:lang w:eastAsia="zh-CN"/>
              </w:rPr>
              <w:t>NAJVEČJE ŠTEVILO TOČK</w:t>
            </w:r>
          </w:p>
        </w:tc>
      </w:tr>
      <w:tr w:rsidR="00451A5B" w:rsidRPr="00AC57FF" w14:paraId="3B3508BD" w14:textId="77777777" w:rsidTr="00304C16">
        <w:tc>
          <w:tcPr>
            <w:tcW w:w="591" w:type="dxa"/>
          </w:tcPr>
          <w:p w14:paraId="6FB66DCB" w14:textId="77777777" w:rsidR="00451A5B" w:rsidRPr="00AC57FF" w:rsidRDefault="00451A5B" w:rsidP="00451A5B">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b/>
                <w:color w:val="000000" w:themeColor="text1"/>
                <w:kern w:val="3"/>
                <w:lang w:eastAsia="zh-CN"/>
              </w:rPr>
            </w:pPr>
            <w:r w:rsidRPr="00AC57FF">
              <w:rPr>
                <w:rFonts w:asciiTheme="minorHAnsi" w:eastAsia="Calibri" w:hAnsiTheme="minorHAnsi" w:cstheme="minorHAnsi"/>
                <w:b/>
                <w:color w:val="000000" w:themeColor="text1"/>
                <w:kern w:val="3"/>
                <w:lang w:eastAsia="zh-CN"/>
              </w:rPr>
              <w:t>A</w:t>
            </w:r>
          </w:p>
        </w:tc>
        <w:tc>
          <w:tcPr>
            <w:tcW w:w="5327" w:type="dxa"/>
          </w:tcPr>
          <w:p w14:paraId="449EF9EF" w14:textId="77777777" w:rsidR="00451A5B" w:rsidRPr="00AC57FF" w:rsidRDefault="00451A5B" w:rsidP="00451A5B">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b/>
                <w:color w:val="000000" w:themeColor="text1"/>
                <w:kern w:val="3"/>
                <w:lang w:eastAsia="zh-CN"/>
              </w:rPr>
            </w:pPr>
            <w:r w:rsidRPr="00AC57FF">
              <w:rPr>
                <w:rFonts w:asciiTheme="minorHAnsi" w:eastAsia="Calibri" w:hAnsiTheme="minorHAnsi" w:cstheme="minorHAnsi"/>
                <w:b/>
                <w:color w:val="000000" w:themeColor="text1"/>
                <w:kern w:val="3"/>
                <w:lang w:eastAsia="zh-CN"/>
              </w:rPr>
              <w:t>Skupna ponudbena vrednost</w:t>
            </w:r>
          </w:p>
        </w:tc>
        <w:tc>
          <w:tcPr>
            <w:tcW w:w="3122" w:type="dxa"/>
          </w:tcPr>
          <w:p w14:paraId="21E722F6" w14:textId="2E44663B" w:rsidR="00451A5B" w:rsidRPr="00AC57FF" w:rsidRDefault="006E33DC" w:rsidP="00451A5B">
            <w:pPr>
              <w:widowControl w:val="0"/>
              <w:tabs>
                <w:tab w:val="right" w:pos="2556"/>
                <w:tab w:val="right" w:pos="5609"/>
              </w:tabs>
              <w:suppressAutoHyphens/>
              <w:autoSpaceDN w:val="0"/>
              <w:spacing w:line="276" w:lineRule="auto"/>
              <w:jc w:val="center"/>
              <w:textAlignment w:val="baseline"/>
              <w:rPr>
                <w:rFonts w:asciiTheme="minorHAnsi" w:eastAsia="Calibri" w:hAnsiTheme="minorHAnsi" w:cstheme="minorHAnsi"/>
                <w:b/>
                <w:color w:val="000000" w:themeColor="text1"/>
                <w:kern w:val="3"/>
                <w:lang w:eastAsia="zh-CN"/>
              </w:rPr>
            </w:pPr>
            <w:r w:rsidRPr="00AC57FF">
              <w:rPr>
                <w:rFonts w:asciiTheme="minorHAnsi" w:eastAsia="Calibri" w:hAnsiTheme="minorHAnsi" w:cstheme="minorHAnsi"/>
                <w:b/>
                <w:color w:val="000000" w:themeColor="text1"/>
                <w:kern w:val="3"/>
                <w:lang w:eastAsia="zh-CN"/>
              </w:rPr>
              <w:t>5</w:t>
            </w:r>
            <w:r w:rsidR="00451A5B" w:rsidRPr="00AC57FF">
              <w:rPr>
                <w:rFonts w:asciiTheme="minorHAnsi" w:eastAsia="Calibri" w:hAnsiTheme="minorHAnsi" w:cstheme="minorHAnsi"/>
                <w:b/>
                <w:color w:val="000000" w:themeColor="text1"/>
                <w:kern w:val="3"/>
                <w:lang w:eastAsia="zh-CN"/>
              </w:rPr>
              <w:t>0</w:t>
            </w:r>
          </w:p>
        </w:tc>
      </w:tr>
      <w:tr w:rsidR="00451A5B" w:rsidRPr="00AC57FF" w14:paraId="1CB49D46" w14:textId="77777777" w:rsidTr="00304C16">
        <w:tc>
          <w:tcPr>
            <w:tcW w:w="591" w:type="dxa"/>
          </w:tcPr>
          <w:p w14:paraId="7C9D1E89" w14:textId="77777777" w:rsidR="00451A5B" w:rsidRPr="00AC57FF" w:rsidRDefault="00451A5B" w:rsidP="00451A5B">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b/>
                <w:color w:val="000000" w:themeColor="text1"/>
                <w:kern w:val="3"/>
                <w:lang w:eastAsia="zh-CN"/>
              </w:rPr>
            </w:pPr>
            <w:r w:rsidRPr="00AC57FF">
              <w:rPr>
                <w:rFonts w:asciiTheme="minorHAnsi" w:eastAsia="Calibri" w:hAnsiTheme="minorHAnsi" w:cstheme="minorHAnsi"/>
                <w:b/>
                <w:color w:val="000000" w:themeColor="text1"/>
                <w:kern w:val="3"/>
                <w:lang w:eastAsia="zh-CN"/>
              </w:rPr>
              <w:t>B</w:t>
            </w:r>
          </w:p>
        </w:tc>
        <w:tc>
          <w:tcPr>
            <w:tcW w:w="5327" w:type="dxa"/>
          </w:tcPr>
          <w:p w14:paraId="32A972D8" w14:textId="4CDF8A6F" w:rsidR="00451A5B" w:rsidRPr="00AC57FF" w:rsidRDefault="009A520E" w:rsidP="00451A5B">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b/>
                <w:color w:val="000000" w:themeColor="text1"/>
                <w:kern w:val="3"/>
                <w:lang w:eastAsia="zh-CN"/>
              </w:rPr>
            </w:pPr>
            <w:r w:rsidRPr="00AC57FF">
              <w:rPr>
                <w:rFonts w:asciiTheme="minorHAnsi" w:eastAsia="Calibri" w:hAnsiTheme="minorHAnsi" w:cstheme="minorHAnsi"/>
                <w:b/>
                <w:color w:val="000000" w:themeColor="text1"/>
                <w:kern w:val="3"/>
                <w:lang w:eastAsia="zh-CN"/>
              </w:rPr>
              <w:t>Strani zakupa</w:t>
            </w:r>
          </w:p>
        </w:tc>
        <w:tc>
          <w:tcPr>
            <w:tcW w:w="3122" w:type="dxa"/>
          </w:tcPr>
          <w:p w14:paraId="29A792B9" w14:textId="4A46968F" w:rsidR="00451A5B" w:rsidRPr="00AC57FF" w:rsidRDefault="009A520E" w:rsidP="00451A5B">
            <w:pPr>
              <w:widowControl w:val="0"/>
              <w:tabs>
                <w:tab w:val="right" w:pos="2556"/>
                <w:tab w:val="right" w:pos="5609"/>
              </w:tabs>
              <w:suppressAutoHyphens/>
              <w:autoSpaceDN w:val="0"/>
              <w:spacing w:line="276" w:lineRule="auto"/>
              <w:jc w:val="center"/>
              <w:textAlignment w:val="baseline"/>
              <w:rPr>
                <w:rFonts w:asciiTheme="minorHAnsi" w:eastAsia="Calibri" w:hAnsiTheme="minorHAnsi" w:cstheme="minorHAnsi"/>
                <w:b/>
                <w:color w:val="000000" w:themeColor="text1"/>
                <w:kern w:val="3"/>
                <w:lang w:eastAsia="zh-CN"/>
              </w:rPr>
            </w:pPr>
            <w:r w:rsidRPr="00AC57FF">
              <w:rPr>
                <w:rFonts w:asciiTheme="minorHAnsi" w:eastAsia="Calibri" w:hAnsiTheme="minorHAnsi" w:cstheme="minorHAnsi"/>
                <w:b/>
                <w:color w:val="000000" w:themeColor="text1"/>
                <w:kern w:val="3"/>
                <w:lang w:eastAsia="zh-CN"/>
              </w:rPr>
              <w:t>20</w:t>
            </w:r>
          </w:p>
        </w:tc>
      </w:tr>
      <w:tr w:rsidR="00451A5B" w:rsidRPr="00AC57FF" w14:paraId="165ADF9B" w14:textId="77777777" w:rsidTr="00304C16">
        <w:tc>
          <w:tcPr>
            <w:tcW w:w="591" w:type="dxa"/>
          </w:tcPr>
          <w:p w14:paraId="580246A4" w14:textId="77777777" w:rsidR="00451A5B" w:rsidRPr="00AC57FF" w:rsidRDefault="00451A5B" w:rsidP="00451A5B">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b/>
                <w:color w:val="000000" w:themeColor="text1"/>
                <w:kern w:val="3"/>
                <w:lang w:eastAsia="zh-CN"/>
              </w:rPr>
            </w:pPr>
            <w:r w:rsidRPr="00AC57FF">
              <w:rPr>
                <w:rFonts w:asciiTheme="minorHAnsi" w:eastAsia="Calibri" w:hAnsiTheme="minorHAnsi" w:cstheme="minorHAnsi"/>
                <w:b/>
                <w:color w:val="000000" w:themeColor="text1"/>
                <w:kern w:val="3"/>
                <w:lang w:eastAsia="zh-CN"/>
              </w:rPr>
              <w:t>C</w:t>
            </w:r>
          </w:p>
        </w:tc>
        <w:tc>
          <w:tcPr>
            <w:tcW w:w="5327" w:type="dxa"/>
          </w:tcPr>
          <w:p w14:paraId="6A5CF4F7" w14:textId="54664EA7" w:rsidR="00451A5B" w:rsidRPr="00AC57FF" w:rsidRDefault="003F252C" w:rsidP="00451A5B">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color w:val="000000" w:themeColor="text1"/>
                <w:kern w:val="3"/>
                <w:lang w:eastAsia="zh-CN"/>
              </w:rPr>
            </w:pPr>
            <w:r w:rsidRPr="00AC57FF">
              <w:rPr>
                <w:rFonts w:asciiTheme="minorHAnsi" w:eastAsia="Calibri" w:hAnsiTheme="minorHAnsi" w:cstheme="minorHAnsi"/>
                <w:b/>
                <w:color w:val="000000" w:themeColor="text1"/>
                <w:kern w:val="3"/>
                <w:lang w:eastAsia="zh-CN"/>
              </w:rPr>
              <w:t>Kadrovske reference</w:t>
            </w:r>
          </w:p>
        </w:tc>
        <w:tc>
          <w:tcPr>
            <w:tcW w:w="3122" w:type="dxa"/>
          </w:tcPr>
          <w:p w14:paraId="0B2E9D72" w14:textId="4EE40D84" w:rsidR="00451A5B" w:rsidRPr="00AC57FF" w:rsidRDefault="009A520E" w:rsidP="009A520E">
            <w:pPr>
              <w:widowControl w:val="0"/>
              <w:tabs>
                <w:tab w:val="right" w:pos="2556"/>
                <w:tab w:val="right" w:pos="5609"/>
              </w:tabs>
              <w:suppressAutoHyphens/>
              <w:autoSpaceDN w:val="0"/>
              <w:spacing w:line="276" w:lineRule="auto"/>
              <w:jc w:val="center"/>
              <w:textAlignment w:val="baseline"/>
              <w:rPr>
                <w:rFonts w:asciiTheme="minorHAnsi" w:eastAsia="Calibri" w:hAnsiTheme="minorHAnsi" w:cstheme="minorHAnsi"/>
                <w:b/>
                <w:color w:val="000000" w:themeColor="text1"/>
                <w:kern w:val="3"/>
                <w:lang w:eastAsia="zh-CN"/>
              </w:rPr>
            </w:pPr>
            <w:r w:rsidRPr="00AC57FF">
              <w:rPr>
                <w:rFonts w:asciiTheme="minorHAnsi" w:eastAsia="Calibri" w:hAnsiTheme="minorHAnsi" w:cstheme="minorHAnsi"/>
                <w:b/>
                <w:color w:val="000000" w:themeColor="text1"/>
                <w:kern w:val="3"/>
                <w:lang w:eastAsia="zh-CN"/>
              </w:rPr>
              <w:t>2</w:t>
            </w:r>
            <w:r w:rsidR="00304C16" w:rsidRPr="00AC57FF">
              <w:rPr>
                <w:rFonts w:asciiTheme="minorHAnsi" w:eastAsia="Calibri" w:hAnsiTheme="minorHAnsi" w:cstheme="minorHAnsi"/>
                <w:b/>
                <w:color w:val="000000" w:themeColor="text1"/>
                <w:kern w:val="3"/>
                <w:lang w:eastAsia="zh-CN"/>
              </w:rPr>
              <w:t>0</w:t>
            </w:r>
          </w:p>
        </w:tc>
      </w:tr>
      <w:tr w:rsidR="00304C16" w:rsidRPr="00AC57FF" w14:paraId="520AD3EB" w14:textId="77777777" w:rsidTr="00304C16">
        <w:tc>
          <w:tcPr>
            <w:tcW w:w="591" w:type="dxa"/>
          </w:tcPr>
          <w:p w14:paraId="020D2540" w14:textId="7164747A" w:rsidR="00304C16" w:rsidRPr="00AC57FF" w:rsidRDefault="00304C16" w:rsidP="00451A5B">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b/>
                <w:color w:val="000000" w:themeColor="text1"/>
                <w:kern w:val="3"/>
                <w:lang w:eastAsia="zh-CN"/>
              </w:rPr>
            </w:pPr>
            <w:r w:rsidRPr="00AC57FF">
              <w:rPr>
                <w:rFonts w:asciiTheme="minorHAnsi" w:eastAsia="Calibri" w:hAnsiTheme="minorHAnsi" w:cstheme="minorHAnsi"/>
                <w:b/>
                <w:color w:val="000000" w:themeColor="text1"/>
                <w:kern w:val="3"/>
                <w:lang w:eastAsia="zh-CN"/>
              </w:rPr>
              <w:t>D</w:t>
            </w:r>
          </w:p>
        </w:tc>
        <w:tc>
          <w:tcPr>
            <w:tcW w:w="5327" w:type="dxa"/>
          </w:tcPr>
          <w:p w14:paraId="4D5AC085" w14:textId="7E3F3CCD" w:rsidR="00304C16" w:rsidRPr="00AC57FF" w:rsidRDefault="00304C16" w:rsidP="00451A5B">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b/>
                <w:color w:val="000000" w:themeColor="text1"/>
                <w:kern w:val="3"/>
                <w:lang w:eastAsia="zh-CN"/>
              </w:rPr>
            </w:pPr>
            <w:r w:rsidRPr="00AC57FF">
              <w:rPr>
                <w:rFonts w:asciiTheme="minorHAnsi" w:eastAsia="Calibri" w:hAnsiTheme="minorHAnsi" w:cstheme="minorHAnsi"/>
                <w:b/>
                <w:color w:val="000000" w:themeColor="text1"/>
                <w:kern w:val="3"/>
                <w:lang w:eastAsia="zh-CN"/>
              </w:rPr>
              <w:t>Število brezplačnih publikacij</w:t>
            </w:r>
          </w:p>
        </w:tc>
        <w:tc>
          <w:tcPr>
            <w:tcW w:w="3122" w:type="dxa"/>
          </w:tcPr>
          <w:p w14:paraId="2D9897F8" w14:textId="547045CD" w:rsidR="00304C16" w:rsidRPr="00AC57FF" w:rsidRDefault="006E33DC" w:rsidP="00451A5B">
            <w:pPr>
              <w:widowControl w:val="0"/>
              <w:tabs>
                <w:tab w:val="right" w:pos="2556"/>
                <w:tab w:val="right" w:pos="5609"/>
              </w:tabs>
              <w:suppressAutoHyphens/>
              <w:autoSpaceDN w:val="0"/>
              <w:spacing w:line="276" w:lineRule="auto"/>
              <w:jc w:val="center"/>
              <w:textAlignment w:val="baseline"/>
              <w:rPr>
                <w:rFonts w:asciiTheme="minorHAnsi" w:eastAsia="Calibri" w:hAnsiTheme="minorHAnsi" w:cstheme="minorHAnsi"/>
                <w:b/>
                <w:color w:val="000000" w:themeColor="text1"/>
                <w:kern w:val="3"/>
                <w:lang w:eastAsia="zh-CN"/>
              </w:rPr>
            </w:pPr>
            <w:r w:rsidRPr="00AC57FF">
              <w:rPr>
                <w:rFonts w:asciiTheme="minorHAnsi" w:eastAsia="Calibri" w:hAnsiTheme="minorHAnsi" w:cstheme="minorHAnsi"/>
                <w:b/>
                <w:color w:val="000000" w:themeColor="text1"/>
                <w:kern w:val="3"/>
                <w:lang w:eastAsia="zh-CN"/>
              </w:rPr>
              <w:t>10</w:t>
            </w:r>
          </w:p>
        </w:tc>
      </w:tr>
    </w:tbl>
    <w:p w14:paraId="2724EA11" w14:textId="77777777" w:rsidR="00212EEB" w:rsidRDefault="00212EEB" w:rsidP="003F252C">
      <w:pPr>
        <w:jc w:val="both"/>
        <w:rPr>
          <w:b/>
        </w:rPr>
      </w:pPr>
    </w:p>
    <w:p w14:paraId="7D0BBC5F" w14:textId="4ABE0894" w:rsidR="003F252C" w:rsidRPr="00AC57FF" w:rsidRDefault="003F252C" w:rsidP="003F252C">
      <w:pPr>
        <w:jc w:val="both"/>
        <w:rPr>
          <w:b/>
        </w:rPr>
      </w:pPr>
      <w:r w:rsidRPr="00AC57FF">
        <w:rPr>
          <w:b/>
        </w:rPr>
        <w:t xml:space="preserve">Skupno število točk = A + B + C </w:t>
      </w:r>
      <w:r w:rsidR="00304C16" w:rsidRPr="00AC57FF">
        <w:rPr>
          <w:b/>
        </w:rPr>
        <w:t>+D</w:t>
      </w:r>
    </w:p>
    <w:p w14:paraId="4646893D" w14:textId="32E870A1" w:rsidR="003F252C" w:rsidRPr="000E123D" w:rsidRDefault="003F252C" w:rsidP="003F252C">
      <w:pPr>
        <w:jc w:val="both"/>
        <w:rPr>
          <w:b/>
        </w:rPr>
      </w:pPr>
      <w:r w:rsidRPr="00AC57FF">
        <w:rPr>
          <w:b/>
        </w:rPr>
        <w:t>Maksimalno št. točk=</w:t>
      </w:r>
      <w:r w:rsidR="009A520E" w:rsidRPr="00AC57FF">
        <w:rPr>
          <w:b/>
        </w:rPr>
        <w:t>5</w:t>
      </w:r>
      <w:r w:rsidRPr="00AC57FF">
        <w:rPr>
          <w:b/>
        </w:rPr>
        <w:t>0+</w:t>
      </w:r>
      <w:r w:rsidR="009A520E" w:rsidRPr="00AC57FF">
        <w:rPr>
          <w:b/>
        </w:rPr>
        <w:t>20</w:t>
      </w:r>
      <w:r w:rsidRPr="00AC57FF">
        <w:rPr>
          <w:b/>
        </w:rPr>
        <w:t>+</w:t>
      </w:r>
      <w:r w:rsidR="00304C16" w:rsidRPr="00AC57FF">
        <w:rPr>
          <w:b/>
        </w:rPr>
        <w:t>20+</w:t>
      </w:r>
      <w:r w:rsidR="009A520E" w:rsidRPr="00AC57FF">
        <w:rPr>
          <w:b/>
        </w:rPr>
        <w:t>10</w:t>
      </w:r>
      <w:r w:rsidRPr="00AC57FF">
        <w:rPr>
          <w:b/>
        </w:rPr>
        <w:t>=100</w:t>
      </w:r>
    </w:p>
    <w:p w14:paraId="7FCF625D" w14:textId="2B23E974" w:rsidR="00451A5B" w:rsidRDefault="00451A5B" w:rsidP="00894E0E">
      <w:pPr>
        <w:jc w:val="both"/>
      </w:pPr>
    </w:p>
    <w:p w14:paraId="1BBFC4F6" w14:textId="49F30690" w:rsidR="006836BD" w:rsidRDefault="006836BD" w:rsidP="00894E0E">
      <w:pPr>
        <w:jc w:val="both"/>
      </w:pPr>
    </w:p>
    <w:p w14:paraId="0B4FA97E" w14:textId="77777777" w:rsidR="006836BD" w:rsidRDefault="006836BD" w:rsidP="00894E0E">
      <w:pPr>
        <w:jc w:val="both"/>
      </w:pPr>
    </w:p>
    <w:p w14:paraId="700A18E5" w14:textId="77777777" w:rsidR="003F252C" w:rsidRPr="007263EF" w:rsidRDefault="003F252C" w:rsidP="002D55EE">
      <w:pPr>
        <w:pStyle w:val="Naslov2"/>
        <w:numPr>
          <w:ilvl w:val="1"/>
          <w:numId w:val="35"/>
        </w:numPr>
      </w:pPr>
      <w:bookmarkStart w:id="94" w:name="_Toc510009646"/>
      <w:bookmarkStart w:id="95" w:name="_Toc1046581"/>
      <w:bookmarkStart w:id="96" w:name="_Toc32922881"/>
      <w:r w:rsidRPr="007263EF">
        <w:t xml:space="preserve">Kriteriji za izračun števila točk za posamezna merila za </w:t>
      </w:r>
      <w:bookmarkEnd w:id="94"/>
      <w:r w:rsidRPr="007263EF">
        <w:t>razvrstitev ponudb</w:t>
      </w:r>
      <w:bookmarkEnd w:id="95"/>
      <w:bookmarkEnd w:id="96"/>
    </w:p>
    <w:p w14:paraId="4E69F862" w14:textId="77777777" w:rsidR="003F252C" w:rsidRPr="003F252C" w:rsidRDefault="003F252C" w:rsidP="003F252C">
      <w:pPr>
        <w:widowControl w:val="0"/>
        <w:tabs>
          <w:tab w:val="right" w:pos="2556"/>
          <w:tab w:val="right" w:pos="5609"/>
        </w:tabs>
        <w:suppressAutoHyphens/>
        <w:autoSpaceDN w:val="0"/>
        <w:spacing w:line="276" w:lineRule="auto"/>
        <w:jc w:val="center"/>
        <w:textAlignment w:val="baseline"/>
        <w:rPr>
          <w:rFonts w:asciiTheme="minorHAnsi" w:eastAsia="Calibri" w:hAnsiTheme="minorHAnsi" w:cstheme="minorHAnsi"/>
          <w:b/>
          <w:color w:val="000000" w:themeColor="text1"/>
          <w:kern w:val="3"/>
          <w:lang w:eastAsia="zh-CN"/>
        </w:rPr>
      </w:pPr>
      <w:r w:rsidRPr="003F252C">
        <w:rPr>
          <w:rFonts w:asciiTheme="minorHAnsi" w:eastAsia="Calibri" w:hAnsiTheme="minorHAnsi" w:cstheme="minorHAnsi"/>
          <w:b/>
          <w:color w:val="000000" w:themeColor="text1"/>
          <w:kern w:val="3"/>
          <w:lang w:eastAsia="zh-CN"/>
        </w:rPr>
        <w:t>A Skupna ponudbena vrednost</w:t>
      </w:r>
    </w:p>
    <w:p w14:paraId="526AB6B8" w14:textId="77777777" w:rsidR="003F252C" w:rsidRPr="003F252C" w:rsidRDefault="003F252C" w:rsidP="003F252C">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color w:val="000000" w:themeColor="text1"/>
          <w:kern w:val="3"/>
          <w:lang w:eastAsia="zh-CN"/>
        </w:rPr>
      </w:pPr>
    </w:p>
    <w:p w14:paraId="62F098FE" w14:textId="77777777" w:rsidR="003F252C" w:rsidRPr="003F252C" w:rsidRDefault="003F252C" w:rsidP="003F252C">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color w:val="000000" w:themeColor="text1"/>
          <w:kern w:val="3"/>
          <w:lang w:eastAsia="zh-CN"/>
        </w:rPr>
      </w:pPr>
      <w:r w:rsidRPr="003F252C">
        <w:rPr>
          <w:rFonts w:asciiTheme="minorHAnsi" w:eastAsia="Calibri" w:hAnsiTheme="minorHAnsi" w:cstheme="minorHAnsi"/>
          <w:color w:val="000000" w:themeColor="text1"/>
          <w:kern w:val="3"/>
          <w:lang w:eastAsia="zh-CN"/>
        </w:rPr>
        <w:t>Naročnik bo vezano na merilo »Skupna ponudbena vrednost« ponudbe točkoval na sledeči način:</w:t>
      </w:r>
    </w:p>
    <w:p w14:paraId="432A348C" w14:textId="77777777" w:rsidR="003F252C" w:rsidRPr="003F252C" w:rsidRDefault="003F252C" w:rsidP="003F252C">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b/>
          <w:color w:val="000000" w:themeColor="text1"/>
          <w:kern w:val="3"/>
          <w:lang w:eastAsia="zh-CN"/>
        </w:rPr>
      </w:pPr>
    </w:p>
    <w:tbl>
      <w:tblPr>
        <w:tblStyle w:val="Tabelamrea10"/>
        <w:tblW w:w="9493" w:type="dxa"/>
        <w:tblLayout w:type="fixed"/>
        <w:tblLook w:val="04A0" w:firstRow="1" w:lastRow="0" w:firstColumn="1" w:lastColumn="0" w:noHBand="0" w:noVBand="1"/>
      </w:tblPr>
      <w:tblGrid>
        <w:gridCol w:w="421"/>
        <w:gridCol w:w="2268"/>
        <w:gridCol w:w="4677"/>
        <w:gridCol w:w="2127"/>
      </w:tblGrid>
      <w:tr w:rsidR="003F252C" w:rsidRPr="003F252C" w14:paraId="1B6520D7" w14:textId="77777777" w:rsidTr="00767D4B">
        <w:tc>
          <w:tcPr>
            <w:tcW w:w="421" w:type="dxa"/>
          </w:tcPr>
          <w:p w14:paraId="452EA465" w14:textId="77777777" w:rsidR="003F252C" w:rsidRPr="003F252C" w:rsidRDefault="003F252C" w:rsidP="003F252C">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b/>
                <w:color w:val="000000" w:themeColor="text1"/>
                <w:kern w:val="3"/>
                <w:lang w:eastAsia="zh-CN"/>
              </w:rPr>
            </w:pPr>
          </w:p>
        </w:tc>
        <w:tc>
          <w:tcPr>
            <w:tcW w:w="2268" w:type="dxa"/>
          </w:tcPr>
          <w:p w14:paraId="29657FC0" w14:textId="77777777" w:rsidR="003F252C" w:rsidRPr="003F252C" w:rsidRDefault="003F252C" w:rsidP="003F252C">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b/>
                <w:color w:val="000000" w:themeColor="text1"/>
                <w:kern w:val="3"/>
                <w:lang w:eastAsia="zh-CN"/>
              </w:rPr>
            </w:pPr>
            <w:r w:rsidRPr="003F252C">
              <w:rPr>
                <w:rFonts w:asciiTheme="minorHAnsi" w:eastAsia="Calibri" w:hAnsiTheme="minorHAnsi" w:cstheme="minorHAnsi"/>
                <w:b/>
                <w:color w:val="000000" w:themeColor="text1"/>
                <w:kern w:val="3"/>
                <w:lang w:eastAsia="zh-CN"/>
              </w:rPr>
              <w:t>ELEMENT MERILA</w:t>
            </w:r>
          </w:p>
        </w:tc>
        <w:tc>
          <w:tcPr>
            <w:tcW w:w="4677" w:type="dxa"/>
          </w:tcPr>
          <w:p w14:paraId="35E2A00C" w14:textId="77777777" w:rsidR="003F252C" w:rsidRPr="003F252C" w:rsidRDefault="003F252C" w:rsidP="003F252C">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b/>
                <w:color w:val="000000" w:themeColor="text1"/>
                <w:kern w:val="3"/>
                <w:lang w:eastAsia="zh-CN"/>
              </w:rPr>
            </w:pPr>
            <w:r w:rsidRPr="003F252C">
              <w:rPr>
                <w:rFonts w:asciiTheme="minorHAnsi" w:eastAsia="Calibri" w:hAnsiTheme="minorHAnsi" w:cstheme="minorHAnsi"/>
                <w:b/>
                <w:color w:val="000000" w:themeColor="text1"/>
                <w:kern w:val="3"/>
                <w:lang w:eastAsia="zh-CN"/>
              </w:rPr>
              <w:t>NAČIN IZRAČUNA</w:t>
            </w:r>
          </w:p>
        </w:tc>
        <w:tc>
          <w:tcPr>
            <w:tcW w:w="2127" w:type="dxa"/>
          </w:tcPr>
          <w:p w14:paraId="5222C825" w14:textId="77777777" w:rsidR="003F252C" w:rsidRPr="003F252C" w:rsidRDefault="003F252C" w:rsidP="003F252C">
            <w:pPr>
              <w:widowControl w:val="0"/>
              <w:tabs>
                <w:tab w:val="right" w:pos="2556"/>
                <w:tab w:val="right" w:pos="5609"/>
              </w:tabs>
              <w:suppressAutoHyphens/>
              <w:autoSpaceDN w:val="0"/>
              <w:jc w:val="both"/>
              <w:textAlignment w:val="baseline"/>
              <w:rPr>
                <w:rFonts w:asciiTheme="minorHAnsi" w:eastAsia="Calibri" w:hAnsiTheme="minorHAnsi" w:cstheme="minorHAnsi"/>
                <w:b/>
                <w:color w:val="000000" w:themeColor="text1"/>
                <w:kern w:val="3"/>
                <w:lang w:eastAsia="zh-CN"/>
              </w:rPr>
            </w:pPr>
            <w:r w:rsidRPr="003F252C">
              <w:rPr>
                <w:rFonts w:asciiTheme="minorHAnsi" w:eastAsia="Calibri" w:hAnsiTheme="minorHAnsi" w:cstheme="minorHAnsi"/>
                <w:b/>
                <w:color w:val="000000" w:themeColor="text1"/>
                <w:kern w:val="3"/>
                <w:lang w:eastAsia="zh-CN"/>
              </w:rPr>
              <w:t>Max. št. točk</w:t>
            </w:r>
          </w:p>
        </w:tc>
      </w:tr>
      <w:tr w:rsidR="003F252C" w:rsidRPr="003F252C" w14:paraId="0263AAF5" w14:textId="77777777" w:rsidTr="00767D4B">
        <w:tc>
          <w:tcPr>
            <w:tcW w:w="421" w:type="dxa"/>
          </w:tcPr>
          <w:p w14:paraId="11A99314" w14:textId="77777777" w:rsidR="003F252C" w:rsidRPr="00AC57FF" w:rsidRDefault="003F252C" w:rsidP="003F252C">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color w:val="000000" w:themeColor="text1"/>
                <w:kern w:val="3"/>
                <w:lang w:eastAsia="zh-CN"/>
              </w:rPr>
            </w:pPr>
            <w:r w:rsidRPr="00AC57FF">
              <w:rPr>
                <w:rFonts w:asciiTheme="minorHAnsi" w:eastAsia="Calibri" w:hAnsiTheme="minorHAnsi" w:cstheme="minorHAnsi"/>
                <w:color w:val="000000" w:themeColor="text1"/>
                <w:kern w:val="3"/>
                <w:lang w:eastAsia="zh-CN"/>
              </w:rPr>
              <w:t>A</w:t>
            </w:r>
          </w:p>
        </w:tc>
        <w:tc>
          <w:tcPr>
            <w:tcW w:w="2268" w:type="dxa"/>
          </w:tcPr>
          <w:p w14:paraId="317C17DF" w14:textId="77777777" w:rsidR="003F252C" w:rsidRPr="00AC57FF" w:rsidRDefault="003F252C" w:rsidP="003F252C">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color w:val="000000" w:themeColor="text1"/>
                <w:kern w:val="3"/>
                <w:lang w:eastAsia="zh-CN"/>
              </w:rPr>
            </w:pPr>
            <w:r w:rsidRPr="00AC57FF">
              <w:rPr>
                <w:rFonts w:asciiTheme="minorHAnsi" w:eastAsia="Calibri" w:hAnsiTheme="minorHAnsi" w:cstheme="minorHAnsi"/>
                <w:color w:val="000000" w:themeColor="text1"/>
                <w:kern w:val="3"/>
                <w:lang w:eastAsia="zh-CN"/>
              </w:rPr>
              <w:t>Skupna ponudbena vrednost (brez DDV)</w:t>
            </w:r>
          </w:p>
        </w:tc>
        <w:tc>
          <w:tcPr>
            <w:tcW w:w="4677" w:type="dxa"/>
          </w:tcPr>
          <w:p w14:paraId="00AC82EF" w14:textId="77777777" w:rsidR="003F252C" w:rsidRPr="00AC57FF" w:rsidRDefault="003F252C" w:rsidP="003F252C">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color w:val="000000" w:themeColor="text1"/>
                <w:kern w:val="3"/>
                <w:lang w:eastAsia="zh-CN"/>
              </w:rPr>
            </w:pPr>
            <w:r w:rsidRPr="00AC57FF">
              <w:rPr>
                <w:rFonts w:asciiTheme="minorHAnsi" w:eastAsia="Calibri" w:hAnsiTheme="minorHAnsi" w:cstheme="minorHAnsi"/>
                <w:color w:val="000000" w:themeColor="text1"/>
                <w:kern w:val="3"/>
                <w:lang w:eastAsia="zh-CN"/>
              </w:rPr>
              <w:t>Ponudnik z najnižjo ponudbeno ceno prejme vse možne točke v okviru tega ponderja.</w:t>
            </w:r>
          </w:p>
          <w:p w14:paraId="7527B1C9" w14:textId="77777777" w:rsidR="003F252C" w:rsidRPr="00AC57FF" w:rsidRDefault="003F252C" w:rsidP="003F252C">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color w:val="000000" w:themeColor="text1"/>
                <w:kern w:val="3"/>
                <w:lang w:eastAsia="zh-CN"/>
              </w:rPr>
            </w:pPr>
          </w:p>
          <w:p w14:paraId="0EDC573F" w14:textId="5BF856E7" w:rsidR="003F252C" w:rsidRPr="00AC57FF" w:rsidRDefault="003F252C" w:rsidP="003F252C">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color w:val="000000" w:themeColor="text1"/>
                <w:kern w:val="3"/>
                <w:lang w:eastAsia="zh-CN"/>
              </w:rPr>
            </w:pPr>
            <w:r w:rsidRPr="00AC57FF">
              <w:rPr>
                <w:rFonts w:asciiTheme="minorHAnsi" w:eastAsia="Calibri" w:hAnsiTheme="minorHAnsi" w:cstheme="minorHAnsi"/>
                <w:color w:val="000000" w:themeColor="text1"/>
                <w:kern w:val="3"/>
                <w:lang w:eastAsia="zh-CN"/>
              </w:rPr>
              <w:t xml:space="preserve">T1 = </w:t>
            </w:r>
            <w:r w:rsidR="00BC5954" w:rsidRPr="00AC57FF">
              <w:rPr>
                <w:rFonts w:asciiTheme="minorHAnsi" w:eastAsia="Calibri" w:hAnsiTheme="minorHAnsi" w:cstheme="minorHAnsi"/>
                <w:color w:val="000000" w:themeColor="text1"/>
                <w:kern w:val="3"/>
                <w:lang w:eastAsia="zh-CN"/>
              </w:rPr>
              <w:t>5</w:t>
            </w:r>
            <w:r w:rsidRPr="00AC57FF">
              <w:rPr>
                <w:rFonts w:asciiTheme="minorHAnsi" w:eastAsia="Calibri" w:hAnsiTheme="minorHAnsi" w:cstheme="minorHAnsi"/>
                <w:color w:val="000000" w:themeColor="text1"/>
                <w:kern w:val="3"/>
                <w:lang w:eastAsia="zh-CN"/>
              </w:rPr>
              <w:t xml:space="preserve">0 * </w:t>
            </w:r>
            <m:oMath>
              <m:f>
                <m:fPr>
                  <m:ctrlPr>
                    <w:rPr>
                      <w:rFonts w:ascii="Cambria Math" w:eastAsia="Calibri" w:hAnsi="Cambria Math" w:cstheme="minorHAnsi"/>
                      <w:i/>
                      <w:color w:val="000000" w:themeColor="text1"/>
                      <w:kern w:val="3"/>
                      <w:lang w:eastAsia="zh-CN"/>
                    </w:rPr>
                  </m:ctrlPr>
                </m:fPr>
                <m:num>
                  <m:r>
                    <w:rPr>
                      <w:rFonts w:ascii="Cambria Math" w:eastAsia="Calibri" w:hAnsi="Cambria Math" w:cstheme="minorHAnsi"/>
                      <w:color w:val="000000" w:themeColor="text1"/>
                      <w:kern w:val="3"/>
                      <w:lang w:eastAsia="zh-CN"/>
                    </w:rPr>
                    <m:t>Cn</m:t>
                  </m:r>
                </m:num>
                <m:den>
                  <m:r>
                    <w:rPr>
                      <w:rFonts w:ascii="Cambria Math" w:eastAsia="Calibri" w:hAnsi="Cambria Math" w:cstheme="minorHAnsi"/>
                      <w:color w:val="000000" w:themeColor="text1"/>
                      <w:kern w:val="3"/>
                      <w:lang w:eastAsia="zh-CN"/>
                    </w:rPr>
                    <m:t>Cp</m:t>
                  </m:r>
                </m:den>
              </m:f>
            </m:oMath>
          </w:p>
          <w:p w14:paraId="360BC834" w14:textId="77777777" w:rsidR="003F252C" w:rsidRPr="00AC57FF" w:rsidRDefault="003F252C" w:rsidP="003F252C">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color w:val="000000" w:themeColor="text1"/>
                <w:kern w:val="3"/>
                <w:lang w:eastAsia="zh-CN"/>
              </w:rPr>
            </w:pPr>
          </w:p>
          <w:p w14:paraId="7D0C5531" w14:textId="77777777" w:rsidR="003F252C" w:rsidRPr="00AC57FF" w:rsidRDefault="003F252C" w:rsidP="003F252C">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color w:val="000000" w:themeColor="text1"/>
                <w:kern w:val="3"/>
                <w:lang w:eastAsia="zh-CN"/>
              </w:rPr>
            </w:pPr>
            <w:r w:rsidRPr="00AC57FF">
              <w:rPr>
                <w:rFonts w:asciiTheme="minorHAnsi" w:eastAsia="Calibri" w:hAnsiTheme="minorHAnsi" w:cstheme="minorHAnsi"/>
                <w:color w:val="000000" w:themeColor="text1"/>
                <w:kern w:val="3"/>
                <w:lang w:eastAsia="zh-CN"/>
              </w:rPr>
              <w:t>T … število točk</w:t>
            </w:r>
          </w:p>
          <w:p w14:paraId="5D2D44FD" w14:textId="77777777" w:rsidR="003F252C" w:rsidRPr="00AC57FF" w:rsidRDefault="003F252C" w:rsidP="003F252C">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color w:val="000000" w:themeColor="text1"/>
                <w:kern w:val="3"/>
                <w:lang w:eastAsia="zh-CN"/>
              </w:rPr>
            </w:pPr>
            <w:r w:rsidRPr="00AC57FF">
              <w:rPr>
                <w:rFonts w:asciiTheme="minorHAnsi" w:eastAsia="Calibri" w:hAnsiTheme="minorHAnsi" w:cstheme="minorHAnsi"/>
                <w:color w:val="000000" w:themeColor="text1"/>
                <w:kern w:val="3"/>
                <w:lang w:eastAsia="zh-CN"/>
              </w:rPr>
              <w:t>Cn … najnižja prejeta ponudba brez DDV</w:t>
            </w:r>
          </w:p>
          <w:p w14:paraId="2CBC986B" w14:textId="77777777" w:rsidR="003F252C" w:rsidRPr="00AC57FF" w:rsidRDefault="003F252C" w:rsidP="003F252C">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color w:val="000000" w:themeColor="text1"/>
                <w:kern w:val="3"/>
                <w:lang w:eastAsia="zh-CN"/>
              </w:rPr>
            </w:pPr>
            <w:r w:rsidRPr="00AC57FF">
              <w:rPr>
                <w:rFonts w:asciiTheme="minorHAnsi" w:eastAsia="Calibri" w:hAnsiTheme="minorHAnsi" w:cstheme="minorHAnsi"/>
                <w:color w:val="000000" w:themeColor="text1"/>
                <w:kern w:val="3"/>
                <w:lang w:eastAsia="zh-CN"/>
              </w:rPr>
              <w:t>Cp … ocenjevana ponudba posameznega ponudnika brez DDV</w:t>
            </w:r>
          </w:p>
        </w:tc>
        <w:tc>
          <w:tcPr>
            <w:tcW w:w="2127" w:type="dxa"/>
          </w:tcPr>
          <w:p w14:paraId="5A301A09" w14:textId="3EBF5ED5" w:rsidR="003F252C" w:rsidRPr="003F252C" w:rsidRDefault="00821E42" w:rsidP="003F252C">
            <w:pPr>
              <w:widowControl w:val="0"/>
              <w:tabs>
                <w:tab w:val="right" w:pos="2556"/>
                <w:tab w:val="right" w:pos="5609"/>
              </w:tabs>
              <w:suppressAutoHyphens/>
              <w:autoSpaceDN w:val="0"/>
              <w:jc w:val="both"/>
              <w:textAlignment w:val="baseline"/>
              <w:rPr>
                <w:rFonts w:asciiTheme="minorHAnsi" w:eastAsia="Calibri" w:hAnsiTheme="minorHAnsi" w:cstheme="minorHAnsi"/>
                <w:color w:val="000000" w:themeColor="text1"/>
                <w:kern w:val="3"/>
                <w:lang w:eastAsia="zh-CN"/>
              </w:rPr>
            </w:pPr>
            <w:r>
              <w:rPr>
                <w:rFonts w:asciiTheme="minorHAnsi" w:eastAsia="Calibri" w:hAnsiTheme="minorHAnsi" w:cstheme="minorHAnsi"/>
                <w:color w:val="000000" w:themeColor="text1"/>
                <w:kern w:val="3"/>
                <w:lang w:eastAsia="zh-CN"/>
              </w:rPr>
              <w:t>5</w:t>
            </w:r>
            <w:r w:rsidR="003F252C" w:rsidRPr="003F252C">
              <w:rPr>
                <w:rFonts w:asciiTheme="minorHAnsi" w:eastAsia="Calibri" w:hAnsiTheme="minorHAnsi" w:cstheme="minorHAnsi"/>
                <w:color w:val="000000" w:themeColor="text1"/>
                <w:kern w:val="3"/>
                <w:lang w:eastAsia="zh-CN"/>
              </w:rPr>
              <w:t>0</w:t>
            </w:r>
          </w:p>
        </w:tc>
      </w:tr>
    </w:tbl>
    <w:p w14:paraId="25790315" w14:textId="02BAD025" w:rsidR="00C62EA6" w:rsidRDefault="00C62EA6" w:rsidP="003F252C">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b/>
          <w:color w:val="000000" w:themeColor="text1"/>
          <w:kern w:val="3"/>
          <w:lang w:eastAsia="zh-CN"/>
        </w:rPr>
      </w:pPr>
    </w:p>
    <w:p w14:paraId="53CFD450" w14:textId="383C6F5E" w:rsidR="006836BD" w:rsidRDefault="006836BD" w:rsidP="003F252C">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b/>
          <w:color w:val="000000" w:themeColor="text1"/>
          <w:kern w:val="3"/>
          <w:lang w:eastAsia="zh-CN"/>
        </w:rPr>
      </w:pPr>
    </w:p>
    <w:p w14:paraId="01893175" w14:textId="25B55388" w:rsidR="006836BD" w:rsidRDefault="006836BD" w:rsidP="003F252C">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b/>
          <w:color w:val="000000" w:themeColor="text1"/>
          <w:kern w:val="3"/>
          <w:lang w:eastAsia="zh-CN"/>
        </w:rPr>
      </w:pPr>
    </w:p>
    <w:p w14:paraId="1C4F1F56" w14:textId="48AE16FB" w:rsidR="003F252C" w:rsidRPr="003F252C" w:rsidRDefault="00C62EA6" w:rsidP="003F252C">
      <w:pPr>
        <w:widowControl w:val="0"/>
        <w:tabs>
          <w:tab w:val="right" w:pos="2556"/>
          <w:tab w:val="right" w:pos="5609"/>
        </w:tabs>
        <w:suppressAutoHyphens/>
        <w:autoSpaceDN w:val="0"/>
        <w:spacing w:line="276" w:lineRule="auto"/>
        <w:jc w:val="center"/>
        <w:textAlignment w:val="baseline"/>
        <w:rPr>
          <w:rFonts w:asciiTheme="minorHAnsi" w:eastAsia="Calibri" w:hAnsiTheme="minorHAnsi" w:cstheme="minorHAnsi"/>
          <w:b/>
          <w:color w:val="000000" w:themeColor="text1"/>
          <w:kern w:val="3"/>
          <w:lang w:eastAsia="zh-CN"/>
        </w:rPr>
      </w:pPr>
      <w:r w:rsidRPr="000E123D">
        <w:rPr>
          <w:rFonts w:asciiTheme="minorHAnsi" w:eastAsia="Calibri" w:hAnsiTheme="minorHAnsi" w:cstheme="minorHAnsi"/>
          <w:b/>
          <w:color w:val="000000" w:themeColor="text1"/>
          <w:kern w:val="3"/>
          <w:lang w:eastAsia="zh-CN"/>
        </w:rPr>
        <w:t xml:space="preserve">B </w:t>
      </w:r>
      <w:r w:rsidR="009A520E">
        <w:rPr>
          <w:rFonts w:asciiTheme="minorHAnsi" w:eastAsia="Calibri" w:hAnsiTheme="minorHAnsi" w:cstheme="minorHAnsi"/>
          <w:b/>
          <w:color w:val="000000" w:themeColor="text1"/>
          <w:kern w:val="3"/>
          <w:lang w:eastAsia="zh-CN"/>
        </w:rPr>
        <w:t>Strani zakupa</w:t>
      </w:r>
    </w:p>
    <w:p w14:paraId="2271DBF8" w14:textId="2BEC8914" w:rsidR="003F252C" w:rsidRPr="000E123D" w:rsidRDefault="003F252C" w:rsidP="003F252C">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color w:val="000000" w:themeColor="text1"/>
          <w:kern w:val="3"/>
          <w:lang w:eastAsia="zh-CN"/>
        </w:rPr>
      </w:pPr>
    </w:p>
    <w:p w14:paraId="66D45759" w14:textId="6656646D" w:rsidR="009A520E" w:rsidRDefault="00DA6FB1" w:rsidP="003F252C">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color w:val="000000" w:themeColor="text1"/>
          <w:kern w:val="3"/>
          <w:lang w:eastAsia="zh-CN"/>
        </w:rPr>
      </w:pPr>
      <w:r w:rsidRPr="000E123D">
        <w:rPr>
          <w:rFonts w:asciiTheme="minorHAnsi" w:eastAsia="Calibri" w:hAnsiTheme="minorHAnsi" w:cstheme="minorHAnsi"/>
          <w:color w:val="000000" w:themeColor="text1"/>
          <w:kern w:val="3"/>
          <w:lang w:eastAsia="zh-CN"/>
        </w:rPr>
        <w:t>Ponudniku</w:t>
      </w:r>
      <w:r w:rsidR="009A520E">
        <w:rPr>
          <w:rFonts w:asciiTheme="minorHAnsi" w:eastAsia="Calibri" w:hAnsiTheme="minorHAnsi" w:cstheme="minorHAnsi"/>
          <w:color w:val="000000" w:themeColor="text1"/>
          <w:kern w:val="3"/>
          <w:lang w:eastAsia="zh-CN"/>
        </w:rPr>
        <w:t xml:space="preserve"> se glede na ponujeno število strani zakupa prizna točke po naslednji lestvici</w:t>
      </w:r>
      <w:r w:rsidR="00365B06">
        <w:rPr>
          <w:rFonts w:asciiTheme="minorHAnsi" w:eastAsia="Calibri" w:hAnsiTheme="minorHAnsi" w:cstheme="minorHAnsi"/>
          <w:color w:val="000000" w:themeColor="text1"/>
          <w:kern w:val="3"/>
          <w:lang w:eastAsia="zh-CN"/>
        </w:rPr>
        <w:t>, največ 20 točk</w:t>
      </w:r>
      <w:r w:rsidR="009A520E">
        <w:rPr>
          <w:rFonts w:asciiTheme="minorHAnsi" w:eastAsia="Calibri" w:hAnsiTheme="minorHAnsi" w:cstheme="minorHAnsi"/>
          <w:color w:val="000000" w:themeColor="text1"/>
          <w:kern w:val="3"/>
          <w:lang w:eastAsia="zh-CN"/>
        </w:rPr>
        <w:t>:</w:t>
      </w:r>
    </w:p>
    <w:p w14:paraId="098D215C" w14:textId="33C2BBAD" w:rsidR="009A520E" w:rsidRPr="000E123D" w:rsidRDefault="009A520E" w:rsidP="009A520E">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color w:val="000000" w:themeColor="text1"/>
          <w:kern w:val="3"/>
          <w:lang w:eastAsia="zh-CN"/>
        </w:rPr>
      </w:pPr>
    </w:p>
    <w:tbl>
      <w:tblPr>
        <w:tblStyle w:val="Navadnatabela11"/>
        <w:tblW w:w="5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3261"/>
      </w:tblGrid>
      <w:tr w:rsidR="009A520E" w:rsidRPr="0071682B" w14:paraId="74587F08" w14:textId="77777777" w:rsidTr="00CF2C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06457149" w14:textId="43B49C17" w:rsidR="009A520E" w:rsidRPr="0071682B" w:rsidRDefault="009A520E" w:rsidP="009A520E">
            <w:pPr>
              <w:widowControl w:val="0"/>
              <w:tabs>
                <w:tab w:val="right" w:pos="2556"/>
                <w:tab w:val="right" w:pos="5609"/>
              </w:tabs>
              <w:suppressAutoHyphens/>
              <w:autoSpaceDN w:val="0"/>
              <w:textAlignment w:val="baseline"/>
              <w:rPr>
                <w:rFonts w:asciiTheme="minorHAnsi" w:eastAsia="Calibri" w:hAnsiTheme="minorHAnsi" w:cstheme="minorHAnsi"/>
                <w:color w:val="000000" w:themeColor="text1"/>
                <w:kern w:val="3"/>
                <w:lang w:eastAsia="zh-CN"/>
              </w:rPr>
            </w:pPr>
            <w:r w:rsidRPr="000E123D">
              <w:rPr>
                <w:rFonts w:asciiTheme="minorHAnsi" w:eastAsia="Calibri" w:hAnsiTheme="minorHAnsi" w:cstheme="minorHAnsi"/>
                <w:color w:val="000000" w:themeColor="text1"/>
                <w:kern w:val="3"/>
                <w:lang w:eastAsia="zh-CN"/>
              </w:rPr>
              <w:t xml:space="preserve">Število </w:t>
            </w:r>
            <w:r>
              <w:rPr>
                <w:rFonts w:asciiTheme="minorHAnsi" w:eastAsia="Calibri" w:hAnsiTheme="minorHAnsi" w:cstheme="minorHAnsi"/>
                <w:color w:val="000000" w:themeColor="text1"/>
                <w:kern w:val="3"/>
                <w:lang w:eastAsia="zh-CN"/>
              </w:rPr>
              <w:t>strani zakupa</w:t>
            </w:r>
          </w:p>
        </w:tc>
        <w:tc>
          <w:tcPr>
            <w:tcW w:w="3261" w:type="dxa"/>
          </w:tcPr>
          <w:p w14:paraId="3117AD1A" w14:textId="77777777" w:rsidR="009A520E" w:rsidRPr="0071682B" w:rsidRDefault="009A520E" w:rsidP="00CF2CB6">
            <w:pPr>
              <w:widowControl w:val="0"/>
              <w:tabs>
                <w:tab w:val="right" w:pos="2556"/>
                <w:tab w:val="right" w:pos="5609"/>
              </w:tabs>
              <w:suppressAutoHyphens/>
              <w:autoSpaceDN w:val="0"/>
              <w:textAlignment w:val="baseline"/>
              <w:cnfStyle w:val="100000000000" w:firstRow="1" w:lastRow="0" w:firstColumn="0" w:lastColumn="0" w:oddVBand="0" w:evenVBand="0" w:oddHBand="0" w:evenHBand="0" w:firstRowFirstColumn="0" w:firstRowLastColumn="0" w:lastRowFirstColumn="0" w:lastRowLastColumn="0"/>
              <w:rPr>
                <w:rFonts w:asciiTheme="minorHAnsi" w:eastAsia="Calibri" w:hAnsiTheme="minorHAnsi" w:cstheme="minorHAnsi"/>
                <w:color w:val="000000" w:themeColor="text1"/>
                <w:kern w:val="3"/>
                <w:lang w:eastAsia="zh-CN"/>
              </w:rPr>
            </w:pPr>
            <w:r w:rsidRPr="0071682B">
              <w:rPr>
                <w:rFonts w:asciiTheme="minorHAnsi" w:eastAsia="Calibri" w:hAnsiTheme="minorHAnsi" w:cstheme="minorHAnsi"/>
                <w:color w:val="000000" w:themeColor="text1"/>
                <w:kern w:val="3"/>
                <w:lang w:eastAsia="zh-CN"/>
              </w:rPr>
              <w:t>ŠTEVILO TOČK</w:t>
            </w:r>
          </w:p>
        </w:tc>
      </w:tr>
      <w:tr w:rsidR="004C6E65" w:rsidRPr="0071682B" w14:paraId="6935FAD2" w14:textId="77777777" w:rsidTr="00CF2CB6">
        <w:trPr>
          <w:cnfStyle w:val="000000100000" w:firstRow="0" w:lastRow="0" w:firstColumn="0" w:lastColumn="0" w:oddVBand="0" w:evenVBand="0" w:oddHBand="1"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2263" w:type="dxa"/>
            <w:shd w:val="clear" w:color="auto" w:fill="FFFFFF" w:themeFill="background1"/>
          </w:tcPr>
          <w:p w14:paraId="71B4AEB5" w14:textId="41BEAA27" w:rsidR="004C6E65" w:rsidRDefault="003E7D25" w:rsidP="009A520E">
            <w:pPr>
              <w:widowControl w:val="0"/>
              <w:tabs>
                <w:tab w:val="right" w:pos="2556"/>
                <w:tab w:val="right" w:pos="5609"/>
              </w:tabs>
              <w:suppressAutoHyphens/>
              <w:autoSpaceDN w:val="0"/>
              <w:textAlignment w:val="baseline"/>
              <w:rPr>
                <w:rFonts w:asciiTheme="minorHAnsi" w:eastAsia="Calibri" w:hAnsiTheme="minorHAnsi" w:cstheme="minorHAnsi"/>
                <w:color w:val="000000" w:themeColor="text1"/>
                <w:kern w:val="3"/>
                <w:lang w:eastAsia="zh-CN"/>
              </w:rPr>
            </w:pPr>
            <w:r>
              <w:rPr>
                <w:rFonts w:asciiTheme="minorHAnsi" w:eastAsia="Calibri" w:hAnsiTheme="minorHAnsi" w:cstheme="minorHAnsi"/>
                <w:color w:val="000000" w:themeColor="text1"/>
                <w:kern w:val="3"/>
                <w:lang w:eastAsia="zh-CN"/>
              </w:rPr>
              <w:t>0 do 6</w:t>
            </w:r>
          </w:p>
        </w:tc>
        <w:tc>
          <w:tcPr>
            <w:tcW w:w="3261" w:type="dxa"/>
            <w:shd w:val="clear" w:color="auto" w:fill="FFFFFF" w:themeFill="background1"/>
          </w:tcPr>
          <w:p w14:paraId="3B9F4C11" w14:textId="4A926339" w:rsidR="004C6E65" w:rsidRDefault="003E7D25" w:rsidP="00CF2CB6">
            <w:pPr>
              <w:widowControl w:val="0"/>
              <w:tabs>
                <w:tab w:val="right" w:pos="2556"/>
                <w:tab w:val="right" w:pos="5609"/>
              </w:tabs>
              <w:suppressAutoHyphens/>
              <w:autoSpaceDN w:val="0"/>
              <w:textAlignment w:val="baseline"/>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b/>
                <w:color w:val="000000" w:themeColor="text1"/>
                <w:kern w:val="3"/>
                <w:lang w:eastAsia="zh-CN"/>
              </w:rPr>
            </w:pPr>
            <w:r>
              <w:rPr>
                <w:rFonts w:asciiTheme="minorHAnsi" w:eastAsia="Calibri" w:hAnsiTheme="minorHAnsi" w:cstheme="minorHAnsi"/>
                <w:b/>
                <w:color w:val="000000" w:themeColor="text1"/>
                <w:kern w:val="3"/>
                <w:lang w:eastAsia="zh-CN"/>
              </w:rPr>
              <w:t>0</w:t>
            </w:r>
          </w:p>
        </w:tc>
      </w:tr>
      <w:tr w:rsidR="009A520E" w:rsidRPr="0071682B" w14:paraId="6B998890" w14:textId="77777777" w:rsidTr="00CF2CB6">
        <w:trPr>
          <w:trHeight w:val="472"/>
        </w:trPr>
        <w:tc>
          <w:tcPr>
            <w:cnfStyle w:val="001000000000" w:firstRow="0" w:lastRow="0" w:firstColumn="1" w:lastColumn="0" w:oddVBand="0" w:evenVBand="0" w:oddHBand="0" w:evenHBand="0" w:firstRowFirstColumn="0" w:firstRowLastColumn="0" w:lastRowFirstColumn="0" w:lastRowLastColumn="0"/>
            <w:tcW w:w="2263" w:type="dxa"/>
            <w:shd w:val="clear" w:color="auto" w:fill="FFFFFF" w:themeFill="background1"/>
          </w:tcPr>
          <w:p w14:paraId="020E45C7" w14:textId="46928131" w:rsidR="009A520E" w:rsidRPr="0071682B" w:rsidRDefault="009A520E" w:rsidP="009A520E">
            <w:pPr>
              <w:widowControl w:val="0"/>
              <w:tabs>
                <w:tab w:val="right" w:pos="2556"/>
                <w:tab w:val="right" w:pos="5609"/>
              </w:tabs>
              <w:suppressAutoHyphens/>
              <w:autoSpaceDN w:val="0"/>
              <w:textAlignment w:val="baseline"/>
              <w:rPr>
                <w:rFonts w:asciiTheme="minorHAnsi" w:eastAsia="Calibri" w:hAnsiTheme="minorHAnsi" w:cstheme="minorHAnsi"/>
                <w:color w:val="000000" w:themeColor="text1"/>
                <w:kern w:val="3"/>
                <w:lang w:eastAsia="zh-CN"/>
              </w:rPr>
            </w:pPr>
            <w:r>
              <w:rPr>
                <w:rFonts w:asciiTheme="minorHAnsi" w:eastAsia="Calibri" w:hAnsiTheme="minorHAnsi" w:cstheme="minorHAnsi"/>
                <w:color w:val="000000" w:themeColor="text1"/>
                <w:kern w:val="3"/>
                <w:lang w:eastAsia="zh-CN"/>
              </w:rPr>
              <w:t>7</w:t>
            </w:r>
          </w:p>
        </w:tc>
        <w:tc>
          <w:tcPr>
            <w:tcW w:w="3261" w:type="dxa"/>
            <w:shd w:val="clear" w:color="auto" w:fill="FFFFFF" w:themeFill="background1"/>
          </w:tcPr>
          <w:p w14:paraId="78979E1C" w14:textId="7A3DF995" w:rsidR="009A520E" w:rsidRPr="0071682B" w:rsidRDefault="00365B06" w:rsidP="00CF2CB6">
            <w:pPr>
              <w:widowControl w:val="0"/>
              <w:tabs>
                <w:tab w:val="right" w:pos="2556"/>
                <w:tab w:val="right" w:pos="5609"/>
              </w:tabs>
              <w:suppressAutoHyphens/>
              <w:autoSpaceDN w:val="0"/>
              <w:textAlignment w:val="baseline"/>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b/>
                <w:color w:val="000000" w:themeColor="text1"/>
                <w:kern w:val="3"/>
                <w:lang w:eastAsia="zh-CN"/>
              </w:rPr>
            </w:pPr>
            <w:r>
              <w:rPr>
                <w:rFonts w:asciiTheme="minorHAnsi" w:eastAsia="Calibri" w:hAnsiTheme="minorHAnsi" w:cstheme="minorHAnsi"/>
                <w:b/>
                <w:color w:val="000000" w:themeColor="text1"/>
                <w:kern w:val="3"/>
                <w:lang w:eastAsia="zh-CN"/>
              </w:rPr>
              <w:t>5</w:t>
            </w:r>
          </w:p>
        </w:tc>
      </w:tr>
      <w:tr w:rsidR="009A520E" w:rsidRPr="0071682B" w14:paraId="7B2C60F5" w14:textId="77777777" w:rsidTr="00CF2CB6">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3" w:type="dxa"/>
            <w:shd w:val="clear" w:color="auto" w:fill="FFFFFF" w:themeFill="background1"/>
          </w:tcPr>
          <w:p w14:paraId="7C18FEE9" w14:textId="1AF20365" w:rsidR="009A520E" w:rsidRPr="0071682B" w:rsidRDefault="009A520E" w:rsidP="00CF2CB6">
            <w:pPr>
              <w:widowControl w:val="0"/>
              <w:tabs>
                <w:tab w:val="right" w:pos="2556"/>
                <w:tab w:val="right" w:pos="5609"/>
              </w:tabs>
              <w:suppressAutoHyphens/>
              <w:autoSpaceDN w:val="0"/>
              <w:textAlignment w:val="baseline"/>
              <w:rPr>
                <w:rFonts w:asciiTheme="minorHAnsi" w:eastAsia="Calibri" w:hAnsiTheme="minorHAnsi" w:cstheme="minorHAnsi"/>
                <w:color w:val="000000" w:themeColor="text1"/>
                <w:kern w:val="3"/>
                <w:lang w:eastAsia="zh-CN"/>
              </w:rPr>
            </w:pPr>
            <w:r>
              <w:rPr>
                <w:rFonts w:asciiTheme="minorHAnsi" w:eastAsia="Calibri" w:hAnsiTheme="minorHAnsi" w:cstheme="minorHAnsi"/>
                <w:color w:val="000000" w:themeColor="text1"/>
                <w:kern w:val="3"/>
                <w:lang w:eastAsia="zh-CN"/>
              </w:rPr>
              <w:t>8</w:t>
            </w:r>
          </w:p>
        </w:tc>
        <w:tc>
          <w:tcPr>
            <w:tcW w:w="3261" w:type="dxa"/>
            <w:shd w:val="clear" w:color="auto" w:fill="FFFFFF" w:themeFill="background1"/>
          </w:tcPr>
          <w:p w14:paraId="65F8218F" w14:textId="3FDEFAFE" w:rsidR="009A520E" w:rsidRPr="0071682B" w:rsidRDefault="00365B06" w:rsidP="00CF2CB6">
            <w:pPr>
              <w:widowControl w:val="0"/>
              <w:tabs>
                <w:tab w:val="right" w:pos="2556"/>
                <w:tab w:val="right" w:pos="5609"/>
              </w:tabs>
              <w:suppressAutoHyphens/>
              <w:autoSpaceDN w:val="0"/>
              <w:textAlignment w:val="baseline"/>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b/>
                <w:color w:val="000000" w:themeColor="text1"/>
                <w:kern w:val="3"/>
                <w:lang w:eastAsia="zh-CN"/>
              </w:rPr>
            </w:pPr>
            <w:r>
              <w:rPr>
                <w:rFonts w:asciiTheme="minorHAnsi" w:eastAsia="Calibri" w:hAnsiTheme="minorHAnsi" w:cstheme="minorHAnsi"/>
                <w:b/>
                <w:color w:val="000000" w:themeColor="text1"/>
                <w:kern w:val="3"/>
                <w:lang w:eastAsia="zh-CN"/>
              </w:rPr>
              <w:t>10</w:t>
            </w:r>
          </w:p>
        </w:tc>
      </w:tr>
      <w:tr w:rsidR="009A520E" w:rsidRPr="0071682B" w14:paraId="5661EF9A" w14:textId="77777777" w:rsidTr="00CF2CB6">
        <w:trPr>
          <w:trHeight w:val="70"/>
        </w:trPr>
        <w:tc>
          <w:tcPr>
            <w:cnfStyle w:val="001000000000" w:firstRow="0" w:lastRow="0" w:firstColumn="1" w:lastColumn="0" w:oddVBand="0" w:evenVBand="0" w:oddHBand="0" w:evenHBand="0" w:firstRowFirstColumn="0" w:firstRowLastColumn="0" w:lastRowFirstColumn="0" w:lastRowLastColumn="0"/>
            <w:tcW w:w="2263" w:type="dxa"/>
            <w:shd w:val="clear" w:color="auto" w:fill="FFFFFF" w:themeFill="background1"/>
          </w:tcPr>
          <w:p w14:paraId="70909A6D" w14:textId="075A62E8" w:rsidR="009A520E" w:rsidRPr="0071682B" w:rsidRDefault="009A520E" w:rsidP="00CF2CB6">
            <w:pPr>
              <w:widowControl w:val="0"/>
              <w:tabs>
                <w:tab w:val="right" w:pos="2556"/>
                <w:tab w:val="right" w:pos="5609"/>
              </w:tabs>
              <w:suppressAutoHyphens/>
              <w:autoSpaceDN w:val="0"/>
              <w:textAlignment w:val="baseline"/>
              <w:rPr>
                <w:rFonts w:asciiTheme="minorHAnsi" w:eastAsia="Calibri" w:hAnsiTheme="minorHAnsi" w:cstheme="minorHAnsi"/>
                <w:color w:val="000000" w:themeColor="text1"/>
                <w:kern w:val="3"/>
                <w:lang w:eastAsia="zh-CN"/>
              </w:rPr>
            </w:pPr>
            <w:r>
              <w:rPr>
                <w:rFonts w:asciiTheme="minorHAnsi" w:eastAsia="Calibri" w:hAnsiTheme="minorHAnsi" w:cstheme="minorHAnsi"/>
                <w:color w:val="000000" w:themeColor="text1"/>
                <w:kern w:val="3"/>
                <w:lang w:eastAsia="zh-CN"/>
              </w:rPr>
              <w:t>9</w:t>
            </w:r>
            <w:r w:rsidRPr="000E123D">
              <w:rPr>
                <w:rFonts w:asciiTheme="minorHAnsi" w:eastAsia="Calibri" w:hAnsiTheme="minorHAnsi" w:cstheme="minorHAnsi"/>
                <w:color w:val="000000" w:themeColor="text1"/>
                <w:kern w:val="3"/>
                <w:lang w:eastAsia="zh-CN"/>
              </w:rPr>
              <w:t xml:space="preserve"> ali več</w:t>
            </w:r>
          </w:p>
        </w:tc>
        <w:tc>
          <w:tcPr>
            <w:tcW w:w="3261" w:type="dxa"/>
            <w:shd w:val="clear" w:color="auto" w:fill="FFFFFF" w:themeFill="background1"/>
          </w:tcPr>
          <w:p w14:paraId="76813883" w14:textId="21B3F300" w:rsidR="009A520E" w:rsidRPr="0071682B" w:rsidRDefault="00365B06" w:rsidP="00CF2CB6">
            <w:pPr>
              <w:widowControl w:val="0"/>
              <w:tabs>
                <w:tab w:val="right" w:pos="2556"/>
                <w:tab w:val="right" w:pos="5609"/>
              </w:tabs>
              <w:suppressAutoHyphens/>
              <w:autoSpaceDN w:val="0"/>
              <w:textAlignment w:val="baseline"/>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b/>
                <w:color w:val="000000" w:themeColor="text1"/>
                <w:kern w:val="3"/>
                <w:lang w:eastAsia="zh-CN"/>
              </w:rPr>
            </w:pPr>
            <w:r>
              <w:rPr>
                <w:rFonts w:asciiTheme="minorHAnsi" w:eastAsia="Calibri" w:hAnsiTheme="minorHAnsi" w:cstheme="minorHAnsi"/>
                <w:b/>
                <w:color w:val="000000" w:themeColor="text1"/>
                <w:kern w:val="3"/>
                <w:lang w:eastAsia="zh-CN"/>
              </w:rPr>
              <w:t>20</w:t>
            </w:r>
          </w:p>
        </w:tc>
      </w:tr>
    </w:tbl>
    <w:p w14:paraId="0631C416" w14:textId="6DA54EAB" w:rsidR="009A520E" w:rsidRDefault="009A520E" w:rsidP="009A520E"/>
    <w:p w14:paraId="79C7F2A6" w14:textId="54994BD4" w:rsidR="00FF636F" w:rsidRPr="000E123D" w:rsidRDefault="00FF636F" w:rsidP="00BC5954">
      <w:pPr>
        <w:jc w:val="both"/>
      </w:pPr>
      <w:r>
        <w:t>Ponudnik</w:t>
      </w:r>
      <w:r w:rsidR="00604D58">
        <w:t xml:space="preserve"> mora naročniku zagotoviti zakup najmanj 6 strani v svoji publikaciji. </w:t>
      </w:r>
      <w:r w:rsidR="00AB4B89">
        <w:t xml:space="preserve">Ponudnik lahko </w:t>
      </w:r>
      <w:r w:rsidR="00604D58">
        <w:t xml:space="preserve">naročniku v sklopu ponudbene cene ponudi več strani, </w:t>
      </w:r>
      <w:r w:rsidR="0034489B">
        <w:t xml:space="preserve">kar </w:t>
      </w:r>
      <w:r w:rsidR="00604D58">
        <w:t xml:space="preserve">se </w:t>
      </w:r>
      <w:r>
        <w:t>upošteva kot dodatno merilo</w:t>
      </w:r>
      <w:r w:rsidR="00604D58">
        <w:t xml:space="preserve"> in iz tega naslova pridobi dodatne točke</w:t>
      </w:r>
      <w:r>
        <w:t>.</w:t>
      </w:r>
      <w:r w:rsidR="00604D58">
        <w:t xml:space="preserve"> </w:t>
      </w:r>
    </w:p>
    <w:p w14:paraId="1F80A4E7" w14:textId="0D053E21" w:rsidR="00DA6FB1" w:rsidRDefault="00DA6FB1" w:rsidP="006836BD">
      <w:pPr>
        <w:widowControl w:val="0"/>
        <w:tabs>
          <w:tab w:val="right" w:pos="2556"/>
          <w:tab w:val="right" w:pos="5609"/>
        </w:tabs>
        <w:suppressAutoHyphens/>
        <w:autoSpaceDN w:val="0"/>
        <w:jc w:val="both"/>
        <w:textAlignment w:val="baseline"/>
        <w:rPr>
          <w:rFonts w:asciiTheme="minorHAnsi" w:eastAsia="Calibri" w:hAnsiTheme="minorHAnsi" w:cstheme="minorHAnsi"/>
          <w:color w:val="000000" w:themeColor="text1"/>
          <w:kern w:val="3"/>
          <w:lang w:eastAsia="zh-CN"/>
        </w:rPr>
      </w:pPr>
    </w:p>
    <w:p w14:paraId="1D2D2672" w14:textId="36502310" w:rsidR="006836BD" w:rsidRDefault="006836BD" w:rsidP="006836BD">
      <w:pPr>
        <w:widowControl w:val="0"/>
        <w:tabs>
          <w:tab w:val="right" w:pos="2556"/>
          <w:tab w:val="right" w:pos="5609"/>
        </w:tabs>
        <w:suppressAutoHyphens/>
        <w:autoSpaceDN w:val="0"/>
        <w:jc w:val="both"/>
        <w:textAlignment w:val="baseline"/>
        <w:rPr>
          <w:rFonts w:asciiTheme="minorHAnsi" w:eastAsia="Calibri" w:hAnsiTheme="minorHAnsi" w:cstheme="minorHAnsi"/>
          <w:color w:val="000000" w:themeColor="text1"/>
          <w:kern w:val="3"/>
          <w:lang w:eastAsia="zh-CN"/>
        </w:rPr>
      </w:pPr>
    </w:p>
    <w:p w14:paraId="3B5DE27F" w14:textId="77777777" w:rsidR="006836BD" w:rsidRPr="000E123D" w:rsidRDefault="006836BD" w:rsidP="006836BD">
      <w:pPr>
        <w:widowControl w:val="0"/>
        <w:tabs>
          <w:tab w:val="right" w:pos="2556"/>
          <w:tab w:val="right" w:pos="5609"/>
        </w:tabs>
        <w:suppressAutoHyphens/>
        <w:autoSpaceDN w:val="0"/>
        <w:jc w:val="both"/>
        <w:textAlignment w:val="baseline"/>
        <w:rPr>
          <w:rFonts w:asciiTheme="minorHAnsi" w:eastAsia="Calibri" w:hAnsiTheme="minorHAnsi" w:cstheme="minorHAnsi"/>
          <w:color w:val="000000" w:themeColor="text1"/>
          <w:kern w:val="3"/>
          <w:lang w:eastAsia="zh-CN"/>
        </w:rPr>
      </w:pPr>
    </w:p>
    <w:p w14:paraId="3935E9BB" w14:textId="10AD5D01" w:rsidR="009B2572" w:rsidRPr="00063535" w:rsidRDefault="009B2572" w:rsidP="009B2572">
      <w:pPr>
        <w:widowControl w:val="0"/>
        <w:tabs>
          <w:tab w:val="right" w:pos="2556"/>
          <w:tab w:val="right" w:pos="5609"/>
        </w:tabs>
        <w:suppressAutoHyphens/>
        <w:autoSpaceDN w:val="0"/>
        <w:spacing w:line="276" w:lineRule="auto"/>
        <w:jc w:val="center"/>
        <w:textAlignment w:val="baseline"/>
        <w:rPr>
          <w:rFonts w:asciiTheme="minorHAnsi" w:eastAsia="Calibri" w:hAnsiTheme="minorHAnsi" w:cstheme="minorHAnsi"/>
          <w:b/>
          <w:color w:val="000000" w:themeColor="text1"/>
          <w:kern w:val="3"/>
          <w:lang w:eastAsia="zh-CN"/>
        </w:rPr>
      </w:pPr>
      <w:r w:rsidRPr="00063535">
        <w:rPr>
          <w:rFonts w:asciiTheme="minorHAnsi" w:eastAsia="Calibri" w:hAnsiTheme="minorHAnsi" w:cstheme="minorHAnsi"/>
          <w:b/>
          <w:color w:val="000000" w:themeColor="text1"/>
          <w:kern w:val="3"/>
          <w:lang w:eastAsia="zh-CN"/>
        </w:rPr>
        <w:t>C Kadrovske reference</w:t>
      </w:r>
    </w:p>
    <w:p w14:paraId="500BF825" w14:textId="77777777" w:rsidR="009B2572" w:rsidRPr="00063535" w:rsidRDefault="009B2572" w:rsidP="003F252C">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color w:val="000000" w:themeColor="text1"/>
          <w:kern w:val="3"/>
          <w:lang w:eastAsia="zh-CN"/>
        </w:rPr>
      </w:pPr>
    </w:p>
    <w:p w14:paraId="051075A4" w14:textId="3DF16676" w:rsidR="003F252C" w:rsidRPr="00063535" w:rsidRDefault="003F252C" w:rsidP="003F252C">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color w:val="000000" w:themeColor="text1"/>
          <w:kern w:val="3"/>
          <w:lang w:eastAsia="zh-CN"/>
        </w:rPr>
      </w:pPr>
      <w:r w:rsidRPr="00063535">
        <w:rPr>
          <w:rFonts w:asciiTheme="minorHAnsi" w:eastAsia="Calibri" w:hAnsiTheme="minorHAnsi" w:cstheme="minorHAnsi"/>
          <w:color w:val="000000" w:themeColor="text1"/>
          <w:kern w:val="3"/>
          <w:lang w:eastAsia="zh-CN"/>
        </w:rPr>
        <w:t xml:space="preserve">Naročnik bo </w:t>
      </w:r>
      <w:r w:rsidR="002D7BB0" w:rsidRPr="00063535">
        <w:rPr>
          <w:rFonts w:asciiTheme="minorHAnsi" w:eastAsia="Calibri" w:hAnsiTheme="minorHAnsi" w:cstheme="minorHAnsi"/>
          <w:color w:val="000000" w:themeColor="text1"/>
          <w:kern w:val="3"/>
          <w:lang w:eastAsia="zh-CN"/>
        </w:rPr>
        <w:t>ponudniku</w:t>
      </w:r>
      <w:r w:rsidR="00096BBB" w:rsidRPr="00063535">
        <w:rPr>
          <w:rFonts w:asciiTheme="minorHAnsi" w:eastAsia="Calibri" w:hAnsiTheme="minorHAnsi" w:cstheme="minorHAnsi"/>
          <w:color w:val="000000" w:themeColor="text1"/>
          <w:kern w:val="3"/>
          <w:lang w:eastAsia="zh-CN"/>
        </w:rPr>
        <w:t xml:space="preserve"> glede na delovne izkušnje kadra v ustrezni funkciji</w:t>
      </w:r>
      <w:r w:rsidR="002D7BB0" w:rsidRPr="00063535">
        <w:rPr>
          <w:rFonts w:asciiTheme="minorHAnsi" w:eastAsia="Calibri" w:hAnsiTheme="minorHAnsi" w:cstheme="minorHAnsi"/>
          <w:color w:val="000000" w:themeColor="text1"/>
          <w:kern w:val="3"/>
          <w:lang w:eastAsia="zh-CN"/>
        </w:rPr>
        <w:t xml:space="preserve"> priznal dodatne točke, in sicer največ </w:t>
      </w:r>
      <w:r w:rsidR="009A520E" w:rsidRPr="00063535">
        <w:rPr>
          <w:rFonts w:asciiTheme="minorHAnsi" w:eastAsia="Calibri" w:hAnsiTheme="minorHAnsi" w:cstheme="minorHAnsi"/>
          <w:color w:val="000000" w:themeColor="text1"/>
          <w:kern w:val="3"/>
          <w:lang w:eastAsia="zh-CN"/>
        </w:rPr>
        <w:t>2</w:t>
      </w:r>
      <w:r w:rsidR="00304C16" w:rsidRPr="00063535">
        <w:rPr>
          <w:rFonts w:asciiTheme="minorHAnsi" w:eastAsia="Calibri" w:hAnsiTheme="minorHAnsi" w:cstheme="minorHAnsi"/>
          <w:color w:val="000000" w:themeColor="text1"/>
          <w:kern w:val="3"/>
          <w:lang w:eastAsia="zh-CN"/>
        </w:rPr>
        <w:t>0</w:t>
      </w:r>
      <w:r w:rsidR="002D7BB0" w:rsidRPr="00063535">
        <w:rPr>
          <w:rFonts w:asciiTheme="minorHAnsi" w:eastAsia="Calibri" w:hAnsiTheme="minorHAnsi" w:cstheme="minorHAnsi"/>
          <w:color w:val="000000" w:themeColor="text1"/>
          <w:kern w:val="3"/>
          <w:lang w:eastAsia="zh-CN"/>
        </w:rPr>
        <w:t xml:space="preserve"> točk po naslednjem pravilu:</w:t>
      </w:r>
    </w:p>
    <w:p w14:paraId="6F4D1531" w14:textId="3B195C33" w:rsidR="003F252C" w:rsidRPr="00063535" w:rsidRDefault="003F252C" w:rsidP="003F252C">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color w:val="000000" w:themeColor="text1"/>
          <w:kern w:val="3"/>
          <w:lang w:eastAsia="zh-CN"/>
        </w:rPr>
      </w:pPr>
    </w:p>
    <w:tbl>
      <w:tblPr>
        <w:tblStyle w:val="Tabelamrea121"/>
        <w:tblW w:w="0" w:type="auto"/>
        <w:tblLook w:val="04A0" w:firstRow="1" w:lastRow="0" w:firstColumn="1" w:lastColumn="0" w:noHBand="0" w:noVBand="1"/>
      </w:tblPr>
      <w:tblGrid>
        <w:gridCol w:w="4673"/>
        <w:gridCol w:w="4389"/>
      </w:tblGrid>
      <w:tr w:rsidR="00BC6684" w:rsidRPr="00063535" w14:paraId="2F583067" w14:textId="77777777" w:rsidTr="00096BBB">
        <w:trPr>
          <w:trHeight w:val="580"/>
        </w:trPr>
        <w:tc>
          <w:tcPr>
            <w:tcW w:w="4673" w:type="dxa"/>
          </w:tcPr>
          <w:p w14:paraId="4D130BE1" w14:textId="724F0F09" w:rsidR="00BC6684" w:rsidRPr="00063535" w:rsidRDefault="00096BBB" w:rsidP="00BC6684">
            <w:pPr>
              <w:widowControl w:val="0"/>
              <w:tabs>
                <w:tab w:val="right" w:pos="2556"/>
                <w:tab w:val="right" w:pos="5609"/>
              </w:tabs>
              <w:suppressAutoHyphens/>
              <w:autoSpaceDN w:val="0"/>
              <w:jc w:val="center"/>
              <w:textAlignment w:val="baseline"/>
              <w:rPr>
                <w:rFonts w:eastAsiaTheme="minorHAnsi" w:cs="Arial"/>
                <w:kern w:val="3"/>
              </w:rPr>
            </w:pPr>
            <w:r w:rsidRPr="00063535">
              <w:rPr>
                <w:rFonts w:eastAsiaTheme="minorHAnsi" w:cs="Arial"/>
                <w:kern w:val="3"/>
              </w:rPr>
              <w:t>Delovne izkušnje odgovornega urednika</w:t>
            </w:r>
          </w:p>
        </w:tc>
        <w:tc>
          <w:tcPr>
            <w:tcW w:w="4389" w:type="dxa"/>
          </w:tcPr>
          <w:p w14:paraId="6EBBA28F" w14:textId="77777777" w:rsidR="00BC6684" w:rsidRPr="00063535" w:rsidRDefault="00BC6684" w:rsidP="00BC6684">
            <w:pPr>
              <w:widowControl w:val="0"/>
              <w:tabs>
                <w:tab w:val="right" w:pos="2556"/>
                <w:tab w:val="right" w:pos="5609"/>
              </w:tabs>
              <w:suppressAutoHyphens/>
              <w:autoSpaceDN w:val="0"/>
              <w:jc w:val="center"/>
              <w:textAlignment w:val="baseline"/>
              <w:rPr>
                <w:rFonts w:eastAsiaTheme="minorHAnsi" w:cs="Arial"/>
                <w:kern w:val="3"/>
              </w:rPr>
            </w:pPr>
            <w:r w:rsidRPr="00063535">
              <w:rPr>
                <w:rFonts w:eastAsiaTheme="minorHAnsi" w:cs="Arial"/>
                <w:kern w:val="3"/>
              </w:rPr>
              <w:t>Število dodatnih točk</w:t>
            </w:r>
          </w:p>
        </w:tc>
      </w:tr>
      <w:tr w:rsidR="004C6E65" w:rsidRPr="00063535" w14:paraId="06F4D004" w14:textId="77777777" w:rsidTr="00096BBB">
        <w:tc>
          <w:tcPr>
            <w:tcW w:w="4673" w:type="dxa"/>
          </w:tcPr>
          <w:p w14:paraId="3B150424" w14:textId="13139E05" w:rsidR="004C6E65" w:rsidRPr="00063535" w:rsidRDefault="004C6E65" w:rsidP="004C6E65">
            <w:pPr>
              <w:widowControl w:val="0"/>
              <w:tabs>
                <w:tab w:val="right" w:pos="2556"/>
                <w:tab w:val="right" w:pos="5609"/>
              </w:tabs>
              <w:suppressAutoHyphens/>
              <w:autoSpaceDN w:val="0"/>
              <w:jc w:val="both"/>
              <w:textAlignment w:val="baseline"/>
              <w:rPr>
                <w:rFonts w:asciiTheme="minorHAnsi" w:eastAsia="Calibri" w:hAnsiTheme="minorHAnsi" w:cstheme="minorHAnsi"/>
                <w:color w:val="000000" w:themeColor="text1"/>
                <w:kern w:val="3"/>
                <w:lang w:eastAsia="zh-CN"/>
              </w:rPr>
            </w:pPr>
            <w:r w:rsidRPr="00063535">
              <w:rPr>
                <w:rFonts w:asciiTheme="minorHAnsi" w:eastAsia="Calibri" w:hAnsiTheme="minorHAnsi" w:cstheme="minorHAnsi"/>
                <w:color w:val="000000" w:themeColor="text1"/>
                <w:kern w:val="3"/>
                <w:lang w:eastAsia="zh-CN"/>
              </w:rPr>
              <w:t>Od 0 do 4 let delovnih izkušenj kot odgovorni urednik</w:t>
            </w:r>
          </w:p>
        </w:tc>
        <w:tc>
          <w:tcPr>
            <w:tcW w:w="4389" w:type="dxa"/>
          </w:tcPr>
          <w:p w14:paraId="304CA222" w14:textId="72A1DE03" w:rsidR="004C6E65" w:rsidRPr="00063535" w:rsidRDefault="004C6E65" w:rsidP="00BC6684">
            <w:pPr>
              <w:widowControl w:val="0"/>
              <w:tabs>
                <w:tab w:val="right" w:pos="2556"/>
                <w:tab w:val="right" w:pos="5609"/>
              </w:tabs>
              <w:suppressAutoHyphens/>
              <w:autoSpaceDN w:val="0"/>
              <w:jc w:val="center"/>
              <w:textAlignment w:val="baseline"/>
              <w:rPr>
                <w:rFonts w:eastAsiaTheme="minorHAnsi" w:cs="Arial"/>
                <w:kern w:val="3"/>
              </w:rPr>
            </w:pPr>
            <w:r w:rsidRPr="00063535">
              <w:rPr>
                <w:rFonts w:eastAsiaTheme="minorHAnsi" w:cs="Arial"/>
                <w:kern w:val="3"/>
              </w:rPr>
              <w:t>0</w:t>
            </w:r>
          </w:p>
        </w:tc>
      </w:tr>
      <w:tr w:rsidR="00BC6684" w:rsidRPr="00063535" w14:paraId="4E779FDE" w14:textId="77777777" w:rsidTr="00096BBB">
        <w:tc>
          <w:tcPr>
            <w:tcW w:w="4673" w:type="dxa"/>
          </w:tcPr>
          <w:p w14:paraId="65459AFC" w14:textId="37500BE7" w:rsidR="00BC6684" w:rsidRPr="00063535" w:rsidRDefault="00096BBB" w:rsidP="00BC6684">
            <w:pPr>
              <w:widowControl w:val="0"/>
              <w:tabs>
                <w:tab w:val="right" w:pos="2556"/>
                <w:tab w:val="right" w:pos="5609"/>
              </w:tabs>
              <w:suppressAutoHyphens/>
              <w:autoSpaceDN w:val="0"/>
              <w:jc w:val="both"/>
              <w:textAlignment w:val="baseline"/>
              <w:rPr>
                <w:rFonts w:eastAsiaTheme="minorHAnsi" w:cs="Arial"/>
                <w:kern w:val="3"/>
              </w:rPr>
            </w:pPr>
            <w:r w:rsidRPr="00063535">
              <w:rPr>
                <w:rFonts w:asciiTheme="minorHAnsi" w:eastAsia="Calibri" w:hAnsiTheme="minorHAnsi" w:cstheme="minorHAnsi"/>
                <w:color w:val="000000" w:themeColor="text1"/>
                <w:kern w:val="3"/>
                <w:lang w:eastAsia="zh-CN"/>
              </w:rPr>
              <w:t>Od 4 do 8 let delovnih izkušenj kot odgovorni urednik</w:t>
            </w:r>
          </w:p>
        </w:tc>
        <w:tc>
          <w:tcPr>
            <w:tcW w:w="4389" w:type="dxa"/>
          </w:tcPr>
          <w:p w14:paraId="3A579EE6" w14:textId="3BBBBA9A" w:rsidR="00BC6684" w:rsidRPr="00063535" w:rsidRDefault="000364DE" w:rsidP="00BC6684">
            <w:pPr>
              <w:widowControl w:val="0"/>
              <w:tabs>
                <w:tab w:val="right" w:pos="2556"/>
                <w:tab w:val="right" w:pos="5609"/>
              </w:tabs>
              <w:suppressAutoHyphens/>
              <w:autoSpaceDN w:val="0"/>
              <w:jc w:val="center"/>
              <w:textAlignment w:val="baseline"/>
              <w:rPr>
                <w:rFonts w:eastAsiaTheme="minorHAnsi" w:cs="Arial"/>
                <w:kern w:val="3"/>
              </w:rPr>
            </w:pPr>
            <w:r w:rsidRPr="00063535">
              <w:rPr>
                <w:rFonts w:eastAsiaTheme="minorHAnsi" w:cs="Arial"/>
                <w:kern w:val="3"/>
              </w:rPr>
              <w:t>4</w:t>
            </w:r>
          </w:p>
        </w:tc>
      </w:tr>
      <w:tr w:rsidR="000364DE" w:rsidRPr="00063535" w14:paraId="3E6F58E8" w14:textId="77777777" w:rsidTr="000027B9">
        <w:tc>
          <w:tcPr>
            <w:tcW w:w="4673" w:type="dxa"/>
            <w:tcBorders>
              <w:top w:val="single" w:sz="4" w:space="0" w:color="auto"/>
              <w:left w:val="single" w:sz="4" w:space="0" w:color="auto"/>
              <w:bottom w:val="single" w:sz="4" w:space="0" w:color="auto"/>
              <w:right w:val="single" w:sz="4" w:space="0" w:color="auto"/>
            </w:tcBorders>
          </w:tcPr>
          <w:p w14:paraId="5E3CD7F8" w14:textId="2F0C377E" w:rsidR="000364DE" w:rsidRPr="00063535" w:rsidRDefault="000364DE" w:rsidP="000364DE">
            <w:pPr>
              <w:widowControl w:val="0"/>
              <w:tabs>
                <w:tab w:val="right" w:pos="2556"/>
                <w:tab w:val="right" w:pos="5609"/>
              </w:tabs>
              <w:suppressAutoHyphens/>
              <w:autoSpaceDN w:val="0"/>
              <w:jc w:val="center"/>
              <w:textAlignment w:val="baseline"/>
              <w:rPr>
                <w:rFonts w:eastAsiaTheme="minorHAnsi" w:cs="Arial"/>
                <w:kern w:val="3"/>
              </w:rPr>
            </w:pPr>
            <w:r w:rsidRPr="00063535">
              <w:rPr>
                <w:rFonts w:asciiTheme="minorHAnsi" w:eastAsia="Calibri" w:hAnsiTheme="minorHAnsi" w:cstheme="minorHAnsi"/>
                <w:color w:val="000000" w:themeColor="text1"/>
                <w:kern w:val="3"/>
                <w:lang w:eastAsia="zh-CN"/>
              </w:rPr>
              <w:t>Več kot 8 let delovnih izkušenj kot odgovorni urednik</w:t>
            </w:r>
          </w:p>
        </w:tc>
        <w:tc>
          <w:tcPr>
            <w:tcW w:w="4389" w:type="dxa"/>
          </w:tcPr>
          <w:p w14:paraId="5F363A81" w14:textId="26E7D601" w:rsidR="000364DE" w:rsidRPr="00063535" w:rsidRDefault="000364DE" w:rsidP="000364DE">
            <w:pPr>
              <w:widowControl w:val="0"/>
              <w:tabs>
                <w:tab w:val="right" w:pos="2556"/>
                <w:tab w:val="right" w:pos="5609"/>
              </w:tabs>
              <w:suppressAutoHyphens/>
              <w:autoSpaceDN w:val="0"/>
              <w:jc w:val="center"/>
              <w:textAlignment w:val="baseline"/>
              <w:rPr>
                <w:rFonts w:eastAsiaTheme="minorHAnsi" w:cs="Arial"/>
                <w:kern w:val="3"/>
              </w:rPr>
            </w:pPr>
            <w:r w:rsidRPr="00063535">
              <w:rPr>
                <w:rFonts w:eastAsiaTheme="minorHAnsi" w:cs="Arial"/>
                <w:kern w:val="3"/>
              </w:rPr>
              <w:t>8</w:t>
            </w:r>
          </w:p>
        </w:tc>
      </w:tr>
    </w:tbl>
    <w:p w14:paraId="29CD2501" w14:textId="77777777" w:rsidR="00ED7598" w:rsidRPr="00063535" w:rsidRDefault="00ED7598" w:rsidP="003F252C">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color w:val="000000" w:themeColor="text1"/>
          <w:kern w:val="3"/>
          <w:lang w:eastAsia="zh-CN"/>
        </w:rPr>
      </w:pPr>
    </w:p>
    <w:tbl>
      <w:tblPr>
        <w:tblStyle w:val="Tabelamrea121"/>
        <w:tblW w:w="0" w:type="auto"/>
        <w:tblLook w:val="04A0" w:firstRow="1" w:lastRow="0" w:firstColumn="1" w:lastColumn="0" w:noHBand="0" w:noVBand="1"/>
      </w:tblPr>
      <w:tblGrid>
        <w:gridCol w:w="4673"/>
        <w:gridCol w:w="4389"/>
      </w:tblGrid>
      <w:tr w:rsidR="000364DE" w:rsidRPr="00063535" w14:paraId="759BCA6C" w14:textId="77777777" w:rsidTr="000027B9">
        <w:trPr>
          <w:trHeight w:val="580"/>
        </w:trPr>
        <w:tc>
          <w:tcPr>
            <w:tcW w:w="4673" w:type="dxa"/>
          </w:tcPr>
          <w:p w14:paraId="0D66AE59" w14:textId="59A92AF5" w:rsidR="000364DE" w:rsidRPr="00063535" w:rsidRDefault="000364DE" w:rsidP="000364DE">
            <w:pPr>
              <w:widowControl w:val="0"/>
              <w:tabs>
                <w:tab w:val="right" w:pos="2556"/>
                <w:tab w:val="right" w:pos="5609"/>
              </w:tabs>
              <w:suppressAutoHyphens/>
              <w:autoSpaceDN w:val="0"/>
              <w:jc w:val="center"/>
              <w:textAlignment w:val="baseline"/>
              <w:rPr>
                <w:rFonts w:eastAsiaTheme="minorHAnsi" w:cs="Arial"/>
                <w:kern w:val="3"/>
              </w:rPr>
            </w:pPr>
            <w:r w:rsidRPr="00063535">
              <w:rPr>
                <w:rFonts w:eastAsiaTheme="minorHAnsi" w:cs="Arial"/>
                <w:kern w:val="3"/>
              </w:rPr>
              <w:t>Delovne izkušnje tehničnega urednika</w:t>
            </w:r>
          </w:p>
        </w:tc>
        <w:tc>
          <w:tcPr>
            <w:tcW w:w="4389" w:type="dxa"/>
          </w:tcPr>
          <w:p w14:paraId="373B3638" w14:textId="77777777" w:rsidR="000364DE" w:rsidRPr="00063535" w:rsidRDefault="000364DE" w:rsidP="000027B9">
            <w:pPr>
              <w:widowControl w:val="0"/>
              <w:tabs>
                <w:tab w:val="right" w:pos="2556"/>
                <w:tab w:val="right" w:pos="5609"/>
              </w:tabs>
              <w:suppressAutoHyphens/>
              <w:autoSpaceDN w:val="0"/>
              <w:jc w:val="center"/>
              <w:textAlignment w:val="baseline"/>
              <w:rPr>
                <w:rFonts w:eastAsiaTheme="minorHAnsi" w:cs="Arial"/>
                <w:kern w:val="3"/>
              </w:rPr>
            </w:pPr>
            <w:r w:rsidRPr="00063535">
              <w:rPr>
                <w:rFonts w:eastAsiaTheme="minorHAnsi" w:cs="Arial"/>
                <w:kern w:val="3"/>
              </w:rPr>
              <w:t>Število dodatnih točk</w:t>
            </w:r>
          </w:p>
        </w:tc>
      </w:tr>
      <w:tr w:rsidR="004C6E65" w:rsidRPr="00063535" w14:paraId="7E7DC7D6" w14:textId="77777777" w:rsidTr="000027B9">
        <w:tc>
          <w:tcPr>
            <w:tcW w:w="4673" w:type="dxa"/>
          </w:tcPr>
          <w:p w14:paraId="6526B15E" w14:textId="220ABAF2" w:rsidR="004C6E65" w:rsidRPr="00063535" w:rsidRDefault="004C6E65" w:rsidP="004C6E65">
            <w:pPr>
              <w:widowControl w:val="0"/>
              <w:tabs>
                <w:tab w:val="right" w:pos="2556"/>
                <w:tab w:val="right" w:pos="5609"/>
              </w:tabs>
              <w:suppressAutoHyphens/>
              <w:autoSpaceDN w:val="0"/>
              <w:jc w:val="both"/>
              <w:textAlignment w:val="baseline"/>
              <w:rPr>
                <w:rFonts w:asciiTheme="minorHAnsi" w:eastAsia="Calibri" w:hAnsiTheme="minorHAnsi" w:cstheme="minorHAnsi"/>
                <w:color w:val="000000" w:themeColor="text1"/>
                <w:kern w:val="3"/>
                <w:lang w:eastAsia="zh-CN"/>
              </w:rPr>
            </w:pPr>
            <w:r w:rsidRPr="00063535">
              <w:rPr>
                <w:rFonts w:asciiTheme="minorHAnsi" w:eastAsia="Calibri" w:hAnsiTheme="minorHAnsi" w:cstheme="minorHAnsi"/>
                <w:color w:val="000000" w:themeColor="text1"/>
                <w:kern w:val="3"/>
                <w:lang w:eastAsia="zh-CN"/>
              </w:rPr>
              <w:t>Od 0 do 4 let delovnih izkušenj kot tehnični urednik</w:t>
            </w:r>
          </w:p>
        </w:tc>
        <w:tc>
          <w:tcPr>
            <w:tcW w:w="4389" w:type="dxa"/>
          </w:tcPr>
          <w:p w14:paraId="186F3CD7" w14:textId="10B29EAC" w:rsidR="004C6E65" w:rsidRPr="00063535" w:rsidRDefault="004C6E65" w:rsidP="004C6E65">
            <w:pPr>
              <w:widowControl w:val="0"/>
              <w:tabs>
                <w:tab w:val="right" w:pos="2556"/>
                <w:tab w:val="right" w:pos="5609"/>
              </w:tabs>
              <w:suppressAutoHyphens/>
              <w:autoSpaceDN w:val="0"/>
              <w:jc w:val="center"/>
              <w:textAlignment w:val="baseline"/>
              <w:rPr>
                <w:rFonts w:eastAsiaTheme="minorHAnsi" w:cs="Arial"/>
                <w:kern w:val="3"/>
              </w:rPr>
            </w:pPr>
            <w:r w:rsidRPr="00063535">
              <w:rPr>
                <w:rFonts w:eastAsiaTheme="minorHAnsi" w:cs="Arial"/>
                <w:kern w:val="3"/>
              </w:rPr>
              <w:t>0</w:t>
            </w:r>
          </w:p>
        </w:tc>
      </w:tr>
      <w:tr w:rsidR="004C6E65" w:rsidRPr="00063535" w14:paraId="0756E069" w14:textId="77777777" w:rsidTr="000027B9">
        <w:tc>
          <w:tcPr>
            <w:tcW w:w="4673" w:type="dxa"/>
          </w:tcPr>
          <w:p w14:paraId="74B18765" w14:textId="795C6360" w:rsidR="004C6E65" w:rsidRPr="00063535" w:rsidRDefault="004C6E65" w:rsidP="004C6E65">
            <w:pPr>
              <w:widowControl w:val="0"/>
              <w:tabs>
                <w:tab w:val="right" w:pos="2556"/>
                <w:tab w:val="right" w:pos="5609"/>
              </w:tabs>
              <w:suppressAutoHyphens/>
              <w:autoSpaceDN w:val="0"/>
              <w:jc w:val="both"/>
              <w:textAlignment w:val="baseline"/>
              <w:rPr>
                <w:rFonts w:eastAsiaTheme="minorHAnsi" w:cs="Arial"/>
                <w:kern w:val="3"/>
              </w:rPr>
            </w:pPr>
            <w:r w:rsidRPr="00063535">
              <w:rPr>
                <w:rFonts w:asciiTheme="minorHAnsi" w:eastAsia="Calibri" w:hAnsiTheme="minorHAnsi" w:cstheme="minorHAnsi"/>
                <w:color w:val="000000" w:themeColor="text1"/>
                <w:kern w:val="3"/>
                <w:lang w:eastAsia="zh-CN"/>
              </w:rPr>
              <w:t>Od 4 do 8 let delovnih izkušenj kot tehnični urednik</w:t>
            </w:r>
          </w:p>
        </w:tc>
        <w:tc>
          <w:tcPr>
            <w:tcW w:w="4389" w:type="dxa"/>
          </w:tcPr>
          <w:p w14:paraId="59A418C3" w14:textId="75A73065" w:rsidR="004C6E65" w:rsidRPr="00063535" w:rsidRDefault="004C6E65" w:rsidP="004C6E65">
            <w:pPr>
              <w:widowControl w:val="0"/>
              <w:tabs>
                <w:tab w:val="right" w:pos="2556"/>
                <w:tab w:val="right" w:pos="5609"/>
              </w:tabs>
              <w:suppressAutoHyphens/>
              <w:autoSpaceDN w:val="0"/>
              <w:jc w:val="center"/>
              <w:textAlignment w:val="baseline"/>
              <w:rPr>
                <w:rFonts w:eastAsiaTheme="minorHAnsi" w:cs="Arial"/>
                <w:kern w:val="3"/>
              </w:rPr>
            </w:pPr>
            <w:r w:rsidRPr="00063535">
              <w:rPr>
                <w:rFonts w:eastAsiaTheme="minorHAnsi" w:cs="Arial"/>
                <w:kern w:val="3"/>
              </w:rPr>
              <w:t>2</w:t>
            </w:r>
          </w:p>
        </w:tc>
      </w:tr>
      <w:tr w:rsidR="004C6E65" w:rsidRPr="00063535" w14:paraId="3B13FBCD" w14:textId="77777777" w:rsidTr="000027B9">
        <w:tc>
          <w:tcPr>
            <w:tcW w:w="4673" w:type="dxa"/>
            <w:tcBorders>
              <w:top w:val="single" w:sz="4" w:space="0" w:color="auto"/>
              <w:left w:val="single" w:sz="4" w:space="0" w:color="auto"/>
              <w:bottom w:val="single" w:sz="4" w:space="0" w:color="auto"/>
              <w:right w:val="single" w:sz="4" w:space="0" w:color="auto"/>
            </w:tcBorders>
          </w:tcPr>
          <w:p w14:paraId="2AEBE161" w14:textId="60CE3D94" w:rsidR="004C6E65" w:rsidRPr="00063535" w:rsidRDefault="004C6E65" w:rsidP="004C6E65">
            <w:pPr>
              <w:widowControl w:val="0"/>
              <w:tabs>
                <w:tab w:val="right" w:pos="2556"/>
                <w:tab w:val="right" w:pos="5609"/>
              </w:tabs>
              <w:suppressAutoHyphens/>
              <w:autoSpaceDN w:val="0"/>
              <w:jc w:val="center"/>
              <w:textAlignment w:val="baseline"/>
              <w:rPr>
                <w:rFonts w:eastAsiaTheme="minorHAnsi" w:cs="Arial"/>
                <w:kern w:val="3"/>
              </w:rPr>
            </w:pPr>
            <w:r w:rsidRPr="00063535">
              <w:rPr>
                <w:rFonts w:asciiTheme="minorHAnsi" w:eastAsia="Calibri" w:hAnsiTheme="minorHAnsi" w:cstheme="minorHAnsi"/>
                <w:color w:val="000000" w:themeColor="text1"/>
                <w:kern w:val="3"/>
                <w:lang w:eastAsia="zh-CN"/>
              </w:rPr>
              <w:t>Več kot 8 let delovnih izkušenj kot tehnični urednik</w:t>
            </w:r>
          </w:p>
        </w:tc>
        <w:tc>
          <w:tcPr>
            <w:tcW w:w="4389" w:type="dxa"/>
          </w:tcPr>
          <w:p w14:paraId="363219C9" w14:textId="23F21529" w:rsidR="004C6E65" w:rsidRPr="00063535" w:rsidRDefault="004C6E65" w:rsidP="004C6E65">
            <w:pPr>
              <w:widowControl w:val="0"/>
              <w:tabs>
                <w:tab w:val="right" w:pos="2556"/>
                <w:tab w:val="right" w:pos="5609"/>
              </w:tabs>
              <w:suppressAutoHyphens/>
              <w:autoSpaceDN w:val="0"/>
              <w:jc w:val="center"/>
              <w:textAlignment w:val="baseline"/>
              <w:rPr>
                <w:rFonts w:eastAsiaTheme="minorHAnsi" w:cs="Arial"/>
                <w:kern w:val="3"/>
              </w:rPr>
            </w:pPr>
            <w:r w:rsidRPr="00063535">
              <w:rPr>
                <w:rFonts w:eastAsiaTheme="minorHAnsi" w:cs="Arial"/>
                <w:kern w:val="3"/>
              </w:rPr>
              <w:t>4</w:t>
            </w:r>
          </w:p>
        </w:tc>
      </w:tr>
    </w:tbl>
    <w:p w14:paraId="2BF270E0" w14:textId="77777777" w:rsidR="000364DE" w:rsidRPr="00063535" w:rsidRDefault="000364DE" w:rsidP="003F252C">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color w:val="000000" w:themeColor="text1"/>
          <w:kern w:val="3"/>
          <w:lang w:eastAsia="zh-CN"/>
        </w:rPr>
      </w:pPr>
    </w:p>
    <w:tbl>
      <w:tblPr>
        <w:tblStyle w:val="Tabelamrea121"/>
        <w:tblW w:w="0" w:type="auto"/>
        <w:tblLook w:val="04A0" w:firstRow="1" w:lastRow="0" w:firstColumn="1" w:lastColumn="0" w:noHBand="0" w:noVBand="1"/>
      </w:tblPr>
      <w:tblGrid>
        <w:gridCol w:w="4673"/>
        <w:gridCol w:w="4389"/>
      </w:tblGrid>
      <w:tr w:rsidR="00226176" w:rsidRPr="00063535" w14:paraId="59938182" w14:textId="77777777" w:rsidTr="000027B9">
        <w:trPr>
          <w:trHeight w:val="580"/>
        </w:trPr>
        <w:tc>
          <w:tcPr>
            <w:tcW w:w="4673" w:type="dxa"/>
          </w:tcPr>
          <w:p w14:paraId="3DB98031" w14:textId="23C531A8" w:rsidR="00226176" w:rsidRPr="00063535" w:rsidRDefault="00226176" w:rsidP="00226176">
            <w:pPr>
              <w:widowControl w:val="0"/>
              <w:tabs>
                <w:tab w:val="right" w:pos="2556"/>
                <w:tab w:val="right" w:pos="5609"/>
              </w:tabs>
              <w:suppressAutoHyphens/>
              <w:autoSpaceDN w:val="0"/>
              <w:jc w:val="center"/>
              <w:textAlignment w:val="baseline"/>
              <w:rPr>
                <w:rFonts w:eastAsiaTheme="minorHAnsi" w:cs="Arial"/>
                <w:kern w:val="3"/>
              </w:rPr>
            </w:pPr>
            <w:r w:rsidRPr="00063535">
              <w:rPr>
                <w:rFonts w:eastAsiaTheme="minorHAnsi" w:cs="Arial"/>
                <w:kern w:val="3"/>
              </w:rPr>
              <w:t>Delovne izkušnje novinarja - urednika</w:t>
            </w:r>
          </w:p>
        </w:tc>
        <w:tc>
          <w:tcPr>
            <w:tcW w:w="4389" w:type="dxa"/>
          </w:tcPr>
          <w:p w14:paraId="1077A8CD" w14:textId="77777777" w:rsidR="00226176" w:rsidRPr="00063535" w:rsidRDefault="00226176" w:rsidP="000027B9">
            <w:pPr>
              <w:widowControl w:val="0"/>
              <w:tabs>
                <w:tab w:val="right" w:pos="2556"/>
                <w:tab w:val="right" w:pos="5609"/>
              </w:tabs>
              <w:suppressAutoHyphens/>
              <w:autoSpaceDN w:val="0"/>
              <w:jc w:val="center"/>
              <w:textAlignment w:val="baseline"/>
              <w:rPr>
                <w:rFonts w:eastAsiaTheme="minorHAnsi" w:cs="Arial"/>
                <w:kern w:val="3"/>
              </w:rPr>
            </w:pPr>
            <w:r w:rsidRPr="00063535">
              <w:rPr>
                <w:rFonts w:eastAsiaTheme="minorHAnsi" w:cs="Arial"/>
                <w:kern w:val="3"/>
              </w:rPr>
              <w:t>Število dodatnih točk</w:t>
            </w:r>
          </w:p>
        </w:tc>
      </w:tr>
      <w:tr w:rsidR="004C6E65" w:rsidRPr="00063535" w14:paraId="6E5F19D1" w14:textId="77777777" w:rsidTr="000027B9">
        <w:tc>
          <w:tcPr>
            <w:tcW w:w="4673" w:type="dxa"/>
          </w:tcPr>
          <w:p w14:paraId="70E430B9" w14:textId="6D8649B9" w:rsidR="004C6E65" w:rsidRPr="00063535" w:rsidRDefault="004C6E65" w:rsidP="004C6E65">
            <w:pPr>
              <w:widowControl w:val="0"/>
              <w:tabs>
                <w:tab w:val="right" w:pos="2556"/>
                <w:tab w:val="right" w:pos="5609"/>
              </w:tabs>
              <w:suppressAutoHyphens/>
              <w:autoSpaceDN w:val="0"/>
              <w:jc w:val="both"/>
              <w:textAlignment w:val="baseline"/>
              <w:rPr>
                <w:rFonts w:asciiTheme="minorHAnsi" w:eastAsia="Calibri" w:hAnsiTheme="minorHAnsi" w:cstheme="minorHAnsi"/>
                <w:color w:val="000000" w:themeColor="text1"/>
                <w:kern w:val="3"/>
                <w:lang w:eastAsia="zh-CN"/>
              </w:rPr>
            </w:pPr>
            <w:r w:rsidRPr="00063535">
              <w:rPr>
                <w:rFonts w:asciiTheme="minorHAnsi" w:eastAsia="Calibri" w:hAnsiTheme="minorHAnsi" w:cstheme="minorHAnsi"/>
                <w:color w:val="000000" w:themeColor="text1"/>
                <w:kern w:val="3"/>
                <w:lang w:eastAsia="zh-CN"/>
              </w:rPr>
              <w:t>Od 0 do 4 let delovnih izkušenj kot novinar - urednik</w:t>
            </w:r>
          </w:p>
        </w:tc>
        <w:tc>
          <w:tcPr>
            <w:tcW w:w="4389" w:type="dxa"/>
          </w:tcPr>
          <w:p w14:paraId="7D2E256F" w14:textId="53C72190" w:rsidR="004C6E65" w:rsidRPr="00063535" w:rsidRDefault="004C6E65" w:rsidP="000027B9">
            <w:pPr>
              <w:widowControl w:val="0"/>
              <w:tabs>
                <w:tab w:val="right" w:pos="2556"/>
                <w:tab w:val="right" w:pos="5609"/>
              </w:tabs>
              <w:suppressAutoHyphens/>
              <w:autoSpaceDN w:val="0"/>
              <w:jc w:val="center"/>
              <w:textAlignment w:val="baseline"/>
              <w:rPr>
                <w:rFonts w:eastAsiaTheme="minorHAnsi" w:cs="Arial"/>
                <w:kern w:val="3"/>
              </w:rPr>
            </w:pPr>
            <w:r w:rsidRPr="00063535">
              <w:rPr>
                <w:rFonts w:eastAsiaTheme="minorHAnsi" w:cs="Arial"/>
                <w:kern w:val="3"/>
              </w:rPr>
              <w:t>0</w:t>
            </w:r>
          </w:p>
        </w:tc>
      </w:tr>
      <w:tr w:rsidR="00226176" w:rsidRPr="00BC6684" w14:paraId="12E20C0D" w14:textId="77777777" w:rsidTr="000027B9">
        <w:tc>
          <w:tcPr>
            <w:tcW w:w="4673" w:type="dxa"/>
          </w:tcPr>
          <w:p w14:paraId="0ADC4B8B" w14:textId="55C3709D" w:rsidR="00226176" w:rsidRPr="00063535" w:rsidRDefault="00226176" w:rsidP="00226176">
            <w:pPr>
              <w:widowControl w:val="0"/>
              <w:tabs>
                <w:tab w:val="right" w:pos="2556"/>
                <w:tab w:val="right" w:pos="5609"/>
              </w:tabs>
              <w:suppressAutoHyphens/>
              <w:autoSpaceDN w:val="0"/>
              <w:jc w:val="both"/>
              <w:textAlignment w:val="baseline"/>
              <w:rPr>
                <w:rFonts w:eastAsiaTheme="minorHAnsi" w:cs="Arial"/>
                <w:kern w:val="3"/>
              </w:rPr>
            </w:pPr>
            <w:r w:rsidRPr="00063535">
              <w:rPr>
                <w:rFonts w:asciiTheme="minorHAnsi" w:eastAsia="Calibri" w:hAnsiTheme="minorHAnsi" w:cstheme="minorHAnsi"/>
                <w:color w:val="000000" w:themeColor="text1"/>
                <w:kern w:val="3"/>
                <w:lang w:eastAsia="zh-CN"/>
              </w:rPr>
              <w:t>Od 4 do 8 let delovnih izkušenj kot novinar - urednik</w:t>
            </w:r>
          </w:p>
        </w:tc>
        <w:tc>
          <w:tcPr>
            <w:tcW w:w="4389" w:type="dxa"/>
          </w:tcPr>
          <w:p w14:paraId="404ADBE1" w14:textId="77777777" w:rsidR="00226176" w:rsidRPr="00BC6684" w:rsidRDefault="00226176" w:rsidP="000027B9">
            <w:pPr>
              <w:widowControl w:val="0"/>
              <w:tabs>
                <w:tab w:val="right" w:pos="2556"/>
                <w:tab w:val="right" w:pos="5609"/>
              </w:tabs>
              <w:suppressAutoHyphens/>
              <w:autoSpaceDN w:val="0"/>
              <w:jc w:val="center"/>
              <w:textAlignment w:val="baseline"/>
              <w:rPr>
                <w:rFonts w:eastAsiaTheme="minorHAnsi" w:cs="Arial"/>
                <w:kern w:val="3"/>
              </w:rPr>
            </w:pPr>
            <w:r w:rsidRPr="00063535">
              <w:rPr>
                <w:rFonts w:eastAsiaTheme="minorHAnsi" w:cs="Arial"/>
                <w:kern w:val="3"/>
              </w:rPr>
              <w:t>4</w:t>
            </w:r>
          </w:p>
        </w:tc>
      </w:tr>
      <w:tr w:rsidR="00226176" w:rsidRPr="00BC6684" w14:paraId="2059A6EF" w14:textId="77777777" w:rsidTr="000027B9">
        <w:tc>
          <w:tcPr>
            <w:tcW w:w="4673" w:type="dxa"/>
            <w:tcBorders>
              <w:top w:val="single" w:sz="4" w:space="0" w:color="auto"/>
              <w:left w:val="single" w:sz="4" w:space="0" w:color="auto"/>
              <w:bottom w:val="single" w:sz="4" w:space="0" w:color="auto"/>
              <w:right w:val="single" w:sz="4" w:space="0" w:color="auto"/>
            </w:tcBorders>
          </w:tcPr>
          <w:p w14:paraId="04F502E0" w14:textId="6F39DFDB" w:rsidR="00226176" w:rsidRPr="00BC6684" w:rsidRDefault="00226176" w:rsidP="00226176">
            <w:pPr>
              <w:widowControl w:val="0"/>
              <w:tabs>
                <w:tab w:val="right" w:pos="2556"/>
                <w:tab w:val="right" w:pos="5609"/>
              </w:tabs>
              <w:suppressAutoHyphens/>
              <w:autoSpaceDN w:val="0"/>
              <w:jc w:val="center"/>
              <w:textAlignment w:val="baseline"/>
              <w:rPr>
                <w:rFonts w:eastAsiaTheme="minorHAnsi" w:cs="Arial"/>
                <w:kern w:val="3"/>
              </w:rPr>
            </w:pPr>
            <w:r>
              <w:rPr>
                <w:rFonts w:asciiTheme="minorHAnsi" w:eastAsia="Calibri" w:hAnsiTheme="minorHAnsi" w:cstheme="minorHAnsi"/>
                <w:color w:val="000000" w:themeColor="text1"/>
                <w:kern w:val="3"/>
                <w:lang w:eastAsia="zh-CN"/>
              </w:rPr>
              <w:t xml:space="preserve">Več kot </w:t>
            </w:r>
            <w:r w:rsidRPr="00E1510D">
              <w:rPr>
                <w:rFonts w:asciiTheme="minorHAnsi" w:eastAsia="Calibri" w:hAnsiTheme="minorHAnsi" w:cstheme="minorHAnsi"/>
                <w:color w:val="000000" w:themeColor="text1"/>
                <w:kern w:val="3"/>
                <w:lang w:eastAsia="zh-CN"/>
              </w:rPr>
              <w:t xml:space="preserve">8 let delovnih izkušenj kot </w:t>
            </w:r>
            <w:r>
              <w:rPr>
                <w:rFonts w:asciiTheme="minorHAnsi" w:eastAsia="Calibri" w:hAnsiTheme="minorHAnsi" w:cstheme="minorHAnsi"/>
                <w:color w:val="000000" w:themeColor="text1"/>
                <w:kern w:val="3"/>
                <w:lang w:eastAsia="zh-CN"/>
              </w:rPr>
              <w:t>novinar -</w:t>
            </w:r>
            <w:r w:rsidRPr="00E1510D">
              <w:rPr>
                <w:rFonts w:asciiTheme="minorHAnsi" w:eastAsia="Calibri" w:hAnsiTheme="minorHAnsi" w:cstheme="minorHAnsi"/>
                <w:color w:val="000000" w:themeColor="text1"/>
                <w:kern w:val="3"/>
                <w:lang w:eastAsia="zh-CN"/>
              </w:rPr>
              <w:t xml:space="preserve"> urednik</w:t>
            </w:r>
          </w:p>
        </w:tc>
        <w:tc>
          <w:tcPr>
            <w:tcW w:w="4389" w:type="dxa"/>
          </w:tcPr>
          <w:p w14:paraId="467C0F09" w14:textId="77777777" w:rsidR="00226176" w:rsidRPr="00BC6684" w:rsidRDefault="00226176" w:rsidP="000027B9">
            <w:pPr>
              <w:widowControl w:val="0"/>
              <w:tabs>
                <w:tab w:val="right" w:pos="2556"/>
                <w:tab w:val="right" w:pos="5609"/>
              </w:tabs>
              <w:suppressAutoHyphens/>
              <w:autoSpaceDN w:val="0"/>
              <w:jc w:val="center"/>
              <w:textAlignment w:val="baseline"/>
              <w:rPr>
                <w:rFonts w:eastAsiaTheme="minorHAnsi" w:cs="Arial"/>
                <w:kern w:val="3"/>
              </w:rPr>
            </w:pPr>
            <w:r>
              <w:rPr>
                <w:rFonts w:eastAsiaTheme="minorHAnsi" w:cs="Arial"/>
                <w:kern w:val="3"/>
              </w:rPr>
              <w:t>8</w:t>
            </w:r>
          </w:p>
        </w:tc>
      </w:tr>
    </w:tbl>
    <w:p w14:paraId="3E116AE9" w14:textId="77777777" w:rsidR="00ED7598" w:rsidRDefault="00ED7598" w:rsidP="003F252C">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color w:val="000000" w:themeColor="text1"/>
          <w:kern w:val="3"/>
          <w:highlight w:val="red"/>
          <w:lang w:eastAsia="zh-CN"/>
        </w:rPr>
      </w:pPr>
    </w:p>
    <w:p w14:paraId="19229792" w14:textId="77777777" w:rsidR="000364DE" w:rsidRDefault="000364DE" w:rsidP="003F252C">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color w:val="000000" w:themeColor="text1"/>
          <w:kern w:val="3"/>
          <w:highlight w:val="red"/>
          <w:lang w:eastAsia="zh-CN"/>
        </w:rPr>
      </w:pPr>
    </w:p>
    <w:p w14:paraId="6D13358B" w14:textId="19C21181" w:rsidR="00E8299B" w:rsidRPr="00063535" w:rsidRDefault="00E8299B" w:rsidP="00E8299B">
      <w:pPr>
        <w:jc w:val="both"/>
        <w:rPr>
          <w:rFonts w:asciiTheme="minorHAnsi" w:hAnsiTheme="minorHAnsi"/>
          <w:bCs/>
        </w:rPr>
      </w:pPr>
      <w:r w:rsidRPr="00063535">
        <w:rPr>
          <w:rFonts w:asciiTheme="minorHAnsi" w:hAnsiTheme="minorHAnsi"/>
          <w:b/>
          <w:bCs/>
        </w:rPr>
        <w:t xml:space="preserve">Ponudnik mora </w:t>
      </w:r>
      <w:r w:rsidRPr="00063535">
        <w:rPr>
          <w:rFonts w:asciiTheme="minorHAnsi" w:hAnsiTheme="minorHAnsi"/>
          <w:b/>
          <w:bCs/>
          <w:u w:val="single"/>
        </w:rPr>
        <w:t>že k ponudbi</w:t>
      </w:r>
      <w:r w:rsidRPr="00063535">
        <w:rPr>
          <w:rFonts w:asciiTheme="minorHAnsi" w:hAnsiTheme="minorHAnsi"/>
          <w:b/>
          <w:bCs/>
        </w:rPr>
        <w:t xml:space="preserve"> priložiti dokazila o izpolnjevanju zahtev glede izobrazbe in delovnih izkušenj na zahtevanih področjih na sledeči način:</w:t>
      </w:r>
      <w:r w:rsidRPr="00063535">
        <w:rPr>
          <w:rFonts w:asciiTheme="minorHAnsi" w:hAnsiTheme="minorHAnsi"/>
          <w:bCs/>
        </w:rPr>
        <w:t xml:space="preserve"> </w:t>
      </w:r>
    </w:p>
    <w:p w14:paraId="14F9F795" w14:textId="77777777" w:rsidR="00E8299B" w:rsidRPr="00063535" w:rsidRDefault="00E8299B" w:rsidP="00E8299B">
      <w:pPr>
        <w:jc w:val="both"/>
        <w:rPr>
          <w:rFonts w:asciiTheme="minorHAnsi" w:hAnsiTheme="minorHAnsi"/>
          <w:bCs/>
        </w:rPr>
      </w:pPr>
    </w:p>
    <w:p w14:paraId="549BB9C3" w14:textId="77777777" w:rsidR="00E8299B" w:rsidRPr="00063535" w:rsidRDefault="00E8299B" w:rsidP="00E8299B">
      <w:pPr>
        <w:jc w:val="both"/>
        <w:rPr>
          <w:rFonts w:asciiTheme="minorHAnsi" w:hAnsiTheme="minorHAnsi"/>
          <w:bCs/>
          <w:u w:val="single"/>
        </w:rPr>
      </w:pPr>
      <w:r w:rsidRPr="00063535">
        <w:rPr>
          <w:rFonts w:asciiTheme="minorHAnsi" w:hAnsiTheme="minorHAnsi"/>
          <w:bCs/>
          <w:u w:val="single"/>
        </w:rPr>
        <w:t>Kot dokazila o ustreznih delovnih izkušnjah ponudnik predloži:</w:t>
      </w:r>
    </w:p>
    <w:p w14:paraId="7532553D" w14:textId="452652B6" w:rsidR="00E8299B" w:rsidRPr="00063535" w:rsidRDefault="00E8299B" w:rsidP="00E8299B">
      <w:pPr>
        <w:pStyle w:val="Odstavekseznama"/>
        <w:numPr>
          <w:ilvl w:val="0"/>
          <w:numId w:val="34"/>
        </w:numPr>
        <w:jc w:val="both"/>
        <w:rPr>
          <w:rFonts w:asciiTheme="minorHAnsi" w:hAnsiTheme="minorHAnsi"/>
          <w:bCs/>
        </w:rPr>
      </w:pPr>
      <w:r w:rsidRPr="00063535">
        <w:rPr>
          <w:rFonts w:asciiTheme="minorHAnsi" w:hAnsiTheme="minorHAnsi"/>
          <w:b/>
          <w:bCs/>
        </w:rPr>
        <w:t>fotokopijo delovne knjižice</w:t>
      </w:r>
      <w:r w:rsidRPr="00063535">
        <w:rPr>
          <w:rFonts w:asciiTheme="minorHAnsi" w:hAnsiTheme="minorHAnsi"/>
          <w:bCs/>
        </w:rPr>
        <w:t xml:space="preserve"> (prikazani morajo biti podatki o imenu in priimku zaposlenega, podatki o delovni dobi) ali </w:t>
      </w:r>
      <w:r w:rsidRPr="00063535">
        <w:rPr>
          <w:rFonts w:asciiTheme="minorHAnsi" w:hAnsiTheme="minorHAnsi"/>
          <w:b/>
          <w:bCs/>
        </w:rPr>
        <w:t>Izpis obdobij zavarovanja iz ZPIZ</w:t>
      </w:r>
      <w:r w:rsidRPr="00063535">
        <w:rPr>
          <w:rFonts w:asciiTheme="minorHAnsi" w:hAnsiTheme="minorHAnsi"/>
          <w:bCs/>
        </w:rPr>
        <w:t xml:space="preserve"> (prikazani morajo biti podatki o imenu in priimku zaposlenega, podatki o delovni dobi) za vsak nominirani kader</w:t>
      </w:r>
    </w:p>
    <w:p w14:paraId="26FCF87A" w14:textId="6A3FE994" w:rsidR="00E8299B" w:rsidRPr="00063535" w:rsidRDefault="00E8299B" w:rsidP="00E8299B">
      <w:pPr>
        <w:pStyle w:val="Odstavekseznama"/>
        <w:numPr>
          <w:ilvl w:val="0"/>
          <w:numId w:val="34"/>
        </w:numPr>
        <w:jc w:val="both"/>
        <w:rPr>
          <w:rFonts w:asciiTheme="minorHAnsi" w:hAnsiTheme="minorHAnsi"/>
          <w:bCs/>
        </w:rPr>
      </w:pPr>
      <w:r w:rsidRPr="00063535">
        <w:rPr>
          <w:rFonts w:asciiTheme="minorHAnsi" w:hAnsiTheme="minorHAnsi"/>
          <w:b/>
          <w:bCs/>
        </w:rPr>
        <w:t xml:space="preserve">fotokopijo ključnih delov pogodbe o zaposlitvi ali pogodbe o sodelovanju ali dogovorov in morebitnih aneksov k le tem </w:t>
      </w:r>
      <w:r w:rsidRPr="00063535">
        <w:rPr>
          <w:rFonts w:asciiTheme="minorHAnsi" w:hAnsiTheme="minorHAnsi"/>
          <w:bCs/>
        </w:rPr>
        <w:t>(naziv delodajalca, delavca, čas sklenitve, veljavnost pogodbe, aneksi za podaljšanje pogodbe) za vsak nominirani kader</w:t>
      </w:r>
    </w:p>
    <w:p w14:paraId="51D528C6" w14:textId="77777777" w:rsidR="00E8299B" w:rsidRPr="00063535" w:rsidRDefault="00E8299B" w:rsidP="00E8299B">
      <w:pPr>
        <w:jc w:val="both"/>
        <w:rPr>
          <w:rFonts w:asciiTheme="minorHAnsi" w:hAnsiTheme="minorHAnsi"/>
          <w:bCs/>
        </w:rPr>
      </w:pPr>
    </w:p>
    <w:p w14:paraId="798A2691" w14:textId="77777777" w:rsidR="00E8299B" w:rsidRPr="00063535" w:rsidRDefault="00E8299B" w:rsidP="00E8299B">
      <w:pPr>
        <w:jc w:val="both"/>
        <w:rPr>
          <w:rFonts w:asciiTheme="minorHAnsi" w:hAnsiTheme="minorHAnsi"/>
          <w:bCs/>
        </w:rPr>
      </w:pPr>
      <w:r w:rsidRPr="00063535">
        <w:rPr>
          <w:rFonts w:asciiTheme="minorHAnsi" w:hAnsiTheme="minorHAnsi"/>
          <w:bCs/>
        </w:rPr>
        <w:t>Iz dokazil mora biti jasno razvidno izpolnjevanje naročnikovih pogojev/zahtev glede delovnih izkušenj.</w:t>
      </w:r>
    </w:p>
    <w:p w14:paraId="43F6856E" w14:textId="77777777" w:rsidR="00E8299B" w:rsidRPr="00063535" w:rsidRDefault="00E8299B" w:rsidP="00E8299B">
      <w:pPr>
        <w:jc w:val="both"/>
        <w:rPr>
          <w:rFonts w:asciiTheme="minorHAnsi" w:hAnsiTheme="minorHAnsi"/>
          <w:bCs/>
        </w:rPr>
      </w:pPr>
    </w:p>
    <w:p w14:paraId="6369B76F" w14:textId="77777777" w:rsidR="00E8299B" w:rsidRPr="00063535" w:rsidRDefault="00E8299B" w:rsidP="00E8299B">
      <w:pPr>
        <w:jc w:val="both"/>
        <w:rPr>
          <w:rFonts w:asciiTheme="minorHAnsi" w:hAnsiTheme="minorHAnsi"/>
          <w:bCs/>
          <w:u w:val="single"/>
        </w:rPr>
      </w:pPr>
      <w:r w:rsidRPr="00063535">
        <w:rPr>
          <w:rFonts w:asciiTheme="minorHAnsi" w:hAnsiTheme="minorHAnsi"/>
          <w:bCs/>
          <w:u w:val="single"/>
        </w:rPr>
        <w:t>Kot dokazila o ustrezni izobrazbi ponudnik predloži:</w:t>
      </w:r>
    </w:p>
    <w:p w14:paraId="69AEFB6F" w14:textId="30F0CE53" w:rsidR="00E8299B" w:rsidRPr="00063535" w:rsidRDefault="00E8299B" w:rsidP="00E8299B">
      <w:pPr>
        <w:pStyle w:val="Odstavekseznama"/>
        <w:numPr>
          <w:ilvl w:val="0"/>
          <w:numId w:val="34"/>
        </w:numPr>
        <w:jc w:val="both"/>
        <w:rPr>
          <w:rFonts w:asciiTheme="minorHAnsi" w:hAnsiTheme="minorHAnsi"/>
          <w:bCs/>
        </w:rPr>
      </w:pPr>
      <w:r w:rsidRPr="00063535">
        <w:rPr>
          <w:rFonts w:asciiTheme="minorHAnsi" w:hAnsiTheme="minorHAnsi"/>
          <w:b/>
          <w:bCs/>
        </w:rPr>
        <w:t>fotokopijo potrdila o izobrazbi</w:t>
      </w:r>
      <w:r w:rsidRPr="00063535">
        <w:rPr>
          <w:rFonts w:asciiTheme="minorHAnsi" w:hAnsiTheme="minorHAnsi"/>
          <w:bCs/>
        </w:rPr>
        <w:t xml:space="preserve"> (fotokopija diplome ali drugega enakovrednega dokazila) za vsak nominirani kader</w:t>
      </w:r>
    </w:p>
    <w:p w14:paraId="78F0B08E" w14:textId="77777777" w:rsidR="00E8299B" w:rsidRPr="00063535" w:rsidRDefault="00E8299B" w:rsidP="00E8299B">
      <w:pPr>
        <w:jc w:val="both"/>
        <w:rPr>
          <w:rFonts w:asciiTheme="minorHAnsi" w:hAnsiTheme="minorHAnsi"/>
          <w:bCs/>
        </w:rPr>
      </w:pPr>
    </w:p>
    <w:p w14:paraId="44B2329E" w14:textId="77777777" w:rsidR="00E8299B" w:rsidRPr="00063535" w:rsidRDefault="00E8299B" w:rsidP="00E8299B">
      <w:pPr>
        <w:jc w:val="both"/>
        <w:rPr>
          <w:rFonts w:asciiTheme="minorHAnsi" w:hAnsiTheme="minorHAnsi"/>
          <w:b/>
          <w:bCs/>
          <w:i/>
          <w:u w:val="single"/>
        </w:rPr>
      </w:pPr>
      <w:r w:rsidRPr="00063535">
        <w:rPr>
          <w:rFonts w:asciiTheme="minorHAnsi" w:hAnsiTheme="minorHAnsi"/>
          <w:b/>
          <w:bCs/>
          <w:i/>
          <w:u w:val="single"/>
        </w:rPr>
        <w:t>Skladno z določili 6. odstavka 89. člena ZJN-3 se dokazil, vezanih na merila, ne sme dopolnjevati.</w:t>
      </w:r>
    </w:p>
    <w:p w14:paraId="0D86CC38" w14:textId="77777777" w:rsidR="00E8299B" w:rsidRPr="00063535" w:rsidRDefault="00E8299B" w:rsidP="00AC358F">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color w:val="000000" w:themeColor="text1"/>
          <w:kern w:val="3"/>
          <w:lang w:eastAsia="zh-CN"/>
        </w:rPr>
      </w:pPr>
    </w:p>
    <w:p w14:paraId="32738A26" w14:textId="0DF5945C" w:rsidR="006504F0" w:rsidRDefault="006504F0" w:rsidP="00AC358F">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color w:val="000000" w:themeColor="text1"/>
          <w:kern w:val="3"/>
          <w:lang w:eastAsia="zh-CN"/>
        </w:rPr>
      </w:pPr>
      <w:r w:rsidRPr="00063535">
        <w:rPr>
          <w:rFonts w:asciiTheme="minorHAnsi" w:eastAsia="Calibri" w:hAnsiTheme="minorHAnsi" w:cstheme="minorHAnsi"/>
          <w:color w:val="000000" w:themeColor="text1"/>
          <w:kern w:val="3"/>
          <w:lang w:eastAsia="zh-CN"/>
        </w:rPr>
        <w:t>Dokazila, ki se upoštevajo za pridobitev dodatnih točk v okviru meril, mora ponudnik obvezno predložiti že pri oddaji ponudbe.</w:t>
      </w:r>
    </w:p>
    <w:p w14:paraId="0D0CC29E" w14:textId="77777777" w:rsidR="006208BC" w:rsidRDefault="006208BC" w:rsidP="00AC358F">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color w:val="000000" w:themeColor="text1"/>
          <w:kern w:val="3"/>
          <w:lang w:eastAsia="zh-CN"/>
        </w:rPr>
      </w:pPr>
    </w:p>
    <w:p w14:paraId="66FADE3C" w14:textId="77777777" w:rsidR="006836BD" w:rsidRPr="003F252C" w:rsidRDefault="006836BD" w:rsidP="003F252C">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color w:val="000000" w:themeColor="text1"/>
          <w:kern w:val="3"/>
          <w:lang w:eastAsia="zh-CN"/>
        </w:rPr>
      </w:pPr>
    </w:p>
    <w:p w14:paraId="60F86CD7" w14:textId="58AC325A" w:rsidR="0087327E" w:rsidRPr="003F252C" w:rsidRDefault="0071682B" w:rsidP="0087327E">
      <w:pPr>
        <w:widowControl w:val="0"/>
        <w:tabs>
          <w:tab w:val="right" w:pos="2556"/>
          <w:tab w:val="right" w:pos="5609"/>
        </w:tabs>
        <w:suppressAutoHyphens/>
        <w:autoSpaceDN w:val="0"/>
        <w:spacing w:line="276" w:lineRule="auto"/>
        <w:jc w:val="center"/>
        <w:textAlignment w:val="baseline"/>
        <w:rPr>
          <w:rFonts w:asciiTheme="minorHAnsi" w:eastAsia="Calibri" w:hAnsiTheme="minorHAnsi" w:cstheme="minorHAnsi"/>
          <w:b/>
          <w:color w:val="000000" w:themeColor="text1"/>
          <w:kern w:val="3"/>
          <w:lang w:eastAsia="zh-CN"/>
        </w:rPr>
      </w:pPr>
      <w:r w:rsidRPr="000E123D">
        <w:rPr>
          <w:rFonts w:asciiTheme="minorHAnsi" w:eastAsia="Calibri" w:hAnsiTheme="minorHAnsi" w:cstheme="minorHAnsi"/>
          <w:b/>
          <w:color w:val="000000" w:themeColor="text1"/>
          <w:kern w:val="3"/>
          <w:lang w:eastAsia="zh-CN"/>
        </w:rPr>
        <w:t>D</w:t>
      </w:r>
      <w:r w:rsidR="0087327E" w:rsidRPr="000E123D">
        <w:rPr>
          <w:rFonts w:asciiTheme="minorHAnsi" w:eastAsia="Calibri" w:hAnsiTheme="minorHAnsi" w:cstheme="minorHAnsi"/>
          <w:b/>
          <w:color w:val="000000" w:themeColor="text1"/>
          <w:kern w:val="3"/>
          <w:lang w:eastAsia="zh-CN"/>
        </w:rPr>
        <w:t xml:space="preserve"> Število brezplačnih publikacij</w:t>
      </w:r>
    </w:p>
    <w:p w14:paraId="35745D28" w14:textId="77777777" w:rsidR="0087327E" w:rsidRPr="000E123D" w:rsidRDefault="0087327E" w:rsidP="0087327E">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color w:val="000000" w:themeColor="text1"/>
          <w:kern w:val="3"/>
          <w:lang w:eastAsia="zh-CN"/>
        </w:rPr>
      </w:pPr>
    </w:p>
    <w:p w14:paraId="4C269455" w14:textId="2AD31917" w:rsidR="0087327E" w:rsidRPr="000E123D" w:rsidRDefault="0087327E" w:rsidP="0087327E">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color w:val="000000" w:themeColor="text1"/>
          <w:kern w:val="3"/>
          <w:lang w:eastAsia="zh-CN"/>
        </w:rPr>
      </w:pPr>
      <w:r w:rsidRPr="000E123D">
        <w:rPr>
          <w:rFonts w:asciiTheme="minorHAnsi" w:eastAsia="Calibri" w:hAnsiTheme="minorHAnsi" w:cstheme="minorHAnsi"/>
          <w:color w:val="000000" w:themeColor="text1"/>
          <w:kern w:val="3"/>
          <w:lang w:eastAsia="zh-CN"/>
        </w:rPr>
        <w:t xml:space="preserve">Ponudniku, ki bo naročniku </w:t>
      </w:r>
      <w:r w:rsidR="00346DDF">
        <w:rPr>
          <w:rFonts w:asciiTheme="minorHAnsi" w:eastAsia="Calibri" w:hAnsiTheme="minorHAnsi" w:cstheme="minorHAnsi"/>
          <w:color w:val="000000" w:themeColor="text1"/>
          <w:kern w:val="3"/>
          <w:lang w:eastAsia="zh-CN"/>
        </w:rPr>
        <w:t>v obdobju izvajanja javnega naročila (</w:t>
      </w:r>
      <w:r w:rsidR="0058369C">
        <w:rPr>
          <w:rFonts w:asciiTheme="minorHAnsi" w:eastAsia="Calibri" w:hAnsiTheme="minorHAnsi" w:cstheme="minorHAnsi"/>
          <w:color w:val="000000" w:themeColor="text1"/>
          <w:kern w:val="3"/>
          <w:lang w:eastAsia="zh-CN"/>
        </w:rPr>
        <w:t xml:space="preserve">24 </w:t>
      </w:r>
      <w:r w:rsidR="00346DDF">
        <w:rPr>
          <w:rFonts w:asciiTheme="minorHAnsi" w:eastAsia="Calibri" w:hAnsiTheme="minorHAnsi" w:cstheme="minorHAnsi"/>
          <w:color w:val="000000" w:themeColor="text1"/>
          <w:kern w:val="3"/>
          <w:lang w:eastAsia="zh-CN"/>
        </w:rPr>
        <w:t xml:space="preserve">mesecev) </w:t>
      </w:r>
      <w:r w:rsidRPr="000E123D">
        <w:rPr>
          <w:rFonts w:asciiTheme="minorHAnsi" w:eastAsia="Calibri" w:hAnsiTheme="minorHAnsi" w:cstheme="minorHAnsi"/>
          <w:color w:val="000000" w:themeColor="text1"/>
          <w:kern w:val="3"/>
          <w:lang w:eastAsia="zh-CN"/>
        </w:rPr>
        <w:t xml:space="preserve">nudil </w:t>
      </w:r>
      <w:r w:rsidR="007C331D">
        <w:rPr>
          <w:rFonts w:asciiTheme="minorHAnsi" w:eastAsia="Calibri" w:hAnsiTheme="minorHAnsi" w:cstheme="minorHAnsi"/>
          <w:color w:val="000000" w:themeColor="text1"/>
          <w:kern w:val="3"/>
          <w:lang w:eastAsia="zh-CN"/>
        </w:rPr>
        <w:t xml:space="preserve">tisk in distribucijo </w:t>
      </w:r>
      <w:r w:rsidR="002D447F">
        <w:rPr>
          <w:rFonts w:asciiTheme="minorHAnsi" w:eastAsia="Calibri" w:hAnsiTheme="minorHAnsi" w:cstheme="minorHAnsi"/>
          <w:color w:val="000000" w:themeColor="text1"/>
          <w:kern w:val="3"/>
          <w:lang w:eastAsia="zh-CN"/>
        </w:rPr>
        <w:t xml:space="preserve">(na vsa gospodinjstva v Mestni občini Kranj) </w:t>
      </w:r>
      <w:r w:rsidR="007C331D">
        <w:rPr>
          <w:rFonts w:asciiTheme="minorHAnsi" w:eastAsia="Calibri" w:hAnsiTheme="minorHAnsi" w:cstheme="minorHAnsi"/>
          <w:color w:val="000000" w:themeColor="text1"/>
          <w:kern w:val="3"/>
          <w:lang w:eastAsia="zh-CN"/>
        </w:rPr>
        <w:t>dodatnih publikacij</w:t>
      </w:r>
      <w:r w:rsidR="00401062">
        <w:rPr>
          <w:rFonts w:asciiTheme="minorHAnsi" w:eastAsia="Calibri" w:hAnsiTheme="minorHAnsi" w:cstheme="minorHAnsi"/>
          <w:color w:val="000000" w:themeColor="text1"/>
          <w:kern w:val="3"/>
          <w:lang w:eastAsia="zh-CN"/>
        </w:rPr>
        <w:t xml:space="preserve"> </w:t>
      </w:r>
      <w:r w:rsidR="007C331D">
        <w:rPr>
          <w:rFonts w:asciiTheme="minorHAnsi" w:eastAsia="Calibri" w:hAnsiTheme="minorHAnsi" w:cstheme="minorHAnsi"/>
          <w:color w:val="000000" w:themeColor="text1"/>
          <w:kern w:val="3"/>
          <w:lang w:eastAsia="zh-CN"/>
        </w:rPr>
        <w:t xml:space="preserve">– določeno </w:t>
      </w:r>
      <w:r w:rsidRPr="000E123D">
        <w:rPr>
          <w:rFonts w:asciiTheme="minorHAnsi" w:eastAsia="Calibri" w:hAnsiTheme="minorHAnsi" w:cstheme="minorHAnsi"/>
          <w:color w:val="000000" w:themeColor="text1"/>
          <w:kern w:val="3"/>
          <w:lang w:eastAsia="zh-CN"/>
        </w:rPr>
        <w:t>število brezplačnih publikacij</w:t>
      </w:r>
      <w:r w:rsidR="00346DDF">
        <w:rPr>
          <w:rFonts w:asciiTheme="minorHAnsi" w:eastAsia="Calibri" w:hAnsiTheme="minorHAnsi" w:cstheme="minorHAnsi"/>
          <w:color w:val="000000" w:themeColor="text1"/>
          <w:kern w:val="3"/>
          <w:lang w:eastAsia="zh-CN"/>
        </w:rPr>
        <w:t xml:space="preserve"> (letaki, informativne zloženke in podobno)</w:t>
      </w:r>
      <w:r w:rsidRPr="000E123D">
        <w:rPr>
          <w:rFonts w:asciiTheme="minorHAnsi" w:eastAsia="Calibri" w:hAnsiTheme="minorHAnsi" w:cstheme="minorHAnsi"/>
          <w:color w:val="000000" w:themeColor="text1"/>
          <w:kern w:val="3"/>
          <w:lang w:eastAsia="zh-CN"/>
        </w:rPr>
        <w:t>, se prizna dodatno število točk</w:t>
      </w:r>
      <w:r w:rsidR="00821E42">
        <w:rPr>
          <w:rFonts w:asciiTheme="minorHAnsi" w:eastAsia="Calibri" w:hAnsiTheme="minorHAnsi" w:cstheme="minorHAnsi"/>
          <w:color w:val="000000" w:themeColor="text1"/>
          <w:kern w:val="3"/>
          <w:lang w:eastAsia="zh-CN"/>
        </w:rPr>
        <w:t>,</w:t>
      </w:r>
      <w:r w:rsidRPr="000E123D">
        <w:rPr>
          <w:rFonts w:asciiTheme="minorHAnsi" w:eastAsia="Calibri" w:hAnsiTheme="minorHAnsi" w:cstheme="minorHAnsi"/>
          <w:color w:val="000000" w:themeColor="text1"/>
          <w:kern w:val="3"/>
          <w:lang w:eastAsia="zh-CN"/>
        </w:rPr>
        <w:t xml:space="preserve"> in sicer:</w:t>
      </w:r>
    </w:p>
    <w:tbl>
      <w:tblPr>
        <w:tblStyle w:val="Navadnatabela11"/>
        <w:tblW w:w="5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3261"/>
      </w:tblGrid>
      <w:tr w:rsidR="0071682B" w:rsidRPr="0071682B" w14:paraId="3293E55F" w14:textId="77777777" w:rsidTr="000E12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6140A23F" w14:textId="00C47349" w:rsidR="0071682B" w:rsidRPr="0071682B" w:rsidRDefault="0071682B" w:rsidP="007D69BE">
            <w:pPr>
              <w:widowControl w:val="0"/>
              <w:tabs>
                <w:tab w:val="right" w:pos="2556"/>
                <w:tab w:val="right" w:pos="5609"/>
              </w:tabs>
              <w:suppressAutoHyphens/>
              <w:autoSpaceDN w:val="0"/>
              <w:textAlignment w:val="baseline"/>
              <w:rPr>
                <w:rFonts w:asciiTheme="minorHAnsi" w:eastAsia="Calibri" w:hAnsiTheme="minorHAnsi" w:cstheme="minorHAnsi"/>
                <w:color w:val="000000" w:themeColor="text1"/>
                <w:kern w:val="3"/>
                <w:lang w:eastAsia="zh-CN"/>
              </w:rPr>
            </w:pPr>
            <w:r w:rsidRPr="000E123D">
              <w:rPr>
                <w:rFonts w:asciiTheme="minorHAnsi" w:eastAsia="Calibri" w:hAnsiTheme="minorHAnsi" w:cstheme="minorHAnsi"/>
                <w:color w:val="000000" w:themeColor="text1"/>
                <w:kern w:val="3"/>
                <w:lang w:eastAsia="zh-CN"/>
              </w:rPr>
              <w:t xml:space="preserve">Število </w:t>
            </w:r>
            <w:r w:rsidR="007D69BE">
              <w:rPr>
                <w:rFonts w:asciiTheme="minorHAnsi" w:eastAsia="Calibri" w:hAnsiTheme="minorHAnsi" w:cstheme="minorHAnsi"/>
                <w:color w:val="000000" w:themeColor="text1"/>
                <w:kern w:val="3"/>
                <w:lang w:eastAsia="zh-CN"/>
              </w:rPr>
              <w:t xml:space="preserve">brezplačnih </w:t>
            </w:r>
            <w:r w:rsidRPr="000E123D">
              <w:rPr>
                <w:rFonts w:asciiTheme="minorHAnsi" w:eastAsia="Calibri" w:hAnsiTheme="minorHAnsi" w:cstheme="minorHAnsi"/>
                <w:color w:val="000000" w:themeColor="text1"/>
                <w:kern w:val="3"/>
                <w:lang w:eastAsia="zh-CN"/>
              </w:rPr>
              <w:t>publikacij</w:t>
            </w:r>
          </w:p>
        </w:tc>
        <w:tc>
          <w:tcPr>
            <w:tcW w:w="3261" w:type="dxa"/>
          </w:tcPr>
          <w:p w14:paraId="079D24A8" w14:textId="77777777" w:rsidR="0071682B" w:rsidRPr="0071682B" w:rsidRDefault="0071682B" w:rsidP="0071682B">
            <w:pPr>
              <w:widowControl w:val="0"/>
              <w:tabs>
                <w:tab w:val="right" w:pos="2556"/>
                <w:tab w:val="right" w:pos="5609"/>
              </w:tabs>
              <w:suppressAutoHyphens/>
              <w:autoSpaceDN w:val="0"/>
              <w:textAlignment w:val="baseline"/>
              <w:cnfStyle w:val="100000000000" w:firstRow="1" w:lastRow="0" w:firstColumn="0" w:lastColumn="0" w:oddVBand="0" w:evenVBand="0" w:oddHBand="0" w:evenHBand="0" w:firstRowFirstColumn="0" w:firstRowLastColumn="0" w:lastRowFirstColumn="0" w:lastRowLastColumn="0"/>
              <w:rPr>
                <w:rFonts w:asciiTheme="minorHAnsi" w:eastAsia="Calibri" w:hAnsiTheme="minorHAnsi" w:cstheme="minorHAnsi"/>
                <w:color w:val="000000" w:themeColor="text1"/>
                <w:kern w:val="3"/>
                <w:lang w:eastAsia="zh-CN"/>
              </w:rPr>
            </w:pPr>
            <w:r w:rsidRPr="0071682B">
              <w:rPr>
                <w:rFonts w:asciiTheme="minorHAnsi" w:eastAsia="Calibri" w:hAnsiTheme="minorHAnsi" w:cstheme="minorHAnsi"/>
                <w:color w:val="000000" w:themeColor="text1"/>
                <w:kern w:val="3"/>
                <w:lang w:eastAsia="zh-CN"/>
              </w:rPr>
              <w:t>ŠTEVILO TOČK</w:t>
            </w:r>
          </w:p>
        </w:tc>
      </w:tr>
      <w:tr w:rsidR="00C3100C" w:rsidRPr="0071682B" w14:paraId="3F37946A" w14:textId="77777777" w:rsidTr="000E123D">
        <w:trPr>
          <w:cnfStyle w:val="000000100000" w:firstRow="0" w:lastRow="0" w:firstColumn="0" w:lastColumn="0" w:oddVBand="0" w:evenVBand="0" w:oddHBand="1"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2263" w:type="dxa"/>
            <w:shd w:val="clear" w:color="auto" w:fill="FFFFFF" w:themeFill="background1"/>
          </w:tcPr>
          <w:p w14:paraId="50A8E15A" w14:textId="6E3C6456" w:rsidR="00C3100C" w:rsidRPr="000E123D" w:rsidRDefault="004C6E65" w:rsidP="0071682B">
            <w:pPr>
              <w:widowControl w:val="0"/>
              <w:tabs>
                <w:tab w:val="right" w:pos="2556"/>
                <w:tab w:val="right" w:pos="5609"/>
              </w:tabs>
              <w:suppressAutoHyphens/>
              <w:autoSpaceDN w:val="0"/>
              <w:textAlignment w:val="baseline"/>
              <w:rPr>
                <w:rFonts w:asciiTheme="minorHAnsi" w:eastAsia="Calibri" w:hAnsiTheme="minorHAnsi" w:cstheme="minorHAnsi"/>
                <w:color w:val="000000" w:themeColor="text1"/>
                <w:kern w:val="3"/>
                <w:lang w:eastAsia="zh-CN"/>
              </w:rPr>
            </w:pPr>
            <w:r>
              <w:rPr>
                <w:rFonts w:asciiTheme="minorHAnsi" w:eastAsia="Calibri" w:hAnsiTheme="minorHAnsi" w:cstheme="minorHAnsi"/>
                <w:color w:val="000000" w:themeColor="text1"/>
                <w:kern w:val="3"/>
                <w:lang w:eastAsia="zh-CN"/>
              </w:rPr>
              <w:t>0 do 1</w:t>
            </w:r>
          </w:p>
        </w:tc>
        <w:tc>
          <w:tcPr>
            <w:tcW w:w="3261" w:type="dxa"/>
            <w:shd w:val="clear" w:color="auto" w:fill="FFFFFF" w:themeFill="background1"/>
          </w:tcPr>
          <w:p w14:paraId="79DA1A80" w14:textId="1DE22204" w:rsidR="00C3100C" w:rsidRDefault="004C6E65" w:rsidP="0071682B">
            <w:pPr>
              <w:widowControl w:val="0"/>
              <w:tabs>
                <w:tab w:val="right" w:pos="2556"/>
                <w:tab w:val="right" w:pos="5609"/>
              </w:tabs>
              <w:suppressAutoHyphens/>
              <w:autoSpaceDN w:val="0"/>
              <w:textAlignment w:val="baseline"/>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b/>
                <w:color w:val="000000" w:themeColor="text1"/>
                <w:kern w:val="3"/>
                <w:lang w:eastAsia="zh-CN"/>
              </w:rPr>
            </w:pPr>
            <w:r>
              <w:rPr>
                <w:rFonts w:asciiTheme="minorHAnsi" w:eastAsia="Calibri" w:hAnsiTheme="minorHAnsi" w:cstheme="minorHAnsi"/>
                <w:b/>
                <w:color w:val="000000" w:themeColor="text1"/>
                <w:kern w:val="3"/>
                <w:lang w:eastAsia="zh-CN"/>
              </w:rPr>
              <w:t>0</w:t>
            </w:r>
          </w:p>
        </w:tc>
      </w:tr>
      <w:tr w:rsidR="0071682B" w:rsidRPr="0071682B" w14:paraId="6F054941" w14:textId="77777777" w:rsidTr="000E123D">
        <w:trPr>
          <w:trHeight w:val="472"/>
        </w:trPr>
        <w:tc>
          <w:tcPr>
            <w:cnfStyle w:val="001000000000" w:firstRow="0" w:lastRow="0" w:firstColumn="1" w:lastColumn="0" w:oddVBand="0" w:evenVBand="0" w:oddHBand="0" w:evenHBand="0" w:firstRowFirstColumn="0" w:firstRowLastColumn="0" w:lastRowFirstColumn="0" w:lastRowLastColumn="0"/>
            <w:tcW w:w="2263" w:type="dxa"/>
            <w:shd w:val="clear" w:color="auto" w:fill="FFFFFF" w:themeFill="background1"/>
          </w:tcPr>
          <w:p w14:paraId="6ED34B05" w14:textId="3DA47F8C" w:rsidR="0071682B" w:rsidRPr="0071682B" w:rsidRDefault="0071682B" w:rsidP="0071682B">
            <w:pPr>
              <w:widowControl w:val="0"/>
              <w:tabs>
                <w:tab w:val="right" w:pos="2556"/>
                <w:tab w:val="right" w:pos="5609"/>
              </w:tabs>
              <w:suppressAutoHyphens/>
              <w:autoSpaceDN w:val="0"/>
              <w:textAlignment w:val="baseline"/>
              <w:rPr>
                <w:rFonts w:asciiTheme="minorHAnsi" w:eastAsia="Calibri" w:hAnsiTheme="minorHAnsi" w:cstheme="minorHAnsi"/>
                <w:color w:val="000000" w:themeColor="text1"/>
                <w:kern w:val="3"/>
                <w:lang w:eastAsia="zh-CN"/>
              </w:rPr>
            </w:pPr>
            <w:r w:rsidRPr="000E123D">
              <w:rPr>
                <w:rFonts w:asciiTheme="minorHAnsi" w:eastAsia="Calibri" w:hAnsiTheme="minorHAnsi" w:cstheme="minorHAnsi"/>
                <w:color w:val="000000" w:themeColor="text1"/>
                <w:kern w:val="3"/>
                <w:lang w:eastAsia="zh-CN"/>
              </w:rPr>
              <w:t>2</w:t>
            </w:r>
            <w:r w:rsidR="006A27C9">
              <w:rPr>
                <w:rFonts w:asciiTheme="minorHAnsi" w:eastAsia="Calibri" w:hAnsiTheme="minorHAnsi" w:cstheme="minorHAnsi"/>
                <w:color w:val="000000" w:themeColor="text1"/>
                <w:kern w:val="3"/>
                <w:lang w:eastAsia="zh-CN"/>
              </w:rPr>
              <w:t xml:space="preserve"> do 3</w:t>
            </w:r>
          </w:p>
        </w:tc>
        <w:tc>
          <w:tcPr>
            <w:tcW w:w="3261" w:type="dxa"/>
            <w:shd w:val="clear" w:color="auto" w:fill="FFFFFF" w:themeFill="background1"/>
          </w:tcPr>
          <w:p w14:paraId="3AF1F308" w14:textId="04E65E94" w:rsidR="0071682B" w:rsidRPr="0071682B" w:rsidRDefault="00365B06" w:rsidP="0071682B">
            <w:pPr>
              <w:widowControl w:val="0"/>
              <w:tabs>
                <w:tab w:val="right" w:pos="2556"/>
                <w:tab w:val="right" w:pos="5609"/>
              </w:tabs>
              <w:suppressAutoHyphens/>
              <w:autoSpaceDN w:val="0"/>
              <w:textAlignment w:val="baseline"/>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b/>
                <w:color w:val="000000" w:themeColor="text1"/>
                <w:kern w:val="3"/>
                <w:lang w:eastAsia="zh-CN"/>
              </w:rPr>
            </w:pPr>
            <w:r>
              <w:rPr>
                <w:rFonts w:asciiTheme="minorHAnsi" w:eastAsia="Calibri" w:hAnsiTheme="minorHAnsi" w:cstheme="minorHAnsi"/>
                <w:b/>
                <w:color w:val="000000" w:themeColor="text1"/>
                <w:kern w:val="3"/>
                <w:lang w:eastAsia="zh-CN"/>
              </w:rPr>
              <w:t>2</w:t>
            </w:r>
          </w:p>
        </w:tc>
      </w:tr>
      <w:tr w:rsidR="0071682B" w:rsidRPr="0071682B" w14:paraId="576BF9AF" w14:textId="77777777" w:rsidTr="000E123D">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63" w:type="dxa"/>
            <w:shd w:val="clear" w:color="auto" w:fill="FFFFFF" w:themeFill="background1"/>
          </w:tcPr>
          <w:p w14:paraId="38D82A2A" w14:textId="719D8CF8" w:rsidR="0071682B" w:rsidRPr="0071682B" w:rsidRDefault="0071682B" w:rsidP="0071682B">
            <w:pPr>
              <w:widowControl w:val="0"/>
              <w:tabs>
                <w:tab w:val="right" w:pos="2556"/>
                <w:tab w:val="right" w:pos="5609"/>
              </w:tabs>
              <w:suppressAutoHyphens/>
              <w:autoSpaceDN w:val="0"/>
              <w:textAlignment w:val="baseline"/>
              <w:rPr>
                <w:rFonts w:asciiTheme="minorHAnsi" w:eastAsia="Calibri" w:hAnsiTheme="minorHAnsi" w:cstheme="minorHAnsi"/>
                <w:color w:val="000000" w:themeColor="text1"/>
                <w:kern w:val="3"/>
                <w:lang w:eastAsia="zh-CN"/>
              </w:rPr>
            </w:pPr>
            <w:r w:rsidRPr="000E123D">
              <w:rPr>
                <w:rFonts w:asciiTheme="minorHAnsi" w:eastAsia="Calibri" w:hAnsiTheme="minorHAnsi" w:cstheme="minorHAnsi"/>
                <w:color w:val="000000" w:themeColor="text1"/>
                <w:kern w:val="3"/>
                <w:lang w:eastAsia="zh-CN"/>
              </w:rPr>
              <w:t>4</w:t>
            </w:r>
            <w:r w:rsidR="006A27C9">
              <w:rPr>
                <w:rFonts w:asciiTheme="minorHAnsi" w:eastAsia="Calibri" w:hAnsiTheme="minorHAnsi" w:cstheme="minorHAnsi"/>
                <w:color w:val="000000" w:themeColor="text1"/>
                <w:kern w:val="3"/>
                <w:lang w:eastAsia="zh-CN"/>
              </w:rPr>
              <w:t xml:space="preserve"> do 5</w:t>
            </w:r>
          </w:p>
        </w:tc>
        <w:tc>
          <w:tcPr>
            <w:tcW w:w="3261" w:type="dxa"/>
            <w:shd w:val="clear" w:color="auto" w:fill="FFFFFF" w:themeFill="background1"/>
          </w:tcPr>
          <w:p w14:paraId="57D6684B" w14:textId="02DD4615" w:rsidR="0071682B" w:rsidRPr="0071682B" w:rsidRDefault="00365B06" w:rsidP="0071682B">
            <w:pPr>
              <w:widowControl w:val="0"/>
              <w:tabs>
                <w:tab w:val="right" w:pos="2556"/>
                <w:tab w:val="right" w:pos="5609"/>
              </w:tabs>
              <w:suppressAutoHyphens/>
              <w:autoSpaceDN w:val="0"/>
              <w:textAlignment w:val="baseline"/>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b/>
                <w:color w:val="000000" w:themeColor="text1"/>
                <w:kern w:val="3"/>
                <w:lang w:eastAsia="zh-CN"/>
              </w:rPr>
            </w:pPr>
            <w:r>
              <w:rPr>
                <w:rFonts w:asciiTheme="minorHAnsi" w:eastAsia="Calibri" w:hAnsiTheme="minorHAnsi" w:cstheme="minorHAnsi"/>
                <w:b/>
                <w:color w:val="000000" w:themeColor="text1"/>
                <w:kern w:val="3"/>
                <w:lang w:eastAsia="zh-CN"/>
              </w:rPr>
              <w:t>5</w:t>
            </w:r>
          </w:p>
        </w:tc>
      </w:tr>
      <w:tr w:rsidR="0071682B" w:rsidRPr="0071682B" w14:paraId="4B86FF03" w14:textId="77777777" w:rsidTr="000E123D">
        <w:trPr>
          <w:trHeight w:val="70"/>
        </w:trPr>
        <w:tc>
          <w:tcPr>
            <w:cnfStyle w:val="001000000000" w:firstRow="0" w:lastRow="0" w:firstColumn="1" w:lastColumn="0" w:oddVBand="0" w:evenVBand="0" w:oddHBand="0" w:evenHBand="0" w:firstRowFirstColumn="0" w:firstRowLastColumn="0" w:lastRowFirstColumn="0" w:lastRowLastColumn="0"/>
            <w:tcW w:w="2263" w:type="dxa"/>
            <w:shd w:val="clear" w:color="auto" w:fill="FFFFFF" w:themeFill="background1"/>
          </w:tcPr>
          <w:p w14:paraId="645692C0" w14:textId="20F21826" w:rsidR="0071682B" w:rsidRPr="0071682B" w:rsidRDefault="0071682B" w:rsidP="0071682B">
            <w:pPr>
              <w:widowControl w:val="0"/>
              <w:tabs>
                <w:tab w:val="right" w:pos="2556"/>
                <w:tab w:val="right" w:pos="5609"/>
              </w:tabs>
              <w:suppressAutoHyphens/>
              <w:autoSpaceDN w:val="0"/>
              <w:textAlignment w:val="baseline"/>
              <w:rPr>
                <w:rFonts w:asciiTheme="minorHAnsi" w:eastAsia="Calibri" w:hAnsiTheme="minorHAnsi" w:cstheme="minorHAnsi"/>
                <w:color w:val="000000" w:themeColor="text1"/>
                <w:kern w:val="3"/>
                <w:lang w:eastAsia="zh-CN"/>
              </w:rPr>
            </w:pPr>
            <w:r w:rsidRPr="000E123D">
              <w:rPr>
                <w:rFonts w:asciiTheme="minorHAnsi" w:eastAsia="Calibri" w:hAnsiTheme="minorHAnsi" w:cstheme="minorHAnsi"/>
                <w:color w:val="000000" w:themeColor="text1"/>
                <w:kern w:val="3"/>
                <w:lang w:eastAsia="zh-CN"/>
              </w:rPr>
              <w:t>6 ali več</w:t>
            </w:r>
          </w:p>
        </w:tc>
        <w:tc>
          <w:tcPr>
            <w:tcW w:w="3261" w:type="dxa"/>
            <w:shd w:val="clear" w:color="auto" w:fill="FFFFFF" w:themeFill="background1"/>
          </w:tcPr>
          <w:p w14:paraId="6848CA55" w14:textId="24A8C61F" w:rsidR="0071682B" w:rsidRPr="0071682B" w:rsidRDefault="00365B06" w:rsidP="0071682B">
            <w:pPr>
              <w:widowControl w:val="0"/>
              <w:tabs>
                <w:tab w:val="right" w:pos="2556"/>
                <w:tab w:val="right" w:pos="5609"/>
              </w:tabs>
              <w:suppressAutoHyphens/>
              <w:autoSpaceDN w:val="0"/>
              <w:textAlignment w:val="baseline"/>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b/>
                <w:color w:val="000000" w:themeColor="text1"/>
                <w:kern w:val="3"/>
                <w:lang w:eastAsia="zh-CN"/>
              </w:rPr>
            </w:pPr>
            <w:r>
              <w:rPr>
                <w:rFonts w:asciiTheme="minorHAnsi" w:eastAsia="Calibri" w:hAnsiTheme="minorHAnsi" w:cstheme="minorHAnsi"/>
                <w:b/>
                <w:color w:val="000000" w:themeColor="text1"/>
                <w:kern w:val="3"/>
                <w:lang w:eastAsia="zh-CN"/>
              </w:rPr>
              <w:t>10</w:t>
            </w:r>
          </w:p>
        </w:tc>
      </w:tr>
    </w:tbl>
    <w:p w14:paraId="6E7C0089" w14:textId="24D0A1D5" w:rsidR="0096515A" w:rsidRPr="000E123D" w:rsidRDefault="0096515A" w:rsidP="0096515A"/>
    <w:p w14:paraId="72DD3A33" w14:textId="2B408A7D" w:rsidR="003F252C" w:rsidRPr="0079369F" w:rsidRDefault="007D69BE" w:rsidP="00E24725">
      <w:pPr>
        <w:jc w:val="both"/>
      </w:pPr>
      <w:r>
        <w:t xml:space="preserve">V kolikor bo ponudnik ponudil </w:t>
      </w:r>
      <w:r w:rsidRPr="0079369F">
        <w:t xml:space="preserve">tisk in distribucijo 2 </w:t>
      </w:r>
      <w:r w:rsidR="002D447F" w:rsidRPr="0079369F">
        <w:t xml:space="preserve">do 3 </w:t>
      </w:r>
      <w:r w:rsidR="00E773FC" w:rsidRPr="0079369F">
        <w:t xml:space="preserve">brezplačnih </w:t>
      </w:r>
      <w:r w:rsidRPr="0079369F">
        <w:t xml:space="preserve">publikacij, mu bo naročnik pri ocenjevanju ponudbe priznal 2 dodatni točki, v primeru </w:t>
      </w:r>
      <w:r w:rsidR="006402BE" w:rsidRPr="0079369F">
        <w:t xml:space="preserve">4 </w:t>
      </w:r>
      <w:r w:rsidR="002D447F" w:rsidRPr="0079369F">
        <w:t xml:space="preserve">do 5 </w:t>
      </w:r>
      <w:r w:rsidRPr="0079369F">
        <w:t>publikacij mu prizn</w:t>
      </w:r>
      <w:r w:rsidR="00AB4B89" w:rsidRPr="0079369F">
        <w:t xml:space="preserve">a 5 dodatnih točk in v primeru 6 publikacij </w:t>
      </w:r>
      <w:r w:rsidR="00E773FC" w:rsidRPr="0079369F">
        <w:t>ali več 10 točk (npr. 10 točk ponudnik prejme, če ponudi 6 publikacij ali 7 ali 8 in tako naprej, torej tudi, če ponudi 10 publikacij še vedno prejme 10 točk).</w:t>
      </w:r>
    </w:p>
    <w:p w14:paraId="7F764EAF" w14:textId="77777777" w:rsidR="00401062" w:rsidRPr="0079369F" w:rsidRDefault="00401062" w:rsidP="00E24725">
      <w:pPr>
        <w:jc w:val="both"/>
      </w:pPr>
    </w:p>
    <w:p w14:paraId="78B58CC7" w14:textId="35DCF4EF" w:rsidR="00401062" w:rsidRPr="000E123D" w:rsidRDefault="00401062" w:rsidP="00E24725">
      <w:pPr>
        <w:jc w:val="both"/>
      </w:pPr>
      <w:r w:rsidRPr="0079369F">
        <w:t>Vezano na merilo D Ponudnik (v obrazcu Priloga št. 1 – Ponudbeni predračun) navede število brezplačnih informativnih publikacij, pri katerih bo izvedel: pripravo vsebine in slikovnega gradiva v sodelovanju z naročnikom, grafično podobo, prelom in tisk; tehnični okviri: najmanj A4 format, opcija zgibano na tretjine ali na A5 format brez spenjanja, obojestranski barvni tisk, gramatura papirja, primerna tudi za offset tisk, naklada 21.500 enako kot osnovna naklada za zakup strani.</w:t>
      </w:r>
    </w:p>
    <w:p w14:paraId="35BEC7D0" w14:textId="77777777" w:rsidR="003F252C" w:rsidRDefault="003F252C" w:rsidP="0096515A"/>
    <w:p w14:paraId="65D45FD0" w14:textId="77777777" w:rsidR="00063535" w:rsidRPr="000E123D" w:rsidRDefault="00063535" w:rsidP="0096515A"/>
    <w:p w14:paraId="262D8520" w14:textId="4F2F59C1" w:rsidR="0096515A" w:rsidRPr="0025201B" w:rsidRDefault="00BC477A" w:rsidP="00285F8C">
      <w:pPr>
        <w:widowControl w:val="0"/>
        <w:tabs>
          <w:tab w:val="right" w:pos="2556"/>
          <w:tab w:val="right" w:pos="5609"/>
        </w:tabs>
        <w:suppressAutoHyphens/>
        <w:autoSpaceDN w:val="0"/>
        <w:jc w:val="both"/>
        <w:textAlignment w:val="baseline"/>
        <w:rPr>
          <w:rFonts w:cs="Arial"/>
          <w:b/>
          <w:color w:val="000000"/>
          <w:kern w:val="3"/>
          <w:lang w:eastAsia="zh-CN"/>
        </w:rPr>
      </w:pPr>
      <w:r>
        <w:rPr>
          <w:rFonts w:cs="Arial"/>
          <w:b/>
          <w:color w:val="000000"/>
          <w:kern w:val="3"/>
          <w:lang w:eastAsia="zh-CN"/>
        </w:rPr>
        <w:t>DODATNO MERILO v primeru ponudb</w:t>
      </w:r>
      <w:r w:rsidR="0096515A" w:rsidRPr="0025201B">
        <w:rPr>
          <w:rFonts w:cs="Arial"/>
          <w:b/>
          <w:color w:val="000000"/>
          <w:kern w:val="3"/>
          <w:lang w:eastAsia="zh-CN"/>
        </w:rPr>
        <w:t xml:space="preserve"> z enak</w:t>
      </w:r>
      <w:r>
        <w:rPr>
          <w:rFonts w:cs="Arial"/>
          <w:b/>
          <w:color w:val="000000"/>
          <w:kern w:val="3"/>
          <w:lang w:eastAsia="zh-CN"/>
        </w:rPr>
        <w:t>im</w:t>
      </w:r>
      <w:r w:rsidR="0096515A" w:rsidRPr="0025201B">
        <w:rPr>
          <w:rFonts w:cs="Arial"/>
          <w:b/>
          <w:color w:val="000000"/>
          <w:kern w:val="3"/>
          <w:lang w:eastAsia="zh-CN"/>
        </w:rPr>
        <w:t xml:space="preserve"> </w:t>
      </w:r>
      <w:r>
        <w:rPr>
          <w:rFonts w:cs="Arial"/>
          <w:b/>
          <w:color w:val="000000"/>
          <w:kern w:val="3"/>
          <w:lang w:eastAsia="zh-CN"/>
        </w:rPr>
        <w:t>številom točk</w:t>
      </w:r>
      <w:r w:rsidR="0096515A" w:rsidRPr="0025201B">
        <w:rPr>
          <w:rFonts w:cs="Arial"/>
          <w:b/>
          <w:color w:val="000000"/>
          <w:kern w:val="3"/>
          <w:lang w:eastAsia="zh-CN"/>
        </w:rPr>
        <w:t>:</w:t>
      </w:r>
    </w:p>
    <w:p w14:paraId="6571CAB6" w14:textId="4FF71DBB" w:rsidR="0051343A" w:rsidRPr="0051343A" w:rsidRDefault="0051343A" w:rsidP="0051343A">
      <w:pPr>
        <w:suppressAutoHyphens/>
        <w:autoSpaceDN w:val="0"/>
        <w:snapToGrid w:val="0"/>
        <w:ind w:right="6"/>
        <w:jc w:val="both"/>
        <w:textAlignment w:val="baseline"/>
        <w:rPr>
          <w:rFonts w:asciiTheme="minorHAnsi" w:eastAsia="Calibri" w:hAnsiTheme="minorHAnsi" w:cs="Cambria"/>
          <w:bCs/>
          <w:kern w:val="3"/>
          <w:lang w:eastAsia="zh-CN"/>
        </w:rPr>
      </w:pPr>
      <w:r w:rsidRPr="0051343A">
        <w:rPr>
          <w:rFonts w:asciiTheme="minorHAnsi" w:eastAsia="Calibri" w:hAnsiTheme="minorHAnsi" w:cs="Cambria"/>
          <w:bCs/>
          <w:kern w:val="3"/>
          <w:lang w:eastAsia="zh-CN"/>
        </w:rPr>
        <w:t xml:space="preserve">Če imata dva ponudnika (ali več) enako najvišje število točk, se izbere tistega, ki zbere več točk iz naslova </w:t>
      </w:r>
      <w:r w:rsidR="00A85CB2">
        <w:rPr>
          <w:rFonts w:asciiTheme="minorHAnsi" w:eastAsia="Calibri" w:hAnsiTheme="minorHAnsi" w:cs="Cambria"/>
          <w:bCs/>
          <w:kern w:val="3"/>
          <w:lang w:eastAsia="zh-CN"/>
        </w:rPr>
        <w:t>cene</w:t>
      </w:r>
      <w:r w:rsidRPr="0051343A">
        <w:rPr>
          <w:rFonts w:asciiTheme="minorHAnsi" w:eastAsia="Calibri" w:hAnsiTheme="minorHAnsi" w:cs="Cambria"/>
          <w:bCs/>
          <w:kern w:val="3"/>
          <w:lang w:eastAsia="zh-CN"/>
        </w:rPr>
        <w:t xml:space="preserve">. Če se tudi po dodatnem merilu ne da določiti enega najugodnejšega ponudnika, se med ponudniki, ki imajo enako najvišje število točk in enako število točk iz naslova </w:t>
      </w:r>
      <w:r w:rsidR="00A85CB2">
        <w:rPr>
          <w:rFonts w:asciiTheme="minorHAnsi" w:eastAsia="Calibri" w:hAnsiTheme="minorHAnsi" w:cs="Cambria"/>
          <w:bCs/>
          <w:kern w:val="3"/>
          <w:lang w:eastAsia="zh-CN"/>
        </w:rPr>
        <w:t>skupne ponudbene cene</w:t>
      </w:r>
      <w:r w:rsidRPr="0051343A">
        <w:rPr>
          <w:rFonts w:asciiTheme="minorHAnsi" w:eastAsia="Calibri" w:hAnsiTheme="minorHAnsi" w:cs="Cambria"/>
          <w:bCs/>
          <w:kern w:val="3"/>
          <w:lang w:eastAsia="zh-CN"/>
        </w:rPr>
        <w:t xml:space="preserve"> o izbiri ponudbe odloči z žrebom. Ponudnike, ki so oddali dopustne ponudbe z enakim najvišjim številom točk, bo naročnik pisno obvestil o žrebu in jim omogočil prisotnost na žrebu. Žreb po potekal v prostorih naročnika.</w:t>
      </w:r>
    </w:p>
    <w:p w14:paraId="597A9776" w14:textId="77777777" w:rsidR="0051343A" w:rsidRPr="0051343A" w:rsidRDefault="0051343A" w:rsidP="0051343A">
      <w:pPr>
        <w:suppressAutoHyphens/>
        <w:autoSpaceDN w:val="0"/>
        <w:snapToGrid w:val="0"/>
        <w:ind w:right="6"/>
        <w:jc w:val="both"/>
        <w:textAlignment w:val="baseline"/>
        <w:rPr>
          <w:rFonts w:asciiTheme="minorHAnsi" w:eastAsia="Calibri" w:hAnsiTheme="minorHAnsi" w:cs="Cambria"/>
          <w:bCs/>
          <w:kern w:val="3"/>
          <w:lang w:eastAsia="zh-CN"/>
        </w:rPr>
      </w:pPr>
    </w:p>
    <w:p w14:paraId="4F11608F" w14:textId="77777777" w:rsidR="0051343A" w:rsidRPr="0051343A" w:rsidRDefault="0051343A" w:rsidP="0051343A">
      <w:pPr>
        <w:suppressAutoHyphens/>
        <w:autoSpaceDN w:val="0"/>
        <w:snapToGrid w:val="0"/>
        <w:ind w:right="6"/>
        <w:jc w:val="both"/>
        <w:textAlignment w:val="baseline"/>
        <w:rPr>
          <w:rFonts w:asciiTheme="minorHAnsi" w:eastAsia="Calibri" w:hAnsiTheme="minorHAnsi" w:cs="Cambria"/>
          <w:bCs/>
          <w:kern w:val="3"/>
          <w:lang w:eastAsia="zh-CN"/>
        </w:rPr>
      </w:pPr>
      <w:r w:rsidRPr="0051343A">
        <w:rPr>
          <w:rFonts w:asciiTheme="minorHAnsi" w:eastAsia="Calibri" w:hAnsiTheme="minorHAnsi" w:cs="Cambria"/>
          <w:bCs/>
          <w:kern w:val="3"/>
          <w:lang w:eastAsia="zh-CN"/>
        </w:rPr>
        <w:t>Naročnik bo na žrebu za vsakega ponudnika z enakim najvišjim številom točk na enak prazen list papirja (posebej za vsakega ponudnika) zapisal naziv ponudnika, naziv javnega naročila in število točk. Te liste bo naročnik nato ustrezno prepognil na način, da bodo v takšni obliki, da na prvi pogled ne bo razvidno kateri list je od katerega ponudnika. Ustrezno zakrite in prepognjene liste (ustrezno zakritost bodo pregledali tudi ponudniki) bo naročnik vstavil v vrečko/škatlo neprozorne barve, liste premešal in nato brez gledanja v vrečko/škatlo pričel z žrebom.</w:t>
      </w:r>
    </w:p>
    <w:p w14:paraId="7841D829" w14:textId="53B23E7A" w:rsidR="001C3643" w:rsidRDefault="0051343A" w:rsidP="0051343A">
      <w:pPr>
        <w:suppressAutoHyphens/>
        <w:autoSpaceDN w:val="0"/>
        <w:snapToGrid w:val="0"/>
        <w:ind w:right="6"/>
        <w:jc w:val="both"/>
        <w:textAlignment w:val="baseline"/>
        <w:rPr>
          <w:rFonts w:asciiTheme="minorHAnsi" w:eastAsia="Calibri" w:hAnsiTheme="minorHAnsi" w:cs="Cambria"/>
          <w:bCs/>
          <w:kern w:val="3"/>
          <w:lang w:eastAsia="zh-CN"/>
        </w:rPr>
      </w:pPr>
      <w:r w:rsidRPr="0051343A">
        <w:rPr>
          <w:rFonts w:asciiTheme="minorHAnsi" w:eastAsia="Calibri" w:hAnsiTheme="minorHAnsi" w:cs="Cambria"/>
          <w:bCs/>
          <w:kern w:val="3"/>
          <w:lang w:eastAsia="zh-CN"/>
        </w:rPr>
        <w:t>Izmed ponudnikov, katerih ponudbe bodo dosegle enako najvišje število točk, bo izbran tisti ponudnik, ki bo prvi izžreban. Naročnik bo o žrebu vodil zapisnik, ki ga bo vročil ponudnikom, ki so oddali dopustne ponudbe z enakim najvišjim številom točk.</w:t>
      </w:r>
    </w:p>
    <w:p w14:paraId="7813BC9D" w14:textId="77777777" w:rsidR="001F27BD" w:rsidRDefault="001F27BD" w:rsidP="0051343A">
      <w:pPr>
        <w:suppressAutoHyphens/>
        <w:autoSpaceDN w:val="0"/>
        <w:snapToGrid w:val="0"/>
        <w:ind w:right="6"/>
        <w:jc w:val="both"/>
        <w:textAlignment w:val="baseline"/>
        <w:rPr>
          <w:rFonts w:asciiTheme="minorHAnsi" w:eastAsia="Calibri" w:hAnsiTheme="minorHAnsi" w:cs="Cambria"/>
          <w:bCs/>
          <w:kern w:val="3"/>
          <w:lang w:eastAsia="zh-CN"/>
        </w:rPr>
      </w:pPr>
    </w:p>
    <w:p w14:paraId="3D0095F8" w14:textId="77777777" w:rsidR="00877BCD" w:rsidRPr="0051343A" w:rsidRDefault="00877BCD" w:rsidP="0051343A">
      <w:pPr>
        <w:suppressAutoHyphens/>
        <w:autoSpaceDN w:val="0"/>
        <w:snapToGrid w:val="0"/>
        <w:ind w:right="6"/>
        <w:jc w:val="both"/>
        <w:textAlignment w:val="baseline"/>
        <w:rPr>
          <w:rFonts w:asciiTheme="minorHAnsi" w:eastAsia="Calibri" w:hAnsiTheme="minorHAnsi" w:cs="Cambria"/>
          <w:bCs/>
          <w:kern w:val="3"/>
          <w:lang w:eastAsia="zh-CN"/>
        </w:rPr>
      </w:pPr>
    </w:p>
    <w:p w14:paraId="110E9B74" w14:textId="77777777" w:rsidR="00B4794B" w:rsidRPr="00D24CDB" w:rsidRDefault="00166980" w:rsidP="004B5C48">
      <w:pPr>
        <w:pStyle w:val="Naslov1"/>
        <w:framePr w:wrap="around"/>
      </w:pPr>
      <w:bookmarkStart w:id="97" w:name="_Toc32922882"/>
      <w:r w:rsidRPr="00D24CDB">
        <w:t>PONUDBA</w:t>
      </w:r>
      <w:bookmarkEnd w:id="93"/>
      <w:bookmarkEnd w:id="97"/>
    </w:p>
    <w:p w14:paraId="786E5CAC" w14:textId="77777777" w:rsidR="00250C72" w:rsidRPr="00D24CDB" w:rsidRDefault="00250C72" w:rsidP="00250C72">
      <w:pPr>
        <w:rPr>
          <w:sz w:val="24"/>
          <w:szCs w:val="24"/>
          <w:lang w:eastAsia="zh-CN"/>
        </w:rPr>
      </w:pPr>
    </w:p>
    <w:p w14:paraId="3CE620C8" w14:textId="77777777" w:rsidR="00325B06" w:rsidRPr="001136A4" w:rsidRDefault="00325B06" w:rsidP="00250C72">
      <w:pPr>
        <w:rPr>
          <w:sz w:val="23"/>
          <w:szCs w:val="23"/>
          <w:lang w:eastAsia="zh-CN"/>
        </w:rPr>
      </w:pPr>
    </w:p>
    <w:p w14:paraId="63845A84" w14:textId="77777777" w:rsidR="00325B06" w:rsidRPr="001136A4" w:rsidRDefault="00325B06" w:rsidP="007E282C">
      <w:pPr>
        <w:rPr>
          <w:sz w:val="23"/>
          <w:szCs w:val="23"/>
          <w:lang w:eastAsia="zh-CN"/>
        </w:rPr>
      </w:pPr>
    </w:p>
    <w:p w14:paraId="67916D31" w14:textId="77777777" w:rsidR="00250C72" w:rsidRPr="001136A4" w:rsidRDefault="00250C72" w:rsidP="002D55EE">
      <w:pPr>
        <w:pStyle w:val="Naslov2"/>
      </w:pPr>
      <w:bookmarkStart w:id="98" w:name="_Toc451354689"/>
      <w:bookmarkStart w:id="99" w:name="_Toc32922883"/>
      <w:r w:rsidRPr="001136A4">
        <w:t>Oblika ponudbe</w:t>
      </w:r>
      <w:bookmarkEnd w:id="98"/>
      <w:bookmarkEnd w:id="99"/>
      <w:r w:rsidR="004731B7">
        <w:t xml:space="preserve"> </w:t>
      </w:r>
    </w:p>
    <w:p w14:paraId="5116D893" w14:textId="77777777" w:rsidR="002E1203" w:rsidRPr="00C840DB" w:rsidRDefault="002E1203" w:rsidP="002E1203">
      <w:pPr>
        <w:shd w:val="clear" w:color="auto" w:fill="FFFFFF"/>
        <w:suppressAutoHyphens/>
        <w:autoSpaceDN w:val="0"/>
        <w:ind w:right="20"/>
        <w:jc w:val="both"/>
        <w:textAlignment w:val="baseline"/>
        <w:rPr>
          <w:rFonts w:eastAsia="Calibri" w:cs="Arial"/>
          <w:b/>
          <w:kern w:val="3"/>
          <w:u w:val="single"/>
          <w:lang w:eastAsia="zh-CN"/>
        </w:rPr>
      </w:pPr>
      <w:r w:rsidRPr="00C840DB">
        <w:rPr>
          <w:rFonts w:eastAsia="Calibri" w:cs="Arial"/>
          <w:b/>
          <w:kern w:val="3"/>
          <w:u w:val="single"/>
          <w:lang w:eastAsia="zh-CN"/>
        </w:rPr>
        <w:t>Ponudnik ponudbo predloži v elektronski obliki.</w:t>
      </w:r>
    </w:p>
    <w:p w14:paraId="747F6F31" w14:textId="77777777" w:rsidR="002E1203" w:rsidRPr="00C840DB" w:rsidRDefault="002E1203" w:rsidP="002E1203">
      <w:pPr>
        <w:shd w:val="clear" w:color="auto" w:fill="FFFFFF"/>
        <w:suppressAutoHyphens/>
        <w:autoSpaceDN w:val="0"/>
        <w:ind w:right="20"/>
        <w:jc w:val="both"/>
        <w:textAlignment w:val="baseline"/>
        <w:rPr>
          <w:rFonts w:eastAsia="Calibri" w:cs="Arial"/>
          <w:b/>
          <w:kern w:val="3"/>
          <w:u w:val="single"/>
          <w:lang w:eastAsia="zh-CN"/>
        </w:rPr>
      </w:pPr>
    </w:p>
    <w:p w14:paraId="57D9AB4D" w14:textId="2C9436D4" w:rsidR="00A27A20" w:rsidRPr="00C840DB" w:rsidRDefault="00A27A20" w:rsidP="00A27A20">
      <w:pPr>
        <w:shd w:val="clear" w:color="auto" w:fill="FFFFFF"/>
        <w:suppressAutoHyphens/>
        <w:autoSpaceDN w:val="0"/>
        <w:ind w:right="20"/>
        <w:jc w:val="both"/>
        <w:textAlignment w:val="baseline"/>
        <w:rPr>
          <w:rFonts w:eastAsia="Calibri" w:cs="Arial"/>
          <w:b/>
          <w:kern w:val="3"/>
          <w:u w:val="single"/>
          <w:lang w:eastAsia="zh-CN"/>
        </w:rPr>
      </w:pPr>
      <w:r w:rsidRPr="00C840DB">
        <w:rPr>
          <w:rFonts w:eastAsia="Calibri" w:cs="Arial"/>
          <w:b/>
          <w:kern w:val="3"/>
          <w:u w:val="single"/>
          <w:lang w:eastAsia="zh-CN"/>
        </w:rPr>
        <w:t xml:space="preserve">Podpisan in izpolnjen </w:t>
      </w:r>
      <w:r w:rsidR="00AF59D0" w:rsidRPr="00C840DB">
        <w:rPr>
          <w:rFonts w:eastAsia="Calibri" w:cs="Arial"/>
          <w:b/>
          <w:kern w:val="3"/>
          <w:u w:val="single"/>
          <w:lang w:eastAsia="zh-CN"/>
        </w:rPr>
        <w:t>obrazec »</w:t>
      </w:r>
      <w:r w:rsidR="00965053">
        <w:rPr>
          <w:rFonts w:eastAsia="Calibri" w:cs="Arial"/>
          <w:b/>
          <w:kern w:val="3"/>
          <w:u w:val="single"/>
          <w:lang w:eastAsia="zh-CN"/>
        </w:rPr>
        <w:t>Ponudbeni predračun</w:t>
      </w:r>
      <w:r w:rsidR="00AF59D0" w:rsidRPr="00C840DB">
        <w:rPr>
          <w:rFonts w:eastAsia="Calibri" w:cs="Arial"/>
          <w:b/>
          <w:kern w:val="3"/>
          <w:u w:val="single"/>
          <w:lang w:eastAsia="zh-CN"/>
        </w:rPr>
        <w:t>« (p</w:t>
      </w:r>
      <w:r w:rsidRPr="00C840DB">
        <w:rPr>
          <w:rFonts w:eastAsia="Calibri" w:cs="Arial"/>
          <w:b/>
          <w:kern w:val="3"/>
          <w:u w:val="single"/>
          <w:lang w:eastAsia="zh-CN"/>
        </w:rPr>
        <w:t xml:space="preserve">riloga </w:t>
      </w:r>
      <w:r w:rsidR="00F14F9E" w:rsidRPr="00C840DB">
        <w:rPr>
          <w:rFonts w:eastAsia="Calibri" w:cs="Arial"/>
          <w:b/>
          <w:kern w:val="3"/>
          <w:u w:val="single"/>
          <w:lang w:eastAsia="zh-CN"/>
        </w:rPr>
        <w:t xml:space="preserve">št. </w:t>
      </w:r>
      <w:r w:rsidRPr="00C840DB">
        <w:rPr>
          <w:rFonts w:eastAsia="Calibri" w:cs="Arial"/>
          <w:b/>
          <w:kern w:val="3"/>
          <w:u w:val="single"/>
          <w:lang w:eastAsia="zh-CN"/>
        </w:rPr>
        <w:t>1) ponudnik »naloži« v .pdf datoteki (skenogram), ki bo dostopna na javnem odpiranju ponudb, v informacijski sistem e-JN v razdelek »Predračun«.</w:t>
      </w:r>
    </w:p>
    <w:p w14:paraId="548D9698" w14:textId="77777777" w:rsidR="00F43405" w:rsidRPr="00C840DB" w:rsidRDefault="00F43405" w:rsidP="00A27A20">
      <w:pPr>
        <w:shd w:val="clear" w:color="auto" w:fill="FFFFFF"/>
        <w:suppressAutoHyphens/>
        <w:autoSpaceDN w:val="0"/>
        <w:ind w:right="20"/>
        <w:jc w:val="both"/>
        <w:textAlignment w:val="baseline"/>
        <w:rPr>
          <w:rFonts w:eastAsia="Calibri" w:cs="Arial"/>
          <w:b/>
          <w:kern w:val="3"/>
          <w:u w:val="single"/>
          <w:lang w:eastAsia="zh-CN"/>
        </w:rPr>
      </w:pPr>
    </w:p>
    <w:p w14:paraId="56D71517" w14:textId="5492938E" w:rsidR="00F43405" w:rsidRPr="00C840DB" w:rsidRDefault="00F43405" w:rsidP="00F43405">
      <w:pPr>
        <w:suppressAutoHyphens/>
        <w:autoSpaceDN w:val="0"/>
        <w:snapToGrid w:val="0"/>
        <w:ind w:right="6"/>
        <w:jc w:val="both"/>
        <w:textAlignment w:val="baseline"/>
        <w:rPr>
          <w:rFonts w:asciiTheme="minorHAnsi" w:hAnsiTheme="minorHAnsi"/>
          <w:lang w:eastAsia="zh-CN"/>
        </w:rPr>
      </w:pPr>
      <w:r w:rsidRPr="00C840DB">
        <w:rPr>
          <w:rFonts w:asciiTheme="minorHAnsi" w:eastAsia="Calibri" w:hAnsiTheme="minorHAnsi" w:cs="Cambria"/>
          <w:bCs/>
          <w:kern w:val="3"/>
          <w:lang w:eastAsia="zh-CN"/>
        </w:rPr>
        <w:t>V primeru, ko bo ponudnik v razdelek »Predračun« naložil drug obrazec (npr. lasten predračun, rekapitulacija, popis, izsek popisa) bo naročnik štel, da je ponudnik predložil ustrezen obrazec</w:t>
      </w:r>
      <w:r w:rsidR="00136B7F" w:rsidRPr="00C840DB">
        <w:rPr>
          <w:rFonts w:asciiTheme="minorHAnsi" w:eastAsia="Calibri" w:hAnsiTheme="minorHAnsi" w:cs="Cambria"/>
          <w:bCs/>
          <w:kern w:val="3"/>
          <w:lang w:eastAsia="zh-CN"/>
        </w:rPr>
        <w:t>,</w:t>
      </w:r>
      <w:r w:rsidRPr="00C840DB">
        <w:rPr>
          <w:rFonts w:asciiTheme="minorHAnsi" w:eastAsia="Calibri" w:hAnsiTheme="minorHAnsi" w:cs="Cambria"/>
          <w:bCs/>
          <w:kern w:val="3"/>
          <w:lang w:eastAsia="zh-CN"/>
        </w:rPr>
        <w:t xml:space="preserve"> v kolikor bo iz obrazca razvidna končna ponudbena cena, prav tako bo v temu primeru naročnik štel, </w:t>
      </w:r>
      <w:r w:rsidR="004E55CF" w:rsidRPr="00C840DB">
        <w:rPr>
          <w:rFonts w:asciiTheme="minorHAnsi" w:eastAsia="Calibri" w:hAnsiTheme="minorHAnsi" w:cs="Cambria"/>
          <w:bCs/>
          <w:kern w:val="3"/>
          <w:lang w:eastAsia="zh-CN"/>
        </w:rPr>
        <w:t>da se z oddajo ponudbe ponudnik</w:t>
      </w:r>
      <w:r w:rsidRPr="00C840DB">
        <w:rPr>
          <w:rFonts w:asciiTheme="minorHAnsi" w:eastAsia="Calibri" w:hAnsiTheme="minorHAnsi" w:cs="Cambria"/>
          <w:bCs/>
          <w:kern w:val="3"/>
          <w:lang w:eastAsia="zh-CN"/>
        </w:rPr>
        <w:t xml:space="preserve"> strinja z vsemi zahtevami in obveznostmi navedenimi v obrazcu </w:t>
      </w:r>
      <w:r w:rsidRPr="00C840DB">
        <w:rPr>
          <w:rFonts w:asciiTheme="minorHAnsi" w:hAnsiTheme="minorHAnsi"/>
          <w:lang w:eastAsia="zh-CN"/>
        </w:rPr>
        <w:t>»</w:t>
      </w:r>
      <w:r w:rsidR="00965053">
        <w:rPr>
          <w:rFonts w:asciiTheme="minorHAnsi" w:hAnsiTheme="minorHAnsi"/>
          <w:lang w:eastAsia="zh-CN"/>
        </w:rPr>
        <w:t>Ponudbeni predračun</w:t>
      </w:r>
      <w:r w:rsidRPr="00C840DB">
        <w:rPr>
          <w:rFonts w:asciiTheme="minorHAnsi" w:hAnsiTheme="minorHAnsi"/>
          <w:lang w:eastAsia="zh-CN"/>
        </w:rPr>
        <w:t>« (Priloga 1 A).</w:t>
      </w:r>
    </w:p>
    <w:p w14:paraId="0345FF32" w14:textId="77777777" w:rsidR="005A1CDA" w:rsidRPr="00C840DB" w:rsidRDefault="005A1CDA" w:rsidP="00A27A20">
      <w:pPr>
        <w:shd w:val="clear" w:color="auto" w:fill="FFFFFF"/>
        <w:suppressAutoHyphens/>
        <w:autoSpaceDN w:val="0"/>
        <w:ind w:right="20"/>
        <w:jc w:val="both"/>
        <w:textAlignment w:val="baseline"/>
        <w:rPr>
          <w:rFonts w:eastAsia="Calibri" w:cs="Arial"/>
          <w:b/>
          <w:kern w:val="3"/>
          <w:u w:val="single"/>
          <w:lang w:eastAsia="zh-CN"/>
        </w:rPr>
      </w:pPr>
    </w:p>
    <w:p w14:paraId="2F5BE3ED" w14:textId="78A5D6E6" w:rsidR="00472E57" w:rsidRPr="00C840DB" w:rsidRDefault="00472E57" w:rsidP="00472E57">
      <w:pPr>
        <w:shd w:val="clear" w:color="auto" w:fill="FFFFFF"/>
        <w:suppressAutoHyphens/>
        <w:autoSpaceDN w:val="0"/>
        <w:ind w:right="20"/>
        <w:jc w:val="both"/>
        <w:textAlignment w:val="baseline"/>
        <w:rPr>
          <w:rFonts w:eastAsia="Calibri" w:cs="Arial"/>
          <w:b/>
          <w:kern w:val="3"/>
          <w:u w:val="single"/>
          <w:lang w:eastAsia="zh-CN"/>
        </w:rPr>
      </w:pPr>
      <w:r w:rsidRPr="00C840DB">
        <w:rPr>
          <w:rFonts w:eastAsia="Calibri" w:cs="Arial"/>
          <w:b/>
          <w:kern w:val="3"/>
          <w:u w:val="single"/>
          <w:lang w:eastAsia="zh-CN"/>
        </w:rPr>
        <w:t>Podpisan in izpolnjen obrazec ESPD ponudnik »naloži« v *.xml datoteki v informacijski sistem e-JN v razdelek »ESPD - ponudnik«.</w:t>
      </w:r>
    </w:p>
    <w:p w14:paraId="7343CEDE" w14:textId="77777777" w:rsidR="00472E57" w:rsidRPr="00C840DB" w:rsidRDefault="00472E57" w:rsidP="00472E57">
      <w:pPr>
        <w:shd w:val="clear" w:color="auto" w:fill="FFFFFF"/>
        <w:suppressAutoHyphens/>
        <w:autoSpaceDN w:val="0"/>
        <w:ind w:right="20"/>
        <w:jc w:val="both"/>
        <w:textAlignment w:val="baseline"/>
        <w:rPr>
          <w:rFonts w:eastAsia="Calibri" w:cs="Arial"/>
          <w:b/>
          <w:kern w:val="3"/>
          <w:u w:val="single"/>
          <w:lang w:eastAsia="zh-CN"/>
        </w:rPr>
      </w:pPr>
    </w:p>
    <w:p w14:paraId="0B640E57" w14:textId="77777777" w:rsidR="00472E57" w:rsidRPr="00C840DB" w:rsidRDefault="00472E57" w:rsidP="00472E57">
      <w:pPr>
        <w:shd w:val="clear" w:color="auto" w:fill="FFFFFF"/>
        <w:suppressAutoHyphens/>
        <w:autoSpaceDN w:val="0"/>
        <w:ind w:right="20"/>
        <w:jc w:val="both"/>
        <w:textAlignment w:val="baseline"/>
        <w:rPr>
          <w:rFonts w:eastAsia="Calibri" w:cs="Arial"/>
          <w:b/>
          <w:kern w:val="3"/>
          <w:u w:val="single"/>
          <w:lang w:eastAsia="zh-CN"/>
        </w:rPr>
      </w:pPr>
      <w:r w:rsidRPr="00C840DB">
        <w:rPr>
          <w:rFonts w:eastAsia="Calibri" w:cs="Arial"/>
          <w:b/>
          <w:kern w:val="3"/>
          <w:u w:val="single"/>
          <w:lang w:eastAsia="zh-CN"/>
        </w:rPr>
        <w:t>V razdelek »ESPD – ostali sodelujoči« ponudnik naloži podpisan ESPD ostalih sodelujočih (partner, podizvajalec, drug subjekt, na katerega zmogljivosti se sklicuje) v berljivi in ustrezni *.pdf ali elektronsko podpisan *.xml obliki.</w:t>
      </w:r>
    </w:p>
    <w:p w14:paraId="1886E478" w14:textId="77777777" w:rsidR="00472E57" w:rsidRPr="00C840DB" w:rsidRDefault="00472E57" w:rsidP="00472E57">
      <w:pPr>
        <w:shd w:val="clear" w:color="auto" w:fill="FFFFFF"/>
        <w:suppressAutoHyphens/>
        <w:autoSpaceDN w:val="0"/>
        <w:ind w:right="20"/>
        <w:jc w:val="both"/>
        <w:textAlignment w:val="baseline"/>
        <w:rPr>
          <w:rFonts w:eastAsia="Calibri" w:cs="Arial"/>
          <w:b/>
          <w:kern w:val="3"/>
          <w:u w:val="single"/>
          <w:lang w:eastAsia="zh-CN"/>
        </w:rPr>
      </w:pPr>
    </w:p>
    <w:p w14:paraId="09F7804D" w14:textId="007108F0" w:rsidR="00472E57" w:rsidRPr="00C840DB" w:rsidRDefault="00472E57" w:rsidP="00472E57">
      <w:pPr>
        <w:shd w:val="clear" w:color="auto" w:fill="FFFFFF"/>
        <w:suppressAutoHyphens/>
        <w:autoSpaceDN w:val="0"/>
        <w:ind w:right="20"/>
        <w:jc w:val="both"/>
        <w:textAlignment w:val="baseline"/>
        <w:rPr>
          <w:rFonts w:eastAsia="Calibri" w:cs="Arial"/>
          <w:b/>
          <w:kern w:val="3"/>
          <w:u w:val="single"/>
          <w:lang w:eastAsia="zh-CN"/>
        </w:rPr>
      </w:pPr>
      <w:r w:rsidRPr="00C840DB">
        <w:rPr>
          <w:rFonts w:eastAsia="Calibri" w:cs="Arial"/>
          <w:b/>
          <w:kern w:val="3"/>
          <w:u w:val="single"/>
          <w:lang w:eastAsia="zh-CN"/>
        </w:rPr>
        <w:t>Ostalo ponudbeno dokumentacijo, vključno z vsemi obrazci, dokazili in ostalim zahtevanim s predmetno dokumentacijo v zvezi z oddajo javnega naročila mora ponudnik »naložiti« v informacijski sistem e-JN v razdelek »Druge priloge«.</w:t>
      </w:r>
    </w:p>
    <w:p w14:paraId="4C374373" w14:textId="77777777" w:rsidR="007243D6" w:rsidRPr="00C840DB" w:rsidRDefault="007243D6" w:rsidP="004B0BF5">
      <w:pPr>
        <w:shd w:val="clear" w:color="auto" w:fill="FFFFFF"/>
        <w:suppressAutoHyphens/>
        <w:autoSpaceDN w:val="0"/>
        <w:ind w:right="20"/>
        <w:jc w:val="both"/>
        <w:textAlignment w:val="baseline"/>
        <w:rPr>
          <w:rFonts w:eastAsia="Calibri" w:cs="Arial"/>
          <w:b/>
          <w:kern w:val="3"/>
          <w:u w:val="single"/>
          <w:lang w:eastAsia="zh-CN"/>
        </w:rPr>
      </w:pPr>
    </w:p>
    <w:p w14:paraId="7F236DBD" w14:textId="77777777" w:rsidR="00F02153" w:rsidRPr="00C840DB" w:rsidRDefault="00F02153" w:rsidP="00F02153">
      <w:pPr>
        <w:shd w:val="clear" w:color="auto" w:fill="FFFFFF"/>
        <w:suppressAutoHyphens/>
        <w:autoSpaceDN w:val="0"/>
        <w:ind w:right="20"/>
        <w:jc w:val="both"/>
        <w:textAlignment w:val="baseline"/>
        <w:rPr>
          <w:rFonts w:asciiTheme="minorHAnsi" w:eastAsia="Calibri" w:hAnsiTheme="minorHAnsi" w:cstheme="minorHAnsi"/>
          <w:kern w:val="3"/>
          <w:lang w:eastAsia="zh-CN"/>
        </w:rPr>
      </w:pPr>
      <w:r w:rsidRPr="00C840DB">
        <w:rPr>
          <w:rFonts w:asciiTheme="minorHAnsi" w:eastAsia="Calibri" w:hAnsiTheme="minorHAnsi" w:cstheme="minorHAnsi"/>
          <w:kern w:val="3"/>
          <w:lang w:eastAsia="zh-CN"/>
        </w:rPr>
        <w:t xml:space="preserve">Ponudniki naj pred oddajo ponudbe preverijo, ali so oddani podatki </w:t>
      </w:r>
      <w:r w:rsidRPr="00C840DB">
        <w:rPr>
          <w:rFonts w:asciiTheme="minorHAnsi" w:eastAsia="Calibri" w:hAnsiTheme="minorHAnsi" w:cstheme="minorHAnsi"/>
          <w:b/>
          <w:kern w:val="3"/>
          <w:lang w:eastAsia="zh-CN"/>
        </w:rPr>
        <w:t>ustrezno skenirani, zapisani in berljivi.</w:t>
      </w:r>
    </w:p>
    <w:p w14:paraId="7ECF40CB" w14:textId="77777777" w:rsidR="00965053" w:rsidRPr="008071F9" w:rsidRDefault="00965053" w:rsidP="00965053">
      <w:pPr>
        <w:jc w:val="both"/>
        <w:rPr>
          <w:rFonts w:asciiTheme="minorHAnsi" w:hAnsiTheme="minorHAnsi"/>
          <w:u w:val="single"/>
          <w:lang w:eastAsia="zh-CN"/>
        </w:rPr>
      </w:pPr>
    </w:p>
    <w:p w14:paraId="6FF5B65C" w14:textId="77777777" w:rsidR="00965053" w:rsidRPr="000F556A" w:rsidRDefault="00965053" w:rsidP="00965053">
      <w:pPr>
        <w:spacing w:line="276" w:lineRule="auto"/>
        <w:jc w:val="both"/>
        <w:rPr>
          <w:rFonts w:asciiTheme="minorHAnsi" w:eastAsiaTheme="minorHAnsi" w:hAnsiTheme="minorHAnsi" w:cstheme="minorBidi"/>
          <w:color w:val="000000" w:themeColor="text1"/>
          <w:lang w:eastAsia="zh-CN"/>
        </w:rPr>
      </w:pPr>
      <w:r w:rsidRPr="000F556A">
        <w:rPr>
          <w:rFonts w:asciiTheme="minorHAnsi" w:eastAsiaTheme="minorHAnsi" w:hAnsiTheme="minorHAnsi" w:cstheme="minorBidi"/>
          <w:b/>
          <w:color w:val="000000" w:themeColor="text1"/>
          <w:u w:val="single"/>
          <w:lang w:eastAsia="zh-CN"/>
        </w:rPr>
        <w:t xml:space="preserve">Skupna velikost datotek je omejena na 100 MB </w:t>
      </w:r>
      <w:r w:rsidRPr="000F556A">
        <w:rPr>
          <w:rFonts w:asciiTheme="minorHAnsi" w:eastAsiaTheme="minorHAnsi" w:hAnsiTheme="minorHAnsi" w:cstheme="minorBidi"/>
          <w:color w:val="000000" w:themeColor="text1"/>
          <w:lang w:eastAsia="zh-CN"/>
        </w:rPr>
        <w:t xml:space="preserve">(v kolikor je potrebno naj ponudniki velikost datotek z ustreznim programom </w:t>
      </w:r>
      <w:r w:rsidRPr="000F556A">
        <w:rPr>
          <w:rFonts w:asciiTheme="minorHAnsi" w:eastAsiaTheme="minorHAnsi" w:hAnsiTheme="minorHAnsi" w:cstheme="minorBidi"/>
          <w:b/>
          <w:color w:val="000000" w:themeColor="text1"/>
          <w:lang w:eastAsia="zh-CN"/>
        </w:rPr>
        <w:t>skrčijo</w:t>
      </w:r>
      <w:r w:rsidRPr="000F556A">
        <w:rPr>
          <w:rFonts w:asciiTheme="minorHAnsi" w:eastAsiaTheme="minorHAnsi" w:hAnsiTheme="minorHAnsi" w:cstheme="minorBidi"/>
          <w:color w:val="000000" w:themeColor="text1"/>
          <w:lang w:eastAsia="zh-CN"/>
        </w:rPr>
        <w:t>), prav tako naj ponudniki ne nalagajo več kot 100 ločenih datotek.</w:t>
      </w:r>
    </w:p>
    <w:p w14:paraId="0D35D922" w14:textId="77777777" w:rsidR="00F02153" w:rsidRPr="00C840DB" w:rsidRDefault="00F02153" w:rsidP="004B0BF5">
      <w:pPr>
        <w:shd w:val="clear" w:color="auto" w:fill="FFFFFF"/>
        <w:suppressAutoHyphens/>
        <w:autoSpaceDN w:val="0"/>
        <w:ind w:right="20"/>
        <w:jc w:val="both"/>
        <w:textAlignment w:val="baseline"/>
        <w:rPr>
          <w:rFonts w:eastAsia="Calibri" w:cs="Arial"/>
          <w:b/>
          <w:kern w:val="3"/>
          <w:u w:val="single"/>
          <w:lang w:eastAsia="zh-CN"/>
        </w:rPr>
      </w:pPr>
    </w:p>
    <w:p w14:paraId="65D7AF5D" w14:textId="77777777" w:rsidR="00472E57" w:rsidRPr="00C840DB" w:rsidRDefault="00472E57" w:rsidP="00472E57">
      <w:pPr>
        <w:shd w:val="clear" w:color="auto" w:fill="FFFFFF"/>
        <w:suppressAutoHyphens/>
        <w:autoSpaceDN w:val="0"/>
        <w:ind w:right="20"/>
        <w:jc w:val="both"/>
        <w:textAlignment w:val="baseline"/>
        <w:rPr>
          <w:rFonts w:asciiTheme="minorHAnsi" w:eastAsia="Calibri" w:hAnsiTheme="minorHAnsi" w:cstheme="minorHAnsi"/>
          <w:b/>
          <w:kern w:val="3"/>
          <w:u w:val="single"/>
          <w:lang w:eastAsia="zh-CN"/>
        </w:rPr>
      </w:pPr>
      <w:r w:rsidRPr="00C840DB">
        <w:rPr>
          <w:rFonts w:asciiTheme="minorHAnsi" w:eastAsia="Calibri" w:hAnsiTheme="minorHAnsi" w:cstheme="minorHAnsi"/>
          <w:b/>
          <w:kern w:val="3"/>
          <w:u w:val="single"/>
          <w:lang w:eastAsia="zh-CN"/>
        </w:rPr>
        <w:t xml:space="preserve">Če je določen obrazec (dokazilo) v sistemu e-JN naložen v katerem koli drugem razdelku, se šteje, da je ponudnik predložil ustrezen obrazec (dokazilo) in ga naročnik ne bo pozival na dopolnitev ponudbe, razen v izrecnih primerih, navedenih v dokumentaciji v zvezi z oddajo javnega naročila. </w:t>
      </w:r>
    </w:p>
    <w:p w14:paraId="1E6F5D9A" w14:textId="77777777" w:rsidR="004D48A4" w:rsidRPr="00C840DB" w:rsidRDefault="004D48A4" w:rsidP="004D48A4">
      <w:pPr>
        <w:shd w:val="clear" w:color="auto" w:fill="FFFFFF"/>
        <w:suppressAutoHyphens/>
        <w:autoSpaceDN w:val="0"/>
        <w:ind w:right="20"/>
        <w:jc w:val="both"/>
        <w:textAlignment w:val="baseline"/>
        <w:rPr>
          <w:rFonts w:asciiTheme="minorHAnsi" w:eastAsia="Calibri" w:hAnsiTheme="minorHAnsi" w:cstheme="minorHAnsi"/>
          <w:kern w:val="3"/>
          <w:lang w:eastAsia="zh-CN"/>
        </w:rPr>
      </w:pPr>
    </w:p>
    <w:p w14:paraId="3166961E" w14:textId="77777777" w:rsidR="004D48A4" w:rsidRPr="00C840DB" w:rsidRDefault="004D48A4" w:rsidP="004D48A4">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r w:rsidRPr="00C840DB">
        <w:rPr>
          <w:rFonts w:asciiTheme="minorHAnsi" w:eastAsia="Calibri" w:hAnsiTheme="minorHAnsi" w:cstheme="minorHAnsi"/>
          <w:kern w:val="3"/>
          <w:lang w:eastAsia="zh-CN"/>
        </w:rPr>
        <w:t xml:space="preserve">Besedilo obrazcev, ki bodo priloženi ponudbi, mora </w:t>
      </w:r>
      <w:r w:rsidRPr="00C840DB">
        <w:rPr>
          <w:rFonts w:asciiTheme="minorHAnsi" w:eastAsia="Calibri" w:hAnsiTheme="minorHAnsi" w:cstheme="minorHAnsi"/>
          <w:b/>
          <w:kern w:val="3"/>
          <w:lang w:eastAsia="zh-CN"/>
        </w:rPr>
        <w:t>v celoti ustrezati zahtevam</w:t>
      </w:r>
      <w:r w:rsidRPr="00C840DB">
        <w:rPr>
          <w:rFonts w:asciiTheme="minorHAnsi" w:eastAsia="Calibri" w:hAnsiTheme="minorHAnsi" w:cstheme="minorHAnsi"/>
          <w:kern w:val="3"/>
          <w:lang w:eastAsia="zh-CN"/>
        </w:rPr>
        <w:t xml:space="preserve"> naročnika, kar pomeni, da mora biti besedilo obrazca istovetno besedilu na obrazcu, ki je sestavni del te dokumentacije v zvezi z oddajo javnega naročila oziroma mora besedilo obrazca </w:t>
      </w:r>
      <w:r w:rsidRPr="00C840DB">
        <w:rPr>
          <w:rFonts w:asciiTheme="minorHAnsi" w:eastAsia="Calibri" w:hAnsiTheme="minorHAnsi" w:cstheme="minorHAnsi"/>
          <w:b/>
          <w:kern w:val="3"/>
          <w:lang w:eastAsia="zh-CN"/>
        </w:rPr>
        <w:t>vsebovati vse podatke</w:t>
      </w:r>
      <w:r w:rsidRPr="00C840DB">
        <w:rPr>
          <w:rFonts w:asciiTheme="minorHAnsi" w:eastAsia="Calibri" w:hAnsiTheme="minorHAnsi" w:cstheme="minorHAnsi"/>
          <w:kern w:val="3"/>
          <w:lang w:eastAsia="zh-CN"/>
        </w:rPr>
        <w:t>, ki so zahtevani s strani naročnika.</w:t>
      </w:r>
    </w:p>
    <w:p w14:paraId="4799C714" w14:textId="77777777" w:rsidR="004D48A4" w:rsidRPr="00C840DB" w:rsidRDefault="004D48A4" w:rsidP="004D48A4">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p>
    <w:p w14:paraId="71771D5C" w14:textId="7DDB1A61" w:rsidR="004D48A4" w:rsidRPr="00C840DB" w:rsidRDefault="004D48A4" w:rsidP="004D48A4">
      <w:pPr>
        <w:shd w:val="clear" w:color="auto" w:fill="FFFFFF"/>
        <w:tabs>
          <w:tab w:val="left" w:pos="701"/>
        </w:tabs>
        <w:suppressAutoHyphens/>
        <w:autoSpaceDN w:val="0"/>
        <w:ind w:right="6"/>
        <w:jc w:val="both"/>
        <w:textAlignment w:val="baseline"/>
        <w:rPr>
          <w:rFonts w:asciiTheme="minorHAnsi" w:eastAsia="Calibri" w:hAnsiTheme="minorHAnsi" w:cstheme="minorHAnsi"/>
          <w:kern w:val="3"/>
          <w:u w:val="single"/>
          <w:lang w:eastAsia="zh-CN"/>
        </w:rPr>
      </w:pPr>
      <w:r w:rsidRPr="00C840DB">
        <w:rPr>
          <w:rFonts w:asciiTheme="minorHAnsi" w:eastAsia="Calibri" w:hAnsiTheme="minorHAnsi" w:cstheme="minorHAnsi"/>
          <w:kern w:val="3"/>
          <w:lang w:eastAsia="zh-CN"/>
        </w:rPr>
        <w:t xml:space="preserve">V kolikor ni drugače določeno, </w:t>
      </w:r>
      <w:r w:rsidRPr="00C840DB">
        <w:rPr>
          <w:rFonts w:asciiTheme="minorHAnsi" w:eastAsia="Calibri" w:hAnsiTheme="minorHAnsi" w:cstheme="minorHAnsi"/>
          <w:kern w:val="3"/>
          <w:u w:val="single"/>
          <w:lang w:eastAsia="zh-CN"/>
        </w:rPr>
        <w:t>tuji ponudniki</w:t>
      </w:r>
      <w:r w:rsidRPr="00C840DB">
        <w:rPr>
          <w:rFonts w:asciiTheme="minorHAnsi" w:eastAsia="Calibri" w:hAnsiTheme="minorHAnsi" w:cstheme="minorHAnsi"/>
          <w:kern w:val="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w:t>
      </w:r>
      <w:r w:rsidR="00B43703" w:rsidRPr="00B43703">
        <w:rPr>
          <w:rFonts w:asciiTheme="minorHAnsi" w:eastAsia="Calibri" w:hAnsiTheme="minorHAnsi" w:cstheme="minorHAnsi"/>
          <w:kern w:val="3"/>
          <w:lang w:eastAsia="zh-CN"/>
        </w:rPr>
        <w:t>. V kolikor zaprisežena izjava v tuji državi ni predvidena, pa tuji ponudnik predloži overjeno izjavo zakonitega zastopnika ponudnika oz. ustrezne fizične osebe, če to primerno.</w:t>
      </w:r>
      <w:r w:rsidR="00B43703">
        <w:rPr>
          <w:rFonts w:asciiTheme="minorHAnsi" w:eastAsia="Calibri" w:hAnsiTheme="minorHAnsi" w:cstheme="minorHAnsi"/>
          <w:kern w:val="3"/>
          <w:lang w:eastAsia="zh-CN"/>
        </w:rPr>
        <w:t xml:space="preserve"> </w:t>
      </w:r>
      <w:r w:rsidRPr="00C840DB">
        <w:rPr>
          <w:rFonts w:asciiTheme="minorHAnsi" w:eastAsia="Calibri" w:hAnsiTheme="minorHAnsi" w:cstheme="minorHAnsi"/>
          <w:kern w:val="3"/>
          <w:lang w:eastAsia="zh-CN"/>
        </w:rPr>
        <w:t xml:space="preserve">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Pr="00C840DB">
        <w:rPr>
          <w:rFonts w:asciiTheme="minorHAnsi" w:eastAsia="Calibri" w:hAnsiTheme="minorHAnsi" w:cstheme="minorHAnsi"/>
          <w:kern w:val="3"/>
          <w:u w:val="single"/>
          <w:lang w:eastAsia="zh-CN"/>
        </w:rPr>
        <w:t xml:space="preserve">Overovitev prevodov ni potrebna.    </w:t>
      </w:r>
    </w:p>
    <w:p w14:paraId="01AE3D20" w14:textId="77777777" w:rsidR="002E1203" w:rsidRPr="007243D6" w:rsidRDefault="002E1203" w:rsidP="005651DA">
      <w:pPr>
        <w:widowControl w:val="0"/>
        <w:autoSpaceDN w:val="0"/>
        <w:jc w:val="both"/>
        <w:textAlignment w:val="baseline"/>
        <w:rPr>
          <w:rFonts w:eastAsia="Calibri" w:cs="Arial"/>
          <w:b/>
          <w:kern w:val="3"/>
          <w:lang w:eastAsia="zh-CN"/>
        </w:rPr>
      </w:pPr>
    </w:p>
    <w:p w14:paraId="146B9AEB" w14:textId="77777777" w:rsidR="00397424" w:rsidRPr="001136A4" w:rsidRDefault="00397424" w:rsidP="002D55EE">
      <w:pPr>
        <w:pStyle w:val="Naslov2"/>
        <w:rPr>
          <w:rFonts w:eastAsia="Calibri"/>
        </w:rPr>
      </w:pPr>
      <w:bookmarkStart w:id="100" w:name="_Toc451354690"/>
      <w:bookmarkStart w:id="101" w:name="_Toc32922884"/>
      <w:r w:rsidRPr="001136A4">
        <w:rPr>
          <w:rFonts w:eastAsia="Calibri"/>
        </w:rPr>
        <w:t>Veljavnost ponudbe</w:t>
      </w:r>
      <w:bookmarkEnd w:id="100"/>
      <w:bookmarkEnd w:id="101"/>
      <w:r w:rsidR="004731B7">
        <w:rPr>
          <w:rFonts w:eastAsia="Calibri"/>
        </w:rPr>
        <w:t xml:space="preserve"> </w:t>
      </w:r>
    </w:p>
    <w:p w14:paraId="7F22D5E1" w14:textId="449D8ECF" w:rsidR="00397424" w:rsidRPr="00567693" w:rsidRDefault="00397424" w:rsidP="00397424">
      <w:pPr>
        <w:suppressAutoHyphens/>
        <w:autoSpaceDN w:val="0"/>
        <w:ind w:right="6"/>
        <w:jc w:val="both"/>
        <w:textAlignment w:val="baseline"/>
        <w:rPr>
          <w:rFonts w:eastAsia="Calibri" w:cs="Calibri"/>
          <w:kern w:val="3"/>
          <w:lang w:eastAsia="zh-CN"/>
        </w:rPr>
      </w:pPr>
      <w:r w:rsidRPr="0079369F">
        <w:rPr>
          <w:rFonts w:eastAsia="Calibri" w:cs="Arial"/>
          <w:kern w:val="3"/>
          <w:lang w:eastAsia="zh-CN"/>
        </w:rPr>
        <w:t xml:space="preserve">Ponudba mora veljati najmanj </w:t>
      </w:r>
      <w:r w:rsidRPr="0079369F">
        <w:rPr>
          <w:rFonts w:eastAsia="Calibri" w:cs="Arial"/>
          <w:b/>
          <w:kern w:val="3"/>
          <w:lang w:eastAsia="zh-CN"/>
        </w:rPr>
        <w:t xml:space="preserve">do </w:t>
      </w:r>
      <w:sdt>
        <w:sdtPr>
          <w:rPr>
            <w:rFonts w:eastAsia="Calibri" w:cs="Arial"/>
            <w:b/>
            <w:kern w:val="3"/>
            <w:lang w:eastAsia="zh-CN"/>
          </w:rPr>
          <w:id w:val="-1912693122"/>
          <w:placeholder>
            <w:docPart w:val="C3C84589677545538B96E4DDE635A9AE"/>
          </w:placeholder>
          <w:date w:fullDate="2020-09-30T00:00:00Z">
            <w:dateFormat w:val="d.M.yyyy"/>
            <w:lid w:val="sl-SI"/>
            <w:storeMappedDataAs w:val="dateTime"/>
            <w:calendar w:val="gregorian"/>
          </w:date>
        </w:sdtPr>
        <w:sdtContent>
          <w:r w:rsidR="00632691">
            <w:rPr>
              <w:rFonts w:eastAsia="Calibri" w:cs="Arial"/>
              <w:b/>
              <w:kern w:val="3"/>
              <w:lang w:eastAsia="zh-CN"/>
            </w:rPr>
            <w:t>30.9.2020</w:t>
          </w:r>
        </w:sdtContent>
      </w:sdt>
      <w:r w:rsidR="00325B06" w:rsidRPr="0079369F">
        <w:rPr>
          <w:rFonts w:eastAsia="Calibri" w:cs="Arial"/>
          <w:kern w:val="3"/>
          <w:lang w:eastAsia="zh-CN"/>
        </w:rPr>
        <w:t>.</w:t>
      </w:r>
      <w:r w:rsidRPr="00567693">
        <w:rPr>
          <w:rFonts w:eastAsia="Calibri" w:cs="Arial"/>
          <w:kern w:val="3"/>
          <w:lang w:eastAsia="zh-CN"/>
        </w:rPr>
        <w:t xml:space="preserve"> </w:t>
      </w:r>
    </w:p>
    <w:p w14:paraId="76740588" w14:textId="77777777" w:rsidR="00397424" w:rsidRPr="00567693" w:rsidRDefault="00397424" w:rsidP="00397424">
      <w:pPr>
        <w:suppressAutoHyphens/>
        <w:autoSpaceDN w:val="0"/>
        <w:ind w:right="6"/>
        <w:jc w:val="both"/>
        <w:textAlignment w:val="baseline"/>
        <w:rPr>
          <w:rFonts w:eastAsia="Calibri" w:cs="Arial"/>
          <w:kern w:val="3"/>
          <w:lang w:eastAsia="zh-CN"/>
        </w:rPr>
      </w:pPr>
    </w:p>
    <w:p w14:paraId="5C0528B7" w14:textId="75B34753" w:rsidR="00397424" w:rsidRPr="00567693" w:rsidRDefault="00CC58A9" w:rsidP="00397424">
      <w:pPr>
        <w:suppressAutoHyphens/>
        <w:autoSpaceDN w:val="0"/>
        <w:ind w:right="6"/>
        <w:jc w:val="both"/>
        <w:textAlignment w:val="baseline"/>
        <w:rPr>
          <w:rFonts w:eastAsia="Calibri" w:cs="Arial"/>
          <w:kern w:val="3"/>
          <w:lang w:eastAsia="zh-CN"/>
        </w:rPr>
      </w:pPr>
      <w:r>
        <w:rPr>
          <w:rFonts w:eastAsia="Calibri" w:cs="Arial"/>
          <w:kern w:val="3"/>
          <w:lang w:eastAsia="zh-CN"/>
        </w:rPr>
        <w:t>Če</w:t>
      </w:r>
      <w:r w:rsidR="00A44404" w:rsidRPr="00567693">
        <w:rPr>
          <w:rFonts w:eastAsia="Calibri" w:cs="Arial"/>
          <w:kern w:val="3"/>
          <w:lang w:eastAsia="zh-CN"/>
        </w:rPr>
        <w:t xml:space="preserve"> </w:t>
      </w:r>
      <w:r w:rsidR="0021198A" w:rsidRPr="00567693">
        <w:rPr>
          <w:rFonts w:eastAsia="Calibri" w:cs="Arial"/>
          <w:kern w:val="3"/>
          <w:lang w:eastAsia="zh-CN"/>
        </w:rPr>
        <w:t xml:space="preserve">odločitev o oddaji predmetnega javnega naročila ni pravnomočna do predhodno navedenega roka, bo naročnik ponudnike pozval k podaljšanju veljavnosti ponudbe. </w:t>
      </w:r>
    </w:p>
    <w:p w14:paraId="4CF7ED7D" w14:textId="77777777" w:rsidR="00391673" w:rsidRPr="00567693" w:rsidRDefault="00391673" w:rsidP="00397424">
      <w:pPr>
        <w:suppressAutoHyphens/>
        <w:autoSpaceDN w:val="0"/>
        <w:ind w:right="6"/>
        <w:jc w:val="both"/>
        <w:textAlignment w:val="baseline"/>
        <w:rPr>
          <w:rFonts w:eastAsia="Calibri" w:cs="Arial"/>
          <w:kern w:val="3"/>
          <w:sz w:val="23"/>
          <w:szCs w:val="23"/>
          <w:lang w:eastAsia="zh-CN"/>
        </w:rPr>
      </w:pPr>
    </w:p>
    <w:p w14:paraId="5E5EBBA9" w14:textId="77777777" w:rsidR="00937A9E" w:rsidRPr="00567693" w:rsidRDefault="00937A9E" w:rsidP="002D55EE">
      <w:pPr>
        <w:pStyle w:val="Naslov2"/>
        <w:rPr>
          <w:rFonts w:eastAsia="Calibri"/>
        </w:rPr>
      </w:pPr>
      <w:bookmarkStart w:id="102" w:name="_Toc451354691"/>
      <w:bookmarkStart w:id="103" w:name="_Toc32922885"/>
      <w:r w:rsidRPr="00567693">
        <w:rPr>
          <w:rFonts w:eastAsia="Calibri"/>
        </w:rPr>
        <w:t>Ponudbena cena</w:t>
      </w:r>
      <w:bookmarkEnd w:id="102"/>
      <w:bookmarkEnd w:id="103"/>
      <w:r w:rsidR="004731B7" w:rsidRPr="00567693">
        <w:rPr>
          <w:rFonts w:eastAsia="Calibri"/>
        </w:rPr>
        <w:t xml:space="preserve"> </w:t>
      </w:r>
    </w:p>
    <w:p w14:paraId="735227C5" w14:textId="77777777" w:rsidR="00937A9E" w:rsidRPr="00567693" w:rsidRDefault="00937A9E" w:rsidP="00937A9E">
      <w:pPr>
        <w:widowControl w:val="0"/>
        <w:suppressAutoHyphens/>
        <w:autoSpaceDN w:val="0"/>
        <w:jc w:val="both"/>
        <w:textAlignment w:val="baseline"/>
        <w:rPr>
          <w:rFonts w:eastAsia="SimSun" w:cs="Arial"/>
          <w:kern w:val="3"/>
          <w:lang w:eastAsia="zh-CN" w:bidi="hi-IN"/>
        </w:rPr>
      </w:pPr>
      <w:r w:rsidRPr="00567693">
        <w:rPr>
          <w:rFonts w:eastAsia="SimSun" w:cs="Arial"/>
          <w:kern w:val="3"/>
          <w:lang w:eastAsia="zh-CN" w:bidi="hi-IN"/>
        </w:rPr>
        <w:t>Cene v ponudbi morajo biti izražene v evrih (EUR) in morajo vključevati vse elemente, iz katerih so sestavljene, davke in morebitne popuste.</w:t>
      </w:r>
    </w:p>
    <w:p w14:paraId="31CCA78E" w14:textId="77777777" w:rsidR="00937A9E" w:rsidRPr="00567693" w:rsidRDefault="00937A9E" w:rsidP="00937A9E">
      <w:pPr>
        <w:widowControl w:val="0"/>
        <w:suppressAutoHyphens/>
        <w:autoSpaceDN w:val="0"/>
        <w:jc w:val="both"/>
        <w:textAlignment w:val="baseline"/>
        <w:rPr>
          <w:rFonts w:eastAsia="SimSun" w:cs="Arial"/>
          <w:kern w:val="3"/>
          <w:lang w:eastAsia="zh-CN" w:bidi="hi-IN"/>
        </w:rPr>
      </w:pPr>
    </w:p>
    <w:p w14:paraId="1344B726" w14:textId="0372963D" w:rsidR="00937A9E" w:rsidRPr="00567693" w:rsidRDefault="00937A9E" w:rsidP="00937A9E">
      <w:pPr>
        <w:widowControl w:val="0"/>
        <w:suppressAutoHyphens/>
        <w:autoSpaceDN w:val="0"/>
        <w:jc w:val="both"/>
        <w:textAlignment w:val="baseline"/>
        <w:rPr>
          <w:rFonts w:eastAsia="SimSun" w:cs="Arial"/>
          <w:kern w:val="3"/>
          <w:lang w:eastAsia="zh-CN" w:bidi="hi-IN"/>
        </w:rPr>
      </w:pPr>
      <w:r w:rsidRPr="00567693">
        <w:rPr>
          <w:rFonts w:eastAsia="SimSun" w:cs="Arial"/>
          <w:kern w:val="3"/>
          <w:lang w:eastAsia="zh-CN" w:bidi="hi-IN"/>
        </w:rPr>
        <w:t xml:space="preserve">V obrazec </w:t>
      </w:r>
      <w:r w:rsidR="00965053">
        <w:rPr>
          <w:rFonts w:eastAsia="SimSun" w:cs="Arial"/>
          <w:b/>
          <w:kern w:val="3"/>
          <w:lang w:eastAsia="zh-CN" w:bidi="hi-IN"/>
        </w:rPr>
        <w:t>PONUDBENI PREDRAČUN</w:t>
      </w:r>
      <w:r w:rsidR="00A73B75" w:rsidRPr="00567693">
        <w:rPr>
          <w:rFonts w:eastAsia="SimSun" w:cs="Arial"/>
          <w:b/>
          <w:kern w:val="3"/>
          <w:lang w:eastAsia="zh-CN" w:bidi="hi-IN"/>
        </w:rPr>
        <w:t xml:space="preserve"> (priloga</w:t>
      </w:r>
      <w:r w:rsidR="0000795C" w:rsidRPr="00567693">
        <w:rPr>
          <w:rFonts w:eastAsia="SimSun" w:cs="Arial"/>
          <w:b/>
          <w:kern w:val="3"/>
          <w:lang w:eastAsia="zh-CN" w:bidi="hi-IN"/>
        </w:rPr>
        <w:t xml:space="preserve"> št.</w:t>
      </w:r>
      <w:r w:rsidR="00A73B75" w:rsidRPr="00567693">
        <w:rPr>
          <w:rFonts w:eastAsia="SimSun" w:cs="Arial"/>
          <w:b/>
          <w:kern w:val="3"/>
          <w:lang w:eastAsia="zh-CN" w:bidi="hi-IN"/>
        </w:rPr>
        <w:t xml:space="preserve"> 1</w:t>
      </w:r>
      <w:r w:rsidR="00A44404" w:rsidRPr="00567693">
        <w:rPr>
          <w:rFonts w:eastAsia="SimSun" w:cs="Arial"/>
          <w:b/>
          <w:kern w:val="3"/>
          <w:lang w:eastAsia="zh-CN" w:bidi="hi-IN"/>
        </w:rPr>
        <w:t>)</w:t>
      </w:r>
      <w:r w:rsidRPr="00567693">
        <w:rPr>
          <w:rFonts w:eastAsia="SimSun" w:cs="Arial"/>
          <w:kern w:val="3"/>
          <w:lang w:eastAsia="zh-CN" w:bidi="hi-IN"/>
        </w:rPr>
        <w:t xml:space="preserve"> se vpiše končno ponudbeno vrednost, in sicer brez DDV. V kolikor ponudnik ponuja popust, ga mora vključiti v končno ponudbeno vrednost.</w:t>
      </w:r>
    </w:p>
    <w:p w14:paraId="54A44D73" w14:textId="77777777" w:rsidR="00B92375" w:rsidRDefault="00B92375" w:rsidP="00B92375">
      <w:pPr>
        <w:widowControl w:val="0"/>
        <w:suppressAutoHyphens/>
        <w:autoSpaceDN w:val="0"/>
        <w:jc w:val="both"/>
        <w:textAlignment w:val="baseline"/>
        <w:rPr>
          <w:rFonts w:eastAsia="SimSun" w:cs="Arial"/>
          <w:kern w:val="3"/>
          <w:highlight w:val="magenta"/>
          <w:lang w:eastAsia="zh-CN" w:bidi="hi-IN"/>
        </w:rPr>
      </w:pPr>
    </w:p>
    <w:p w14:paraId="755DC40E" w14:textId="78DA4F5C" w:rsidR="00B92375" w:rsidRPr="00B92375" w:rsidRDefault="00B92375" w:rsidP="00B92375">
      <w:pPr>
        <w:widowControl w:val="0"/>
        <w:suppressAutoHyphens/>
        <w:autoSpaceDN w:val="0"/>
        <w:jc w:val="both"/>
        <w:textAlignment w:val="baseline"/>
        <w:rPr>
          <w:rFonts w:eastAsia="SimSun" w:cs="Arial"/>
          <w:kern w:val="3"/>
          <w:lang w:eastAsia="zh-CN" w:bidi="hi-IN"/>
        </w:rPr>
      </w:pPr>
      <w:r w:rsidRPr="00B92375">
        <w:rPr>
          <w:rFonts w:eastAsia="SimSun" w:cs="Arial"/>
          <w:kern w:val="3"/>
          <w:lang w:eastAsia="zh-CN" w:bidi="hi-IN"/>
        </w:rPr>
        <w:t xml:space="preserve">Naročnik opozarja, da </w:t>
      </w:r>
      <w:r w:rsidR="00F77F5D" w:rsidRPr="00850269">
        <w:rPr>
          <w:rFonts w:eastAsia="SimSun" w:cs="Arial"/>
          <w:kern w:val="3"/>
          <w:lang w:eastAsia="zh-CN" w:bidi="hi-IN"/>
        </w:rPr>
        <w:t>se bo</w:t>
      </w:r>
      <w:r w:rsidRPr="00B92375">
        <w:rPr>
          <w:rFonts w:eastAsia="SimSun" w:cs="Arial"/>
          <w:kern w:val="3"/>
          <w:lang w:eastAsia="zh-CN" w:bidi="hi-IN"/>
        </w:rPr>
        <w:t xml:space="preserve"> </w:t>
      </w:r>
      <w:r w:rsidR="00145601" w:rsidRPr="00145601">
        <w:rPr>
          <w:rFonts w:eastAsia="SimSun" w:cs="Arial"/>
          <w:kern w:val="3"/>
          <w:lang w:eastAsia="zh-CN" w:bidi="hi-IN"/>
        </w:rPr>
        <w:t xml:space="preserve">pri predmetu javnega naročila </w:t>
      </w:r>
      <w:r w:rsidRPr="00B92375">
        <w:rPr>
          <w:rFonts w:eastAsia="SimSun" w:cs="Arial"/>
          <w:kern w:val="3"/>
          <w:lang w:eastAsia="zh-CN" w:bidi="hi-IN"/>
        </w:rPr>
        <w:t>skladno s področno zakonodajo</w:t>
      </w:r>
      <w:r w:rsidR="005B050E" w:rsidRPr="00850269">
        <w:rPr>
          <w:rFonts w:eastAsia="SimSun" w:cs="Arial"/>
          <w:kern w:val="3"/>
          <w:lang w:eastAsia="zh-CN" w:bidi="hi-IN"/>
        </w:rPr>
        <w:t xml:space="preserve"> in</w:t>
      </w:r>
      <w:r w:rsidRPr="00B92375">
        <w:rPr>
          <w:rFonts w:eastAsia="SimSun" w:cs="Arial"/>
          <w:kern w:val="3"/>
          <w:lang w:eastAsia="zh-CN" w:bidi="hi-IN"/>
        </w:rPr>
        <w:t xml:space="preserve"> </w:t>
      </w:r>
      <w:r w:rsidR="00914A72" w:rsidRPr="00850269">
        <w:rPr>
          <w:rFonts w:eastAsia="SimSun" w:cs="Arial"/>
          <w:kern w:val="3"/>
          <w:lang w:eastAsia="zh-CN" w:bidi="hi-IN"/>
        </w:rPr>
        <w:t xml:space="preserve">novelo Zakona o davku na dodano vrednosti (ZDDV-1L) </w:t>
      </w:r>
      <w:r w:rsidR="005B050E" w:rsidRPr="00850269">
        <w:rPr>
          <w:rFonts w:eastAsia="SimSun" w:cs="Arial"/>
          <w:kern w:val="3"/>
          <w:lang w:eastAsia="zh-CN" w:bidi="hi-IN"/>
        </w:rPr>
        <w:t xml:space="preserve">od </w:t>
      </w:r>
      <w:r w:rsidR="00F77F5D" w:rsidRPr="00850269">
        <w:rPr>
          <w:rFonts w:eastAsia="SimSun" w:cs="Arial"/>
          <w:kern w:val="3"/>
          <w:lang w:eastAsia="zh-CN" w:bidi="hi-IN"/>
        </w:rPr>
        <w:t>0</w:t>
      </w:r>
      <w:r w:rsidR="005B050E" w:rsidRPr="00850269">
        <w:rPr>
          <w:rFonts w:eastAsia="SimSun" w:cs="Arial"/>
          <w:kern w:val="3"/>
          <w:lang w:eastAsia="zh-CN" w:bidi="hi-IN"/>
        </w:rPr>
        <w:t>1.</w:t>
      </w:r>
      <w:r w:rsidR="00F77F5D" w:rsidRPr="00850269">
        <w:rPr>
          <w:rFonts w:eastAsia="SimSun" w:cs="Arial"/>
          <w:kern w:val="3"/>
          <w:lang w:eastAsia="zh-CN" w:bidi="hi-IN"/>
        </w:rPr>
        <w:t>0</w:t>
      </w:r>
      <w:r w:rsidR="005B050E" w:rsidRPr="00850269">
        <w:rPr>
          <w:rFonts w:eastAsia="SimSun" w:cs="Arial"/>
          <w:kern w:val="3"/>
          <w:lang w:eastAsia="zh-CN" w:bidi="hi-IN"/>
        </w:rPr>
        <w:t>1.2020 namesto</w:t>
      </w:r>
      <w:r w:rsidR="00723D15">
        <w:rPr>
          <w:rFonts w:eastAsia="SimSun" w:cs="Arial"/>
          <w:kern w:val="3"/>
          <w:lang w:eastAsia="zh-CN" w:bidi="hi-IN"/>
        </w:rPr>
        <w:t xml:space="preserve"> sedanji</w:t>
      </w:r>
      <w:r w:rsidR="005B050E" w:rsidRPr="00850269">
        <w:rPr>
          <w:rFonts w:eastAsia="SimSun" w:cs="Arial"/>
          <w:kern w:val="3"/>
          <w:lang w:eastAsia="zh-CN" w:bidi="hi-IN"/>
        </w:rPr>
        <w:t xml:space="preserve"> </w:t>
      </w:r>
      <w:r w:rsidRPr="00B92375">
        <w:rPr>
          <w:rFonts w:eastAsia="SimSun" w:cs="Arial"/>
          <w:kern w:val="3"/>
          <w:lang w:eastAsia="zh-CN" w:bidi="hi-IN"/>
        </w:rPr>
        <w:t xml:space="preserve">9,5% </w:t>
      </w:r>
      <w:r w:rsidR="004900C3" w:rsidRPr="00850269">
        <w:rPr>
          <w:rFonts w:eastAsia="SimSun" w:cs="Arial"/>
          <w:kern w:val="3"/>
          <w:lang w:eastAsia="zh-CN" w:bidi="hi-IN"/>
        </w:rPr>
        <w:t>DDV upošteval 5% DDV</w:t>
      </w:r>
      <w:r w:rsidRPr="00B92375">
        <w:rPr>
          <w:rFonts w:eastAsia="SimSun" w:cs="Arial"/>
          <w:kern w:val="3"/>
          <w:lang w:eastAsia="zh-CN" w:bidi="hi-IN"/>
        </w:rPr>
        <w:t>, v ponudbenem predračunu oziroma popisu del ter posledično v obrazcu 1 (</w:t>
      </w:r>
      <w:r w:rsidR="004900C3" w:rsidRPr="00850269">
        <w:rPr>
          <w:rFonts w:eastAsia="SimSun" w:cs="Arial"/>
          <w:kern w:val="3"/>
          <w:lang w:eastAsia="zh-CN" w:bidi="hi-IN"/>
        </w:rPr>
        <w:t>Ponudbeni predračun</w:t>
      </w:r>
      <w:r w:rsidRPr="00B92375">
        <w:rPr>
          <w:rFonts w:eastAsia="SimSun" w:cs="Arial"/>
          <w:kern w:val="3"/>
          <w:lang w:eastAsia="zh-CN" w:bidi="hi-IN"/>
        </w:rPr>
        <w:t xml:space="preserve">), pa ponudnik zapiše samo končno ponudbeno vrednost brez DDV-ja. </w:t>
      </w:r>
    </w:p>
    <w:p w14:paraId="4E32E7FF" w14:textId="77777777" w:rsidR="00937A9E" w:rsidRPr="00567693" w:rsidRDefault="00937A9E" w:rsidP="00937A9E">
      <w:pPr>
        <w:widowControl w:val="0"/>
        <w:suppressAutoHyphens/>
        <w:autoSpaceDN w:val="0"/>
        <w:jc w:val="both"/>
        <w:textAlignment w:val="baseline"/>
        <w:rPr>
          <w:rFonts w:eastAsia="SimSun" w:cs="Arial"/>
          <w:kern w:val="3"/>
          <w:lang w:eastAsia="zh-CN" w:bidi="hi-IN"/>
        </w:rPr>
      </w:pPr>
    </w:p>
    <w:p w14:paraId="2B7021E5" w14:textId="7BF4BEAB" w:rsidR="004F4972" w:rsidRPr="00567693" w:rsidRDefault="004F4972" w:rsidP="004F4972">
      <w:pPr>
        <w:widowControl w:val="0"/>
        <w:tabs>
          <w:tab w:val="center" w:pos="4320"/>
          <w:tab w:val="right" w:pos="8640"/>
        </w:tabs>
        <w:suppressAutoHyphens/>
        <w:autoSpaceDN w:val="0"/>
        <w:jc w:val="both"/>
        <w:textAlignment w:val="baseline"/>
        <w:rPr>
          <w:rFonts w:eastAsia="SimSun" w:cs="Arial"/>
          <w:kern w:val="3"/>
          <w:lang w:eastAsia="zh-CN" w:bidi="hi-IN"/>
        </w:rPr>
      </w:pPr>
      <w:r w:rsidRPr="00567693">
        <w:rPr>
          <w:rFonts w:eastAsia="SimSun" w:cs="Arial"/>
          <w:kern w:val="3"/>
          <w:lang w:eastAsia="zh-CN" w:bidi="hi-IN"/>
        </w:rPr>
        <w:t>Cena v ponudbi mora vključevati stroške</w:t>
      </w:r>
      <w:r w:rsidR="003635C7">
        <w:rPr>
          <w:rFonts w:eastAsia="SimSun" w:cs="Arial"/>
          <w:kern w:val="3"/>
          <w:lang w:eastAsia="zh-CN" w:bidi="hi-IN"/>
        </w:rPr>
        <w:t xml:space="preserve"> vseh del</w:t>
      </w:r>
      <w:r w:rsidRPr="00567693">
        <w:rPr>
          <w:rFonts w:eastAsia="SimSun" w:cs="Arial"/>
          <w:kern w:val="3"/>
          <w:lang w:eastAsia="zh-CN" w:bidi="hi-IN"/>
        </w:rPr>
        <w:t>, ki s</w:t>
      </w:r>
      <w:r w:rsidR="003635C7">
        <w:rPr>
          <w:rFonts w:eastAsia="SimSun" w:cs="Arial"/>
          <w:kern w:val="3"/>
          <w:lang w:eastAsia="zh-CN" w:bidi="hi-IN"/>
        </w:rPr>
        <w:t xml:space="preserve">o </w:t>
      </w:r>
      <w:r w:rsidR="00097369">
        <w:rPr>
          <w:rFonts w:eastAsia="SimSun" w:cs="Arial"/>
          <w:kern w:val="3"/>
          <w:lang w:eastAsia="zh-CN" w:bidi="hi-IN"/>
        </w:rPr>
        <w:t>potrebna</w:t>
      </w:r>
      <w:r w:rsidR="003635C7">
        <w:rPr>
          <w:rFonts w:eastAsia="SimSun" w:cs="Arial"/>
          <w:kern w:val="3"/>
          <w:lang w:eastAsia="zh-CN" w:bidi="hi-IN"/>
        </w:rPr>
        <w:t xml:space="preserve"> za </w:t>
      </w:r>
      <w:r w:rsidR="005656B4">
        <w:rPr>
          <w:rFonts w:eastAsia="SimSun" w:cs="Arial"/>
          <w:kern w:val="3"/>
          <w:lang w:eastAsia="zh-CN" w:bidi="hi-IN"/>
        </w:rPr>
        <w:t>vodenje zakupljenih strani v publik</w:t>
      </w:r>
      <w:r w:rsidR="00B43703">
        <w:rPr>
          <w:rFonts w:eastAsia="SimSun" w:cs="Arial"/>
          <w:kern w:val="3"/>
          <w:lang w:eastAsia="zh-CN" w:bidi="hi-IN"/>
        </w:rPr>
        <w:t>a</w:t>
      </w:r>
      <w:r w:rsidR="005656B4">
        <w:rPr>
          <w:rFonts w:eastAsia="SimSun" w:cs="Arial"/>
          <w:kern w:val="3"/>
          <w:lang w:eastAsia="zh-CN" w:bidi="hi-IN"/>
        </w:rPr>
        <w:t>ciji</w:t>
      </w:r>
      <w:r w:rsidR="003635C7">
        <w:rPr>
          <w:rFonts w:eastAsia="SimSun" w:cs="Arial"/>
          <w:kern w:val="3"/>
          <w:lang w:eastAsia="zh-CN" w:bidi="hi-IN"/>
        </w:rPr>
        <w:t xml:space="preserve"> skladno z vzorcem pogodbe in dokumentacijo</w:t>
      </w:r>
      <w:r w:rsidRPr="00567693">
        <w:rPr>
          <w:rFonts w:eastAsia="SimSun" w:cs="Arial"/>
          <w:kern w:val="3"/>
          <w:lang w:eastAsia="zh-CN" w:bidi="hi-IN"/>
        </w:rPr>
        <w:t xml:space="preserve"> v </w:t>
      </w:r>
      <w:r w:rsidR="00B777BE" w:rsidRPr="00567693">
        <w:rPr>
          <w:rFonts w:eastAsia="SimSun" w:cs="Arial"/>
          <w:kern w:val="3"/>
          <w:lang w:eastAsia="zh-CN" w:bidi="hi-IN"/>
        </w:rPr>
        <w:t>zvezi z oddajo javnega naročila</w:t>
      </w:r>
      <w:r w:rsidR="00097369">
        <w:rPr>
          <w:rFonts w:eastAsia="SimSun" w:cs="Arial"/>
          <w:kern w:val="3"/>
          <w:lang w:eastAsia="zh-CN" w:bidi="hi-IN"/>
        </w:rPr>
        <w:t xml:space="preserve">, in sicer za 24 </w:t>
      </w:r>
      <w:r w:rsidR="00BF0E68">
        <w:rPr>
          <w:rFonts w:eastAsia="SimSun" w:cs="Arial"/>
          <w:kern w:val="3"/>
          <w:lang w:eastAsia="zh-CN" w:bidi="hi-IN"/>
        </w:rPr>
        <w:t>zakupov</w:t>
      </w:r>
      <w:r w:rsidR="00B777BE" w:rsidRPr="00567693">
        <w:rPr>
          <w:rFonts w:eastAsia="SimSun" w:cs="Arial"/>
          <w:kern w:val="3"/>
          <w:lang w:eastAsia="zh-CN" w:bidi="hi-IN"/>
        </w:rPr>
        <w:t xml:space="preserve">. </w:t>
      </w:r>
      <w:r w:rsidRPr="00567693">
        <w:rPr>
          <w:rFonts w:eastAsia="SimSun" w:cs="Arial"/>
          <w:kern w:val="3"/>
          <w:lang w:eastAsia="zh-CN" w:bidi="hi-IN"/>
        </w:rPr>
        <w:t xml:space="preserve"> </w:t>
      </w:r>
    </w:p>
    <w:p w14:paraId="07D1087D" w14:textId="77777777" w:rsidR="007A656C" w:rsidRPr="00567693" w:rsidRDefault="007A656C" w:rsidP="00937A9E">
      <w:pPr>
        <w:widowControl w:val="0"/>
        <w:tabs>
          <w:tab w:val="center" w:pos="4320"/>
          <w:tab w:val="right" w:pos="8640"/>
        </w:tabs>
        <w:suppressAutoHyphens/>
        <w:autoSpaceDN w:val="0"/>
        <w:jc w:val="both"/>
        <w:textAlignment w:val="baseline"/>
        <w:rPr>
          <w:rFonts w:eastAsia="SimSun" w:cs="Arial"/>
          <w:kern w:val="3"/>
          <w:lang w:eastAsia="zh-CN" w:bidi="hi-IN"/>
        </w:rPr>
      </w:pPr>
    </w:p>
    <w:p w14:paraId="015D0FA7" w14:textId="79628611" w:rsidR="00323606" w:rsidRPr="00567693" w:rsidRDefault="008F3061" w:rsidP="008F3061">
      <w:pPr>
        <w:jc w:val="both"/>
        <w:rPr>
          <w:rFonts w:eastAsia="SimSun" w:cs="Arial"/>
          <w:kern w:val="3"/>
          <w:lang w:eastAsia="zh-CN" w:bidi="hi-IN"/>
        </w:rPr>
      </w:pPr>
      <w:r>
        <w:rPr>
          <w:rFonts w:eastAsia="SimSun" w:cs="Arial"/>
          <w:kern w:val="3"/>
          <w:lang w:eastAsia="zh-CN" w:bidi="hi-IN"/>
        </w:rPr>
        <w:t xml:space="preserve">Pogodbena cena mora tako vključevati pripravo, tisk in distribucijo ter izvedbo ostalih opravil, navedenih v dokumentaciji v zvezi z oddajo javnega naročila v obsegu, potrebnem za dostavo </w:t>
      </w:r>
      <w:r w:rsidR="005656B4">
        <w:rPr>
          <w:rFonts w:eastAsia="SimSun" w:cs="Arial"/>
          <w:kern w:val="3"/>
          <w:lang w:eastAsia="zh-CN" w:bidi="hi-IN"/>
        </w:rPr>
        <w:t xml:space="preserve">publikacije </w:t>
      </w:r>
      <w:r>
        <w:rPr>
          <w:rFonts w:eastAsia="SimSun" w:cs="Arial"/>
          <w:kern w:val="3"/>
          <w:lang w:eastAsia="zh-CN" w:bidi="hi-IN"/>
        </w:rPr>
        <w:t>v vsako gospodinjstvo na območju Mestne občine Kranj.</w:t>
      </w:r>
    </w:p>
    <w:p w14:paraId="6A2E2C78" w14:textId="77777777" w:rsidR="00D530FE" w:rsidRPr="009D77C1" w:rsidRDefault="00D530FE" w:rsidP="00916C0B">
      <w:pPr>
        <w:ind w:left="1440"/>
        <w:jc w:val="both"/>
        <w:rPr>
          <w:rFonts w:eastAsia="SimSun" w:cs="Arial"/>
          <w:kern w:val="3"/>
          <w:lang w:eastAsia="zh-CN" w:bidi="hi-IN"/>
        </w:rPr>
      </w:pPr>
    </w:p>
    <w:p w14:paraId="086CD748" w14:textId="77777777" w:rsidR="004F4972" w:rsidRPr="0025201B" w:rsidRDefault="00C41F6A" w:rsidP="00323606">
      <w:pPr>
        <w:jc w:val="both"/>
        <w:rPr>
          <w:lang w:eastAsia="zh-CN"/>
        </w:rPr>
      </w:pPr>
      <w:r w:rsidRPr="0025201B">
        <w:rPr>
          <w:lang w:eastAsia="zh-CN"/>
        </w:rPr>
        <w:t>Cena v ponudbi mora vključevati tudi vse ostale stroške, ki se nanašajo na izvedbo posameznih del ali drugih stroškov opredeljenih v vzorcu pogodbe in dokumentaciji v zvezi z oddajo javnega naročila.</w:t>
      </w:r>
    </w:p>
    <w:p w14:paraId="528BA25F" w14:textId="77777777" w:rsidR="00B50EAD" w:rsidRDefault="00B50EAD" w:rsidP="00323606">
      <w:pPr>
        <w:jc w:val="both"/>
        <w:rPr>
          <w:lang w:eastAsia="zh-CN"/>
        </w:rPr>
      </w:pPr>
    </w:p>
    <w:p w14:paraId="51E0FFB6" w14:textId="6E88228D" w:rsidR="00E04287" w:rsidRPr="00E04287" w:rsidRDefault="00E04287" w:rsidP="00323606">
      <w:pPr>
        <w:jc w:val="both"/>
        <w:rPr>
          <w:b/>
          <w:lang w:eastAsia="zh-CN"/>
        </w:rPr>
      </w:pPr>
      <w:r w:rsidRPr="00E04287">
        <w:rPr>
          <w:b/>
          <w:lang w:eastAsia="zh-CN"/>
        </w:rPr>
        <w:t xml:space="preserve">Cene </w:t>
      </w:r>
      <w:r w:rsidR="00097369">
        <w:rPr>
          <w:b/>
          <w:lang w:eastAsia="zh-CN"/>
        </w:rPr>
        <w:t>so</w:t>
      </w:r>
      <w:r w:rsidRPr="00E04287">
        <w:rPr>
          <w:b/>
          <w:lang w:eastAsia="zh-CN"/>
        </w:rPr>
        <w:t xml:space="preserve"> fiksne in nespremenljive za ves čas trajanja pogodbe. </w:t>
      </w:r>
    </w:p>
    <w:p w14:paraId="3FBEC3DB" w14:textId="77777777" w:rsidR="00E04287" w:rsidRPr="0025201B" w:rsidRDefault="00E04287" w:rsidP="00323606">
      <w:pPr>
        <w:jc w:val="both"/>
        <w:rPr>
          <w:lang w:eastAsia="zh-CN"/>
        </w:rPr>
      </w:pPr>
    </w:p>
    <w:p w14:paraId="18363F4F" w14:textId="77777777" w:rsidR="00695626" w:rsidRPr="001136A4" w:rsidRDefault="00695626" w:rsidP="002D55EE">
      <w:pPr>
        <w:pStyle w:val="Naslov2"/>
      </w:pPr>
      <w:bookmarkStart w:id="104" w:name="_Toc451354692"/>
      <w:bookmarkStart w:id="105" w:name="_Toc32922886"/>
      <w:r w:rsidRPr="001136A4">
        <w:t>Računske napake</w:t>
      </w:r>
      <w:bookmarkEnd w:id="104"/>
      <w:bookmarkEnd w:id="105"/>
    </w:p>
    <w:p w14:paraId="74276FDF" w14:textId="77777777" w:rsidR="007F3AAA" w:rsidRPr="0025201B" w:rsidRDefault="007F3AAA" w:rsidP="000E251D">
      <w:pPr>
        <w:jc w:val="both"/>
        <w:rPr>
          <w:lang w:eastAsia="zh-CN"/>
        </w:rPr>
      </w:pPr>
      <w:r w:rsidRPr="0025201B">
        <w:rPr>
          <w:lang w:eastAsia="zh-CN"/>
        </w:rPr>
        <w:t>Naročnik bo odkrite  računske napake odpravil v skladu z določbo sedmega odstavka 89. člena ZJN-3.</w:t>
      </w:r>
    </w:p>
    <w:p w14:paraId="27FBA45E" w14:textId="77777777" w:rsidR="007F3AAA" w:rsidRPr="0025201B" w:rsidRDefault="007F3AAA" w:rsidP="00250C72">
      <w:pPr>
        <w:rPr>
          <w:lang w:eastAsia="zh-CN"/>
        </w:rPr>
      </w:pPr>
    </w:p>
    <w:p w14:paraId="7BDD626B" w14:textId="77777777" w:rsidR="002442B1" w:rsidRPr="0025201B" w:rsidRDefault="007F3AAA" w:rsidP="002442B1">
      <w:pPr>
        <w:jc w:val="both"/>
        <w:rPr>
          <w:lang w:eastAsia="zh-CN"/>
        </w:rPr>
      </w:pPr>
      <w:r w:rsidRPr="0025201B">
        <w:rPr>
          <w:lang w:eastAsia="zh-CN"/>
        </w:rPr>
        <w:t>Vse napake, do katerih bi prišlo zaradi</w:t>
      </w:r>
      <w:r w:rsidRPr="0025201B">
        <w:t xml:space="preserve"> </w:t>
      </w:r>
      <w:r w:rsidRPr="0025201B">
        <w:rPr>
          <w:lang w:eastAsia="zh-CN"/>
        </w:rPr>
        <w:t>nepravilne vnaprej določene matematične operacije s strani naročnika, bo naročnik obravnaval kot računske napake, ki jih bo naročnik ob pisnem soglasju ponudnika popravil tako, da ob upoštevanju cen na enoto brez DDV v računsko napačnih postavkah in količin, ki jih ponudi ponudnik, izračuna</w:t>
      </w:r>
      <w:r w:rsidR="001C3604" w:rsidRPr="0025201B">
        <w:rPr>
          <w:lang w:eastAsia="zh-CN"/>
        </w:rPr>
        <w:t>l</w:t>
      </w:r>
      <w:r w:rsidRPr="0025201B">
        <w:rPr>
          <w:lang w:eastAsia="zh-CN"/>
        </w:rPr>
        <w:t xml:space="preserve"> vrednost ponudbe z upoštevanjem pravilne matematične operacije</w:t>
      </w:r>
      <w:r w:rsidR="000B057C" w:rsidRPr="000B057C">
        <w:rPr>
          <w:rFonts w:asciiTheme="minorHAnsi" w:eastAsiaTheme="minorHAnsi" w:hAnsiTheme="minorHAnsi" w:cstheme="minorHAnsi"/>
          <w:color w:val="000000" w:themeColor="text1"/>
          <w:sz w:val="23"/>
          <w:szCs w:val="23"/>
          <w:lang w:eastAsia="zh-CN"/>
        </w:rPr>
        <w:t xml:space="preserve"> </w:t>
      </w:r>
      <w:r w:rsidR="000B057C" w:rsidRPr="000B057C">
        <w:rPr>
          <w:lang w:eastAsia="zh-CN"/>
        </w:rPr>
        <w:t>ter pri tem upošteval določila 89. člena ZJN-3</w:t>
      </w:r>
      <w:r w:rsidRPr="0025201B">
        <w:rPr>
          <w:lang w:eastAsia="zh-CN"/>
        </w:rPr>
        <w:t xml:space="preserve">. </w:t>
      </w:r>
    </w:p>
    <w:p w14:paraId="77158C84" w14:textId="77777777" w:rsidR="002442B1" w:rsidRPr="0025201B" w:rsidRDefault="002442B1" w:rsidP="0053278E">
      <w:pPr>
        <w:tabs>
          <w:tab w:val="left" w:pos="1306"/>
        </w:tabs>
        <w:jc w:val="both"/>
        <w:rPr>
          <w:lang w:eastAsia="zh-CN"/>
        </w:rPr>
      </w:pPr>
    </w:p>
    <w:p w14:paraId="10BCA8A8" w14:textId="56BEE620" w:rsidR="0018713A" w:rsidRPr="0025201B" w:rsidRDefault="00CF1B16" w:rsidP="0018713A">
      <w:pPr>
        <w:jc w:val="both"/>
        <w:rPr>
          <w:lang w:eastAsia="zh-CN"/>
        </w:rPr>
      </w:pPr>
      <w:r w:rsidRPr="0025201B">
        <w:rPr>
          <w:lang w:eastAsia="zh-CN"/>
        </w:rPr>
        <w:t xml:space="preserve">V </w:t>
      </w:r>
      <w:r w:rsidR="0018713A" w:rsidRPr="0025201B">
        <w:rPr>
          <w:lang w:eastAsia="zh-CN"/>
        </w:rPr>
        <w:t>kolikor v ponudbenem predračunu niso izpolnjene cene posameznih postavk ali je pri posamezni postavki zapisana vrednost enaka 0,00</w:t>
      </w:r>
      <w:r w:rsidR="00007A33" w:rsidRPr="0025201B">
        <w:rPr>
          <w:lang w:eastAsia="zh-CN"/>
        </w:rPr>
        <w:t>,</w:t>
      </w:r>
      <w:r w:rsidR="0018713A" w:rsidRPr="0025201B">
        <w:rPr>
          <w:lang w:eastAsia="zh-CN"/>
        </w:rPr>
        <w:t xml:space="preserve"> bo naročnik štel, da ponudnik ta dela ponuja po ceni 0,00 EUR in da so dela iz teh postavk upoštevana v vrednostih ostalih postavk</w:t>
      </w:r>
      <w:r w:rsidRPr="0025201B">
        <w:rPr>
          <w:lang w:eastAsia="zh-CN"/>
        </w:rPr>
        <w:t>. V zvezi s tem naročnik ponudnikov ne bo pozival k odprav</w:t>
      </w:r>
      <w:r w:rsidR="0016417A" w:rsidRPr="0025201B">
        <w:rPr>
          <w:lang w:eastAsia="zh-CN"/>
        </w:rPr>
        <w:t>i napak ali dodatnim pojasnilom, ponudniki pa ne morejo zahtevati</w:t>
      </w:r>
      <w:r w:rsidR="0018713A" w:rsidRPr="0025201B">
        <w:rPr>
          <w:lang w:eastAsia="zh-CN"/>
        </w:rPr>
        <w:t xml:space="preserve"> priznanje naknadno določenih cen postavk ali povečanja ponudbene vr</w:t>
      </w:r>
      <w:r w:rsidR="0016417A" w:rsidRPr="0025201B">
        <w:rPr>
          <w:lang w:eastAsia="zh-CN"/>
        </w:rPr>
        <w:t>ednosti iz tega naslova, niti s</w:t>
      </w:r>
      <w:r w:rsidR="0018713A" w:rsidRPr="0025201B">
        <w:rPr>
          <w:lang w:eastAsia="zh-CN"/>
        </w:rPr>
        <w:t>o do njih upravičeni</w:t>
      </w:r>
      <w:r w:rsidR="0016417A" w:rsidRPr="0025201B">
        <w:rPr>
          <w:lang w:eastAsia="zh-CN"/>
        </w:rPr>
        <w:t>.</w:t>
      </w:r>
    </w:p>
    <w:p w14:paraId="309EDC85" w14:textId="77777777" w:rsidR="007F3AAA" w:rsidRPr="0025201B" w:rsidRDefault="007F3AAA" w:rsidP="00250C72">
      <w:pPr>
        <w:jc w:val="both"/>
        <w:rPr>
          <w:lang w:eastAsia="zh-CN"/>
        </w:rPr>
      </w:pPr>
    </w:p>
    <w:p w14:paraId="597EA997" w14:textId="77777777" w:rsidR="007F3AAA" w:rsidRPr="0025201B" w:rsidRDefault="007F3AAA" w:rsidP="00250C72">
      <w:pPr>
        <w:jc w:val="both"/>
        <w:rPr>
          <w:lang w:eastAsia="zh-CN"/>
        </w:rPr>
      </w:pPr>
      <w:r w:rsidRPr="0025201B">
        <w:rPr>
          <w:lang w:eastAsia="zh-CN"/>
        </w:rPr>
        <w:t>Morebitno napačno zapisano stopnjo DDV bo naročnik obravnaval kot računsko napako in jo bo</w:t>
      </w:r>
      <w:r w:rsidR="00512C98" w:rsidRPr="0025201B">
        <w:rPr>
          <w:lang w:eastAsia="zh-CN"/>
        </w:rPr>
        <w:t xml:space="preserve"> </w:t>
      </w:r>
      <w:r w:rsidRPr="0025201B">
        <w:rPr>
          <w:lang w:eastAsia="zh-CN"/>
        </w:rPr>
        <w:t>ob pisnem soglasju ponudnika popravil v pravilno.</w:t>
      </w:r>
    </w:p>
    <w:p w14:paraId="6B3CE670" w14:textId="77777777" w:rsidR="00446427" w:rsidRPr="0025201B" w:rsidRDefault="00446427" w:rsidP="00250C72">
      <w:pPr>
        <w:jc w:val="both"/>
        <w:rPr>
          <w:lang w:eastAsia="zh-CN"/>
        </w:rPr>
      </w:pPr>
    </w:p>
    <w:p w14:paraId="1A6135B3" w14:textId="77777777" w:rsidR="00446427" w:rsidRPr="0025201B" w:rsidRDefault="00446427" w:rsidP="0053278E">
      <w:pPr>
        <w:jc w:val="both"/>
        <w:rPr>
          <w:lang w:eastAsia="zh-CN"/>
        </w:rPr>
      </w:pPr>
      <w:r w:rsidRPr="0025201B">
        <w:rPr>
          <w:lang w:eastAsia="zh-CN"/>
        </w:rPr>
        <w:t>Vse napake v formulah</w:t>
      </w:r>
      <w:r w:rsidR="00997089" w:rsidRPr="0025201B">
        <w:rPr>
          <w:lang w:eastAsia="zh-CN"/>
        </w:rPr>
        <w:t>/seštevkih</w:t>
      </w:r>
      <w:r w:rsidRPr="0025201B">
        <w:rPr>
          <w:lang w:eastAsia="zh-CN"/>
        </w:rPr>
        <w:t xml:space="preserve"> v </w:t>
      </w:r>
      <w:r w:rsidR="00997089" w:rsidRPr="0025201B">
        <w:rPr>
          <w:lang w:eastAsia="zh-CN"/>
        </w:rPr>
        <w:t>ponudbenem predračunu, ki</w:t>
      </w:r>
      <w:r w:rsidRPr="0025201B">
        <w:rPr>
          <w:lang w:eastAsia="zh-CN"/>
        </w:rPr>
        <w:t xml:space="preserve">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w:t>
      </w:r>
      <w:r w:rsidR="004F4972" w:rsidRPr="0025201B">
        <w:rPr>
          <w:lang w:eastAsia="zh-CN"/>
        </w:rPr>
        <w:t xml:space="preserve">, </w:t>
      </w:r>
      <w:r w:rsidR="00997089" w:rsidRPr="0025201B">
        <w:rPr>
          <w:lang w:eastAsia="zh-CN"/>
        </w:rPr>
        <w:t xml:space="preserve">če </w:t>
      </w:r>
      <w:r w:rsidR="004F4972" w:rsidRPr="0025201B">
        <w:rPr>
          <w:lang w:eastAsia="zh-CN"/>
        </w:rPr>
        <w:t xml:space="preserve"> bodo izpolnjeni pogoji iz 89. člena ZJN-3</w:t>
      </w:r>
      <w:r w:rsidRPr="0025201B">
        <w:rPr>
          <w:lang w:eastAsia="zh-CN"/>
        </w:rPr>
        <w:t>.</w:t>
      </w:r>
    </w:p>
    <w:p w14:paraId="1E55D3CB" w14:textId="77777777" w:rsidR="00E04287" w:rsidRPr="001136A4" w:rsidRDefault="00E04287" w:rsidP="00250C72">
      <w:pPr>
        <w:jc w:val="both"/>
        <w:rPr>
          <w:sz w:val="23"/>
          <w:szCs w:val="23"/>
          <w:lang w:eastAsia="zh-CN"/>
        </w:rPr>
      </w:pPr>
    </w:p>
    <w:p w14:paraId="5DAADC53" w14:textId="77777777" w:rsidR="00166980" w:rsidRPr="001136A4" w:rsidRDefault="00166980" w:rsidP="002D55EE">
      <w:pPr>
        <w:pStyle w:val="Naslov2"/>
      </w:pPr>
      <w:bookmarkStart w:id="106" w:name="_Toc451354693"/>
      <w:bookmarkStart w:id="107" w:name="_Toc32922887"/>
      <w:r w:rsidRPr="001136A4">
        <w:t>Podatki o ustanoviteljih</w:t>
      </w:r>
      <w:bookmarkEnd w:id="106"/>
      <w:bookmarkEnd w:id="107"/>
    </w:p>
    <w:p w14:paraId="7ED34439" w14:textId="77777777" w:rsidR="00057870" w:rsidRDefault="00057870" w:rsidP="00057870">
      <w:pPr>
        <w:widowControl w:val="0"/>
        <w:suppressAutoHyphens/>
        <w:autoSpaceDN w:val="0"/>
        <w:ind w:right="6"/>
        <w:jc w:val="both"/>
        <w:textAlignment w:val="baseline"/>
        <w:rPr>
          <w:rFonts w:eastAsia="Calibri" w:cs="Arial"/>
          <w:bCs/>
          <w:kern w:val="3"/>
          <w:lang w:eastAsia="zh-CN"/>
        </w:rPr>
      </w:pPr>
      <w:r w:rsidRPr="00057870">
        <w:rPr>
          <w:rFonts w:eastAsia="Calibri" w:cs="Arial"/>
          <w:bCs/>
          <w:kern w:val="3"/>
          <w:lang w:eastAsia="zh-CN"/>
        </w:rPr>
        <w:t>Naročnik je v dokumentacijo v zvezi z oddajo javnega naročila,  zgolj kot vzorec, vključil obrazec Priloga št. 7 - Izjava o udeležbi fizičnih in pravnih oseb v lastništvu ponudnika, ki pa ga ponudniki ob oddaji ponudbe k ponudbi niso dolžni predložiti</w:t>
      </w:r>
    </w:p>
    <w:p w14:paraId="09ED4A61" w14:textId="77777777" w:rsidR="00057870" w:rsidRPr="00057870" w:rsidRDefault="00057870" w:rsidP="00057870">
      <w:pPr>
        <w:widowControl w:val="0"/>
        <w:suppressAutoHyphens/>
        <w:autoSpaceDN w:val="0"/>
        <w:ind w:right="6"/>
        <w:jc w:val="both"/>
        <w:textAlignment w:val="baseline"/>
        <w:rPr>
          <w:rFonts w:eastAsia="Calibri" w:cs="Arial"/>
          <w:bCs/>
          <w:kern w:val="3"/>
          <w:lang w:eastAsia="zh-CN"/>
        </w:rPr>
      </w:pPr>
    </w:p>
    <w:p w14:paraId="6F4B0E87" w14:textId="77777777" w:rsidR="00057870" w:rsidRDefault="00057870" w:rsidP="00057870">
      <w:pPr>
        <w:widowControl w:val="0"/>
        <w:suppressAutoHyphens/>
        <w:autoSpaceDN w:val="0"/>
        <w:ind w:right="6"/>
        <w:jc w:val="both"/>
        <w:textAlignment w:val="baseline"/>
        <w:rPr>
          <w:rFonts w:eastAsia="Calibri" w:cs="Arial"/>
          <w:bCs/>
          <w:kern w:val="3"/>
          <w:lang w:eastAsia="zh-CN"/>
        </w:rPr>
      </w:pPr>
      <w:r w:rsidRPr="00057870">
        <w:rPr>
          <w:rFonts w:eastAsia="Calibri" w:cs="Arial"/>
          <w:bCs/>
          <w:kern w:val="3"/>
          <w:lang w:eastAsia="zh-CN"/>
        </w:rPr>
        <w:t xml:space="preserve">Z oddajo ponudbe se vsak ponudnik strinja s tem, da bo v primeru, da bo izbran za izvedbo javnega naročila, naročniku najkasneje v roku osmih dni (v vsakem primeru pa pred sklenitvijo pogodbe) od prejema naročnikovega poziva posredoval izpolnjen in podpisan obrazec Priloga št. </w:t>
      </w:r>
      <w:r>
        <w:rPr>
          <w:rFonts w:eastAsia="Calibri" w:cs="Arial"/>
          <w:bCs/>
          <w:kern w:val="3"/>
          <w:lang w:eastAsia="zh-CN"/>
        </w:rPr>
        <w:t>7</w:t>
      </w:r>
      <w:r w:rsidRPr="00057870">
        <w:rPr>
          <w:rFonts w:eastAsia="Calibri" w:cs="Arial"/>
          <w:bCs/>
          <w:kern w:val="3"/>
          <w:lang w:eastAsia="zh-CN"/>
        </w:rPr>
        <w:t xml:space="preserve"> - Izjava o udeležbi fizičnih in pravnih oseb v lastništvu ponudnika, za vse sodelujoče subjekte v ponudbi (ponudnik, partner, podizvajalec, drug subjekt).</w:t>
      </w:r>
    </w:p>
    <w:p w14:paraId="2D794017" w14:textId="77777777" w:rsidR="00057870" w:rsidRPr="00057870" w:rsidRDefault="00057870" w:rsidP="00057870">
      <w:pPr>
        <w:widowControl w:val="0"/>
        <w:suppressAutoHyphens/>
        <w:autoSpaceDN w:val="0"/>
        <w:ind w:right="6"/>
        <w:jc w:val="both"/>
        <w:textAlignment w:val="baseline"/>
        <w:rPr>
          <w:rFonts w:eastAsia="Calibri" w:cs="Arial"/>
          <w:bCs/>
          <w:kern w:val="3"/>
          <w:lang w:eastAsia="zh-CN"/>
        </w:rPr>
      </w:pPr>
    </w:p>
    <w:p w14:paraId="1F9C6D54" w14:textId="77777777" w:rsidR="00057870" w:rsidRDefault="00057870" w:rsidP="00057870">
      <w:pPr>
        <w:widowControl w:val="0"/>
        <w:suppressAutoHyphens/>
        <w:autoSpaceDN w:val="0"/>
        <w:ind w:right="6"/>
        <w:jc w:val="both"/>
        <w:textAlignment w:val="baseline"/>
        <w:rPr>
          <w:rFonts w:eastAsia="Calibri" w:cs="Arial"/>
          <w:bCs/>
          <w:kern w:val="3"/>
          <w:lang w:eastAsia="zh-CN"/>
        </w:rPr>
      </w:pPr>
      <w:r w:rsidRPr="00057870">
        <w:rPr>
          <w:rFonts w:eastAsia="Calibri" w:cs="Arial"/>
          <w:bCs/>
          <w:kern w:val="3"/>
          <w:lang w:eastAsia="zh-CN"/>
        </w:rPr>
        <w:t xml:space="preserve">Naročnik pa dopušča možnost, da ponudniki in ostali subjekti, v kolikor to želijo, izpolnjen obrazec Priloga št. </w:t>
      </w:r>
      <w:r>
        <w:rPr>
          <w:rFonts w:eastAsia="Calibri" w:cs="Arial"/>
          <w:bCs/>
          <w:kern w:val="3"/>
          <w:lang w:eastAsia="zh-CN"/>
        </w:rPr>
        <w:t>7</w:t>
      </w:r>
      <w:r w:rsidRPr="00057870">
        <w:rPr>
          <w:rFonts w:eastAsia="Calibri" w:cs="Arial"/>
          <w:bCs/>
          <w:kern w:val="3"/>
          <w:lang w:eastAsia="zh-CN"/>
        </w:rPr>
        <w:t xml:space="preserve"> oddajo že ob oddaji ponudbe. </w:t>
      </w:r>
    </w:p>
    <w:p w14:paraId="4F1AE11E" w14:textId="77777777" w:rsidR="00057870" w:rsidRDefault="00057870" w:rsidP="00057870">
      <w:pPr>
        <w:widowControl w:val="0"/>
        <w:suppressAutoHyphens/>
        <w:autoSpaceDN w:val="0"/>
        <w:ind w:right="6"/>
        <w:jc w:val="both"/>
        <w:textAlignment w:val="baseline"/>
        <w:rPr>
          <w:rFonts w:eastAsia="Calibri" w:cs="Arial"/>
          <w:bCs/>
          <w:kern w:val="3"/>
          <w:lang w:eastAsia="zh-CN"/>
        </w:rPr>
      </w:pPr>
    </w:p>
    <w:p w14:paraId="553B1F2D" w14:textId="77777777" w:rsidR="00BC2D47" w:rsidRPr="00646ABC" w:rsidRDefault="00BC2D47" w:rsidP="002D55EE">
      <w:pPr>
        <w:pStyle w:val="Naslov2"/>
      </w:pPr>
      <w:bookmarkStart w:id="108" w:name="_Toc451354694"/>
      <w:bookmarkStart w:id="109" w:name="_Toc32922888"/>
      <w:r w:rsidRPr="00646ABC">
        <w:t>Podpis ponudbene dokumentacije</w:t>
      </w:r>
      <w:bookmarkEnd w:id="108"/>
      <w:bookmarkEnd w:id="109"/>
    </w:p>
    <w:p w14:paraId="5827F509" w14:textId="77777777" w:rsidR="00BC2D47" w:rsidRPr="0025201B" w:rsidRDefault="00BC2D47" w:rsidP="00250C72">
      <w:pPr>
        <w:shd w:val="clear" w:color="auto" w:fill="FFFFFF"/>
        <w:suppressAutoHyphens/>
        <w:autoSpaceDN w:val="0"/>
        <w:ind w:right="20"/>
        <w:jc w:val="both"/>
        <w:textAlignment w:val="baseline"/>
        <w:rPr>
          <w:rFonts w:eastAsia="Calibri" w:cs="Franklin Gothic Medium"/>
          <w:kern w:val="3"/>
          <w:lang w:eastAsia="zh-CN"/>
        </w:rPr>
      </w:pPr>
      <w:r w:rsidRPr="0025201B">
        <w:rPr>
          <w:rFonts w:eastAsia="Calibri" w:cs="Arial"/>
          <w:kern w:val="3"/>
          <w:lang w:eastAsia="zh-CN"/>
        </w:rPr>
        <w:t>Ponudba mora biti na zahtevanih mestih podpisana s strani zakonitega zastopnika ponudnika ali osebe, ki ima pisno pooblastilo s strani zakonitega zastopnika za podpis ponudbe. V tem primeru mora biti ponudbi priloženo predmetno pooblastilo za podpis ponudbe (predmetno pooblastilo pripravi ponudnik sam). V primeru ve</w:t>
      </w:r>
      <w:r w:rsidRPr="0025201B">
        <w:rPr>
          <w:rFonts w:eastAsia="Calibri" w:cs="Arial"/>
          <w:kern w:val="3"/>
          <w:shd w:val="clear" w:color="auto" w:fill="FFFFFF"/>
          <w:lang w:eastAsia="zh-CN"/>
        </w:rPr>
        <w:t>č</w:t>
      </w:r>
      <w:r w:rsidRPr="0025201B">
        <w:rPr>
          <w:rFonts w:eastAsia="Calibri" w:cs="Arial"/>
          <w:kern w:val="3"/>
          <w:lang w:eastAsia="zh-CN"/>
        </w:rPr>
        <w:t xml:space="preserve"> zakonitih zastopnikov zadoš</w:t>
      </w:r>
      <w:r w:rsidRPr="0025201B">
        <w:rPr>
          <w:rFonts w:eastAsia="Calibri" w:cs="Arial"/>
          <w:kern w:val="3"/>
          <w:shd w:val="clear" w:color="auto" w:fill="FFFFFF"/>
          <w:lang w:eastAsia="zh-CN"/>
        </w:rPr>
        <w:t>č</w:t>
      </w:r>
      <w:r w:rsidRPr="0025201B">
        <w:rPr>
          <w:rFonts w:eastAsia="Calibri" w:cs="Arial"/>
          <w:kern w:val="3"/>
          <w:lang w:eastAsia="zh-CN"/>
        </w:rPr>
        <w:t>a podpis enega od zakonitih zastopnikov.</w:t>
      </w:r>
    </w:p>
    <w:p w14:paraId="0FF0457F" w14:textId="77777777" w:rsidR="00BC2D47" w:rsidRPr="0025201B" w:rsidRDefault="00BC2D47" w:rsidP="00250C72">
      <w:pPr>
        <w:shd w:val="clear" w:color="auto" w:fill="FFFFFF"/>
        <w:suppressAutoHyphens/>
        <w:autoSpaceDN w:val="0"/>
        <w:ind w:right="20"/>
        <w:jc w:val="both"/>
        <w:textAlignment w:val="baseline"/>
        <w:rPr>
          <w:rFonts w:eastAsia="Calibri" w:cs="Arial"/>
          <w:kern w:val="3"/>
          <w:lang w:eastAsia="zh-CN"/>
        </w:rPr>
      </w:pPr>
    </w:p>
    <w:p w14:paraId="0FA6C9D8" w14:textId="77777777" w:rsidR="00BC2D47" w:rsidRPr="0025201B" w:rsidRDefault="00BC2D47" w:rsidP="00250C72">
      <w:pPr>
        <w:shd w:val="clear" w:color="auto" w:fill="FFFFFF"/>
        <w:tabs>
          <w:tab w:val="left" w:pos="725"/>
        </w:tabs>
        <w:suppressAutoHyphens/>
        <w:autoSpaceDN w:val="0"/>
        <w:ind w:right="6"/>
        <w:jc w:val="both"/>
        <w:textAlignment w:val="baseline"/>
        <w:rPr>
          <w:rFonts w:eastAsia="Calibri" w:cs="Calibri"/>
          <w:b/>
          <w:kern w:val="3"/>
          <w:lang w:eastAsia="zh-CN"/>
        </w:rPr>
      </w:pPr>
      <w:r w:rsidRPr="0025201B">
        <w:rPr>
          <w:rFonts w:eastAsia="Calibri" w:cs="Arial"/>
          <w:b/>
          <w:kern w:val="3"/>
          <w:lang w:eastAsia="zh-CN"/>
        </w:rPr>
        <w:t xml:space="preserve">V primeru samostojnega ponudnika: </w:t>
      </w:r>
      <w:r w:rsidRPr="0025201B">
        <w:rPr>
          <w:rFonts w:eastAsia="Calibri" w:cs="Arial"/>
          <w:kern w:val="3"/>
          <w:lang w:eastAsia="zh-CN"/>
        </w:rPr>
        <w:t>v kolikor podpisnik ponudbenih dokumentov ni zakoniti zastopnik ponudnika, mora ponudnik priložiti pooblastilo, s katerim zakoniti zastopnik ponudnika pooblaš</w:t>
      </w:r>
      <w:r w:rsidRPr="0025201B">
        <w:rPr>
          <w:rFonts w:eastAsia="Calibri" w:cs="Arial"/>
          <w:kern w:val="3"/>
          <w:shd w:val="clear" w:color="auto" w:fill="FFFFFF"/>
          <w:lang w:eastAsia="zh-CN"/>
        </w:rPr>
        <w:t>č</w:t>
      </w:r>
      <w:r w:rsidRPr="0025201B">
        <w:rPr>
          <w:rFonts w:eastAsia="Calibri" w:cs="Arial"/>
          <w:kern w:val="3"/>
          <w:lang w:eastAsia="zh-CN"/>
        </w:rPr>
        <w:t>a podpisnika ponudbenih dokumentov.</w:t>
      </w:r>
    </w:p>
    <w:p w14:paraId="0C9A197F" w14:textId="77777777" w:rsidR="00BC2D47" w:rsidRPr="0025201B" w:rsidRDefault="00BC2D47" w:rsidP="00250C72">
      <w:pPr>
        <w:shd w:val="clear" w:color="auto" w:fill="FFFFFF"/>
        <w:suppressAutoHyphens/>
        <w:autoSpaceDN w:val="0"/>
        <w:ind w:right="20"/>
        <w:jc w:val="both"/>
        <w:textAlignment w:val="baseline"/>
        <w:rPr>
          <w:rFonts w:eastAsia="Calibri" w:cs="Arial"/>
          <w:kern w:val="3"/>
          <w:lang w:eastAsia="zh-CN"/>
        </w:rPr>
      </w:pPr>
    </w:p>
    <w:p w14:paraId="0ED0CF31" w14:textId="77777777" w:rsidR="00BC2D47" w:rsidRDefault="00BC2D47" w:rsidP="00250C72">
      <w:pPr>
        <w:shd w:val="clear" w:color="auto" w:fill="FFFFFF"/>
        <w:tabs>
          <w:tab w:val="left" w:pos="701"/>
        </w:tabs>
        <w:suppressAutoHyphens/>
        <w:autoSpaceDN w:val="0"/>
        <w:ind w:right="6"/>
        <w:jc w:val="both"/>
        <w:textAlignment w:val="baseline"/>
        <w:rPr>
          <w:rFonts w:eastAsia="Calibri" w:cs="Arial"/>
          <w:kern w:val="3"/>
          <w:lang w:eastAsia="zh-CN"/>
        </w:rPr>
      </w:pPr>
      <w:r w:rsidRPr="0025201B">
        <w:rPr>
          <w:rFonts w:eastAsia="Calibri" w:cs="Arial"/>
          <w:b/>
          <w:kern w:val="3"/>
          <w:lang w:eastAsia="zh-CN"/>
        </w:rPr>
        <w:t xml:space="preserve">V primeru ponudbe skupine ponudnikov: </w:t>
      </w:r>
      <w:r w:rsidRPr="0025201B">
        <w:rPr>
          <w:rFonts w:eastAsia="Calibri" w:cs="Arial"/>
          <w:kern w:val="3"/>
          <w:lang w:eastAsia="zh-CN"/>
        </w:rPr>
        <w:t>v kolikor podpisniki ponudbenih dokumentov niso zakoniti zastopniki ponudnikov v ponudbi skupine ponudnikov, mora ponudnik priložiti pooblastilo, s katerimi zakoniti zastopniki ponudnikov pooblaš</w:t>
      </w:r>
      <w:r w:rsidRPr="0025201B">
        <w:rPr>
          <w:rFonts w:eastAsia="Calibri" w:cs="Arial"/>
          <w:b/>
          <w:kern w:val="3"/>
          <w:shd w:val="clear" w:color="auto" w:fill="FFFFFF"/>
          <w:lang w:eastAsia="zh-CN"/>
        </w:rPr>
        <w:t>č</w:t>
      </w:r>
      <w:r w:rsidRPr="0025201B">
        <w:rPr>
          <w:rFonts w:eastAsia="Calibri" w:cs="Arial"/>
          <w:kern w:val="3"/>
          <w:lang w:eastAsia="zh-CN"/>
        </w:rPr>
        <w:t>ajo podpisnike ponudbenih dokumentov. Pooblastila je potrebno priložiti tako za podpisnike vodilnega ponudnika kot tudi za podpisnike ostalih ponudnikov v ponudbi skupine ponudnikov.</w:t>
      </w:r>
    </w:p>
    <w:p w14:paraId="7BA94B29" w14:textId="77777777" w:rsidR="000E6E72" w:rsidRPr="000E6E72" w:rsidRDefault="000E6E72" w:rsidP="000E6E72">
      <w:pPr>
        <w:shd w:val="clear" w:color="auto" w:fill="FFFFFF"/>
        <w:tabs>
          <w:tab w:val="left" w:pos="701"/>
        </w:tabs>
        <w:suppressAutoHyphens/>
        <w:autoSpaceDN w:val="0"/>
        <w:spacing w:line="276" w:lineRule="auto"/>
        <w:ind w:right="6"/>
        <w:jc w:val="both"/>
        <w:textAlignment w:val="baseline"/>
        <w:rPr>
          <w:rFonts w:asciiTheme="minorHAnsi" w:eastAsia="Calibri" w:hAnsiTheme="minorHAnsi" w:cstheme="minorHAnsi"/>
          <w:color w:val="000000" w:themeColor="text1"/>
          <w:kern w:val="3"/>
          <w:lang w:eastAsia="zh-CN"/>
        </w:rPr>
      </w:pPr>
    </w:p>
    <w:p w14:paraId="28B56539" w14:textId="77777777" w:rsidR="000E6E72" w:rsidRPr="000E6E72" w:rsidRDefault="000E6E72" w:rsidP="000E6E72">
      <w:pPr>
        <w:shd w:val="clear" w:color="auto" w:fill="FFFFFF"/>
        <w:tabs>
          <w:tab w:val="left" w:pos="725"/>
        </w:tabs>
        <w:suppressAutoHyphens/>
        <w:autoSpaceDN w:val="0"/>
        <w:spacing w:line="276" w:lineRule="auto"/>
        <w:ind w:right="6"/>
        <w:jc w:val="both"/>
        <w:textAlignment w:val="baseline"/>
        <w:rPr>
          <w:rFonts w:asciiTheme="minorHAnsi" w:eastAsia="Calibri" w:hAnsiTheme="minorHAnsi" w:cstheme="minorHAnsi"/>
          <w:color w:val="000000" w:themeColor="text1"/>
          <w:kern w:val="3"/>
          <w:lang w:eastAsia="zh-CN"/>
        </w:rPr>
      </w:pPr>
      <w:r w:rsidRPr="000E6E72">
        <w:rPr>
          <w:rFonts w:asciiTheme="minorHAnsi" w:eastAsia="Calibri" w:hAnsiTheme="minorHAnsi" w:cstheme="minorHAnsi"/>
          <w:b/>
          <w:color w:val="000000" w:themeColor="text1"/>
          <w:kern w:val="3"/>
          <w:lang w:eastAsia="zh-CN"/>
        </w:rPr>
        <w:t xml:space="preserve">V primeru ponudbe s podizvajalci: </w:t>
      </w:r>
      <w:r w:rsidRPr="000E6E72">
        <w:rPr>
          <w:rFonts w:asciiTheme="minorHAnsi" w:eastAsia="Calibri" w:hAnsiTheme="minorHAnsi" w:cstheme="minorHAnsi"/>
          <w:color w:val="000000" w:themeColor="text1"/>
          <w:kern w:val="3"/>
          <w:lang w:eastAsia="zh-CN"/>
        </w:rPr>
        <w:t>v kolikor podpisnik ponudbenih dokumentov ni zakoniti zastopnik podizvajalca, mora ponudnik priložiti pooblastilo, s katerim zakoniti zastopniki podizvajalca pooblaš</w:t>
      </w:r>
      <w:r w:rsidRPr="000E6E72">
        <w:rPr>
          <w:rFonts w:asciiTheme="minorHAnsi" w:eastAsia="Calibri" w:hAnsiTheme="minorHAnsi" w:cstheme="minorHAnsi"/>
          <w:b/>
          <w:color w:val="000000" w:themeColor="text1"/>
          <w:kern w:val="3"/>
          <w:lang w:eastAsia="zh-CN"/>
        </w:rPr>
        <w:t>č</w:t>
      </w:r>
      <w:r w:rsidRPr="000E6E72">
        <w:rPr>
          <w:rFonts w:asciiTheme="minorHAnsi" w:eastAsia="Calibri" w:hAnsiTheme="minorHAnsi" w:cstheme="minorHAnsi"/>
          <w:color w:val="000000" w:themeColor="text1"/>
          <w:kern w:val="3"/>
          <w:lang w:eastAsia="zh-CN"/>
        </w:rPr>
        <w:t>ajo podpisnike ponudbenih dokumentov.</w:t>
      </w:r>
    </w:p>
    <w:p w14:paraId="51F902F7" w14:textId="77777777" w:rsidR="00300A20" w:rsidRPr="0025201B" w:rsidRDefault="00300A20" w:rsidP="00250C72">
      <w:pPr>
        <w:shd w:val="clear" w:color="auto" w:fill="FFFFFF"/>
        <w:tabs>
          <w:tab w:val="left" w:pos="701"/>
        </w:tabs>
        <w:suppressAutoHyphens/>
        <w:autoSpaceDN w:val="0"/>
        <w:ind w:right="6"/>
        <w:jc w:val="both"/>
        <w:textAlignment w:val="baseline"/>
        <w:rPr>
          <w:rFonts w:eastAsia="Calibri" w:cs="Calibri"/>
          <w:b/>
          <w:kern w:val="3"/>
          <w:lang w:eastAsia="zh-CN"/>
        </w:rPr>
      </w:pPr>
    </w:p>
    <w:p w14:paraId="58F38D9A" w14:textId="77777777" w:rsidR="00F277D4" w:rsidRPr="0025201B" w:rsidRDefault="00F277D4" w:rsidP="00F277D4">
      <w:pPr>
        <w:jc w:val="both"/>
        <w:rPr>
          <w:b/>
          <w:lang w:eastAsia="zh-CN"/>
        </w:rPr>
      </w:pPr>
      <w:r w:rsidRPr="0025201B">
        <w:rPr>
          <w:rFonts w:eastAsia="Calibri" w:cs="Arial"/>
          <w:b/>
          <w:kern w:val="3"/>
          <w:lang w:eastAsia="zh-CN"/>
        </w:rPr>
        <w:t>V primeru ponudbe s sklicevanjem na zmogljivosti drugega subjekta (81.</w:t>
      </w:r>
      <w:r w:rsidR="00682F58">
        <w:rPr>
          <w:rFonts w:eastAsia="Calibri" w:cs="Arial"/>
          <w:b/>
          <w:kern w:val="3"/>
          <w:lang w:eastAsia="zh-CN"/>
        </w:rPr>
        <w:t xml:space="preserve"> </w:t>
      </w:r>
      <w:r w:rsidRPr="0025201B">
        <w:rPr>
          <w:rFonts w:eastAsia="Calibri" w:cs="Arial"/>
          <w:b/>
          <w:kern w:val="3"/>
          <w:lang w:eastAsia="zh-CN"/>
        </w:rPr>
        <w:t>člen ZJN-3):</w:t>
      </w:r>
    </w:p>
    <w:p w14:paraId="128C3EEA" w14:textId="77777777" w:rsidR="00F277D4" w:rsidRPr="0025201B" w:rsidRDefault="00F277D4" w:rsidP="00F277D4">
      <w:pPr>
        <w:shd w:val="clear" w:color="auto" w:fill="FFFFFF"/>
        <w:tabs>
          <w:tab w:val="left" w:pos="725"/>
        </w:tabs>
        <w:suppressAutoHyphens/>
        <w:autoSpaceDN w:val="0"/>
        <w:ind w:right="6"/>
        <w:jc w:val="both"/>
        <w:textAlignment w:val="baseline"/>
        <w:rPr>
          <w:rFonts w:eastAsia="Calibri" w:cs="Calibri"/>
          <w:b/>
          <w:kern w:val="3"/>
          <w:lang w:eastAsia="zh-CN"/>
        </w:rPr>
      </w:pPr>
      <w:r w:rsidRPr="0025201B">
        <w:rPr>
          <w:rFonts w:eastAsia="Calibri" w:cs="Arial"/>
          <w:kern w:val="3"/>
          <w:lang w:eastAsia="zh-CN"/>
        </w:rPr>
        <w:t>v kolikor podpisnik ponudbenih dokumentov ni zakoniti zastopnik drugega subjekta, mora ponudnik priložiti pooblastilo, s katerim zakoniti zastopnik ponudnika pooblaš</w:t>
      </w:r>
      <w:r w:rsidRPr="0025201B">
        <w:rPr>
          <w:rFonts w:eastAsia="Calibri" w:cs="Arial"/>
          <w:kern w:val="3"/>
          <w:shd w:val="clear" w:color="auto" w:fill="FFFFFF"/>
          <w:lang w:eastAsia="zh-CN"/>
        </w:rPr>
        <w:t>č</w:t>
      </w:r>
      <w:r w:rsidRPr="0025201B">
        <w:rPr>
          <w:rFonts w:eastAsia="Calibri" w:cs="Arial"/>
          <w:kern w:val="3"/>
          <w:lang w:eastAsia="zh-CN"/>
        </w:rPr>
        <w:t>a podpisnika ponudbenih dokumentov.</w:t>
      </w:r>
    </w:p>
    <w:p w14:paraId="2956550D" w14:textId="77777777" w:rsidR="00B2303C" w:rsidRDefault="00B2303C"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7009967B" w14:textId="77777777" w:rsidR="00BD5B05" w:rsidRPr="006F2D53" w:rsidRDefault="00BD5B05" w:rsidP="00BD5B05">
      <w:pPr>
        <w:tabs>
          <w:tab w:val="left" w:pos="0"/>
        </w:tabs>
        <w:jc w:val="both"/>
        <w:rPr>
          <w:rFonts w:asciiTheme="minorHAnsi" w:eastAsia="Calibri" w:hAnsiTheme="minorHAnsi" w:cs="Cambria"/>
          <w:b/>
          <w:i/>
          <w:color w:val="000000"/>
          <w:kern w:val="3"/>
          <w:u w:val="single"/>
          <w:lang w:eastAsia="zh-CN"/>
        </w:rPr>
      </w:pPr>
      <w:r w:rsidRPr="00BD5B05">
        <w:rPr>
          <w:rFonts w:asciiTheme="minorHAnsi" w:eastAsia="Calibri" w:hAnsiTheme="minorHAnsi" w:cs="Cambria"/>
          <w:b/>
          <w:i/>
          <w:color w:val="000000"/>
          <w:kern w:val="3"/>
          <w:u w:val="single"/>
          <w:lang w:eastAsia="zh-CN"/>
        </w:rPr>
        <w:t>Naročnik bo štel, da so vsi obrazci/priloge, ki so sestavni del ponudbe, oddani in potrjeni na datum oddaje ponudbe, razen v primeru, ko je na obrazcu/prilogi izrecno naveden drug datum .</w:t>
      </w:r>
    </w:p>
    <w:p w14:paraId="1449BCC4" w14:textId="55DC10E5" w:rsidR="00415E71" w:rsidRDefault="00415E71"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76810C1C" w14:textId="00E95D2C" w:rsidR="00723D15" w:rsidRDefault="00723D15"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21CFDBE9" w14:textId="77777777" w:rsidR="00723D15" w:rsidRDefault="00723D15"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6BDB60B3" w14:textId="77777777" w:rsidR="00D93009" w:rsidRPr="00646ABC" w:rsidRDefault="00B208A8" w:rsidP="002D55EE">
      <w:pPr>
        <w:pStyle w:val="Naslov2"/>
      </w:pPr>
      <w:bookmarkStart w:id="110" w:name="_Toc32922889"/>
      <w:r w:rsidRPr="00646ABC">
        <w:t>Sestavni del</w:t>
      </w:r>
      <w:r w:rsidR="00A27A20" w:rsidRPr="00646ABC">
        <w:t>i</w:t>
      </w:r>
      <w:r w:rsidRPr="00646ABC">
        <w:t xml:space="preserve"> ponudbe</w:t>
      </w:r>
      <w:bookmarkEnd w:id="110"/>
    </w:p>
    <w:p w14:paraId="5A19A764" w14:textId="77777777" w:rsidR="00A44404" w:rsidRPr="0025201B" w:rsidRDefault="00D93009" w:rsidP="00997089">
      <w:pPr>
        <w:tabs>
          <w:tab w:val="center" w:pos="4535"/>
        </w:tabs>
        <w:jc w:val="both"/>
        <w:rPr>
          <w:rFonts w:asciiTheme="minorHAnsi" w:hAnsiTheme="minorHAnsi"/>
          <w:b/>
          <w:u w:val="single"/>
        </w:rPr>
      </w:pPr>
      <w:r w:rsidRPr="0025201B">
        <w:rPr>
          <w:rFonts w:asciiTheme="minorHAnsi" w:hAnsiTheme="minorHAnsi"/>
          <w:b/>
          <w:u w:val="single"/>
        </w:rPr>
        <w:t>Vsaka ponudba mora vsebovati naslednje:</w:t>
      </w:r>
    </w:p>
    <w:p w14:paraId="2537849E" w14:textId="77777777" w:rsidR="00C8149F" w:rsidRPr="00C8149F" w:rsidRDefault="00C8149F" w:rsidP="00C8149F">
      <w:pPr>
        <w:tabs>
          <w:tab w:val="center" w:pos="4535"/>
        </w:tabs>
        <w:jc w:val="both"/>
        <w:rPr>
          <w:rFonts w:asciiTheme="minorHAnsi" w:hAnsiTheme="minorHAnsi"/>
          <w:b/>
          <w:u w:val="single"/>
        </w:rPr>
      </w:pPr>
      <w:r w:rsidRPr="00C8149F">
        <w:rPr>
          <w:rFonts w:asciiTheme="minorHAnsi" w:hAnsiTheme="minorHAnsi"/>
          <w:b/>
          <w:u w:val="single"/>
        </w:rPr>
        <w:t>(naročnik ponudnikom priporoča, da z izpolnitvijo 3. stolpca spodnje tabele dodatno preverijo ali so k ponudbi predložili zahtevane obrazce, priloge, dokumente)</w:t>
      </w:r>
    </w:p>
    <w:p w14:paraId="5DE75A58" w14:textId="77777777" w:rsidR="00C8149F" w:rsidRPr="00C8149F" w:rsidRDefault="00C8149F" w:rsidP="00C8149F">
      <w:pPr>
        <w:jc w:val="both"/>
        <w:rPr>
          <w:rFonts w:asciiTheme="minorHAnsi" w:hAnsiTheme="minorHAnsi" w:cstheme="minorHAnsi"/>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9"/>
        <w:gridCol w:w="4838"/>
        <w:gridCol w:w="1703"/>
      </w:tblGrid>
      <w:tr w:rsidR="00C8149F" w:rsidRPr="00C8149F" w14:paraId="6BF18749" w14:textId="77777777" w:rsidTr="00E24725">
        <w:tc>
          <w:tcPr>
            <w:tcW w:w="2519" w:type="dxa"/>
          </w:tcPr>
          <w:p w14:paraId="0F81BD9C" w14:textId="77777777" w:rsidR="00C8149F" w:rsidRPr="00C8149F" w:rsidRDefault="00C8149F" w:rsidP="00C8149F">
            <w:pPr>
              <w:jc w:val="center"/>
              <w:rPr>
                <w:rFonts w:asciiTheme="minorHAnsi" w:eastAsia="Calibri" w:hAnsiTheme="minorHAnsi" w:cstheme="minorHAnsi"/>
                <w:b/>
                <w:bCs/>
                <w:color w:val="000000"/>
              </w:rPr>
            </w:pPr>
            <w:r w:rsidRPr="00C8149F">
              <w:rPr>
                <w:rFonts w:asciiTheme="minorHAnsi" w:eastAsia="Calibri" w:hAnsiTheme="minorHAnsi" w:cstheme="minorHAnsi"/>
                <w:b/>
                <w:bCs/>
                <w:color w:val="000000"/>
              </w:rPr>
              <w:t>Zap. št.</w:t>
            </w:r>
          </w:p>
        </w:tc>
        <w:tc>
          <w:tcPr>
            <w:tcW w:w="4838" w:type="dxa"/>
          </w:tcPr>
          <w:p w14:paraId="7F53C2C4" w14:textId="77777777" w:rsidR="00C8149F" w:rsidRPr="00C8149F" w:rsidRDefault="00C8149F" w:rsidP="00C8149F">
            <w:pPr>
              <w:jc w:val="center"/>
              <w:rPr>
                <w:rFonts w:asciiTheme="minorHAnsi" w:eastAsia="Calibri" w:hAnsiTheme="minorHAnsi" w:cstheme="minorHAnsi"/>
                <w:b/>
                <w:bCs/>
                <w:color w:val="000000"/>
              </w:rPr>
            </w:pPr>
            <w:r w:rsidRPr="00C8149F">
              <w:rPr>
                <w:rFonts w:asciiTheme="minorHAnsi" w:eastAsia="Calibri" w:hAnsiTheme="minorHAnsi" w:cstheme="minorHAnsi"/>
                <w:b/>
                <w:bCs/>
                <w:color w:val="000000"/>
              </w:rPr>
              <w:t>DOKUMENTACIJA</w:t>
            </w:r>
          </w:p>
          <w:p w14:paraId="4B63C2C7" w14:textId="77777777" w:rsidR="00C8149F" w:rsidRPr="00C8149F" w:rsidRDefault="00C8149F" w:rsidP="00C8149F">
            <w:pPr>
              <w:jc w:val="center"/>
              <w:rPr>
                <w:rFonts w:asciiTheme="minorHAnsi" w:eastAsia="Calibri" w:hAnsiTheme="minorHAnsi" w:cstheme="minorHAnsi"/>
                <w:b/>
                <w:bCs/>
                <w:color w:val="000000"/>
              </w:rPr>
            </w:pPr>
          </w:p>
        </w:tc>
        <w:tc>
          <w:tcPr>
            <w:tcW w:w="1703" w:type="dxa"/>
          </w:tcPr>
          <w:p w14:paraId="4D342395" w14:textId="77777777" w:rsidR="00C8149F" w:rsidRPr="00C8149F" w:rsidRDefault="00C8149F" w:rsidP="00C8149F">
            <w:pPr>
              <w:jc w:val="center"/>
              <w:rPr>
                <w:rFonts w:asciiTheme="minorHAnsi" w:eastAsia="Calibri" w:hAnsiTheme="minorHAnsi" w:cstheme="minorHAnsi"/>
                <w:b/>
                <w:bCs/>
                <w:color w:val="000000"/>
              </w:rPr>
            </w:pPr>
            <w:r w:rsidRPr="00C8149F">
              <w:rPr>
                <w:rFonts w:asciiTheme="minorHAnsi" w:eastAsia="Calibri" w:hAnsiTheme="minorHAnsi" w:cstheme="minorHAnsi"/>
                <w:b/>
                <w:bCs/>
                <w:color w:val="000000"/>
              </w:rPr>
              <w:t>Predloženo</w:t>
            </w:r>
          </w:p>
          <w:p w14:paraId="6445FC6B" w14:textId="77777777" w:rsidR="00C8149F" w:rsidRPr="00C8149F" w:rsidRDefault="00C8149F" w:rsidP="00C8149F">
            <w:pPr>
              <w:jc w:val="center"/>
              <w:rPr>
                <w:rFonts w:asciiTheme="minorHAnsi" w:eastAsia="Calibri" w:hAnsiTheme="minorHAnsi" w:cstheme="minorHAnsi"/>
                <w:b/>
                <w:bCs/>
                <w:color w:val="000000"/>
              </w:rPr>
            </w:pPr>
            <w:r w:rsidRPr="00C8149F">
              <w:rPr>
                <w:rFonts w:asciiTheme="minorHAnsi" w:eastAsia="Calibri" w:hAnsiTheme="minorHAnsi" w:cstheme="minorHAnsi"/>
                <w:b/>
                <w:bCs/>
                <w:color w:val="000000"/>
              </w:rPr>
              <w:t>(da/ne)</w:t>
            </w:r>
          </w:p>
        </w:tc>
      </w:tr>
      <w:tr w:rsidR="00C8149F" w:rsidRPr="00C8149F" w14:paraId="005BB01A" w14:textId="77777777" w:rsidTr="00E24725">
        <w:tc>
          <w:tcPr>
            <w:tcW w:w="2519" w:type="dxa"/>
          </w:tcPr>
          <w:p w14:paraId="2BDFE35F" w14:textId="348941D3" w:rsidR="00C8149F" w:rsidRPr="00C8149F" w:rsidRDefault="00C8149F" w:rsidP="001A3C96">
            <w:pPr>
              <w:rPr>
                <w:rFonts w:asciiTheme="minorHAnsi" w:eastAsia="Calibri" w:hAnsiTheme="minorHAnsi" w:cstheme="minorHAnsi"/>
                <w:b/>
                <w:bCs/>
                <w:color w:val="000000"/>
              </w:rPr>
            </w:pPr>
            <w:r w:rsidRPr="00C8149F">
              <w:rPr>
                <w:rFonts w:asciiTheme="minorHAnsi" w:eastAsia="Calibri" w:hAnsiTheme="minorHAnsi" w:cstheme="minorHAnsi"/>
                <w:b/>
                <w:bCs/>
                <w:color w:val="000000"/>
              </w:rPr>
              <w:t xml:space="preserve">Razdelek v sistemu e-JN </w:t>
            </w:r>
            <w:r w:rsidRPr="00C8149F">
              <w:rPr>
                <w:rFonts w:asciiTheme="minorHAnsi" w:eastAsia="Calibri" w:hAnsiTheme="minorHAnsi" w:cstheme="minorHAnsi"/>
                <w:b/>
                <w:bCs/>
                <w:color w:val="0000FF" w:themeColor="hyperlink"/>
                <w:u w:val="single"/>
              </w:rPr>
              <w:t>https://ejn.gov.si/</w:t>
            </w:r>
          </w:p>
        </w:tc>
        <w:tc>
          <w:tcPr>
            <w:tcW w:w="4838" w:type="dxa"/>
          </w:tcPr>
          <w:p w14:paraId="4722840F" w14:textId="77777777" w:rsidR="00C8149F" w:rsidRPr="00C8149F" w:rsidRDefault="00C8149F" w:rsidP="00C8149F">
            <w:pPr>
              <w:jc w:val="center"/>
              <w:rPr>
                <w:rFonts w:asciiTheme="minorHAnsi" w:eastAsia="Calibri" w:hAnsiTheme="minorHAnsi" w:cstheme="minorHAnsi"/>
                <w:b/>
                <w:bCs/>
                <w:color w:val="000000"/>
              </w:rPr>
            </w:pPr>
            <w:r w:rsidRPr="00C8149F">
              <w:rPr>
                <w:rFonts w:asciiTheme="minorHAnsi" w:eastAsia="Calibri" w:hAnsiTheme="minorHAnsi" w:cstheme="minorHAnsi"/>
                <w:b/>
                <w:bCs/>
                <w:color w:val="000000"/>
              </w:rPr>
              <w:t>»PREDRAČUN«</w:t>
            </w:r>
          </w:p>
        </w:tc>
        <w:tc>
          <w:tcPr>
            <w:tcW w:w="1703" w:type="dxa"/>
          </w:tcPr>
          <w:p w14:paraId="12311768" w14:textId="77777777" w:rsidR="00C8149F" w:rsidRPr="00C8149F" w:rsidRDefault="00C8149F" w:rsidP="00C8149F">
            <w:pPr>
              <w:jc w:val="center"/>
              <w:rPr>
                <w:rFonts w:asciiTheme="minorHAnsi" w:eastAsia="Calibri" w:hAnsiTheme="minorHAnsi" w:cstheme="minorHAnsi"/>
                <w:b/>
                <w:bCs/>
                <w:color w:val="000000"/>
              </w:rPr>
            </w:pPr>
          </w:p>
        </w:tc>
      </w:tr>
      <w:tr w:rsidR="00C8149F" w:rsidRPr="00C8149F" w14:paraId="499C3468" w14:textId="77777777" w:rsidTr="00E24725">
        <w:tc>
          <w:tcPr>
            <w:tcW w:w="2519" w:type="dxa"/>
          </w:tcPr>
          <w:p w14:paraId="587F7537" w14:textId="77777777" w:rsidR="00C8149F" w:rsidRPr="00C8149F" w:rsidRDefault="00C8149F" w:rsidP="000E167B">
            <w:pPr>
              <w:numPr>
                <w:ilvl w:val="0"/>
                <w:numId w:val="30"/>
              </w:numPr>
              <w:rPr>
                <w:rFonts w:asciiTheme="minorHAnsi" w:eastAsia="Calibri" w:hAnsiTheme="minorHAnsi" w:cstheme="minorHAnsi"/>
                <w:color w:val="000000"/>
              </w:rPr>
            </w:pPr>
          </w:p>
        </w:tc>
        <w:tc>
          <w:tcPr>
            <w:tcW w:w="4838" w:type="dxa"/>
          </w:tcPr>
          <w:p w14:paraId="2CC0996C" w14:textId="2B57AD95" w:rsidR="00C8149F" w:rsidRPr="0023342C" w:rsidRDefault="0023342C" w:rsidP="00C8149F">
            <w:pPr>
              <w:suppressAutoHyphens/>
              <w:autoSpaceDN w:val="0"/>
              <w:snapToGrid w:val="0"/>
              <w:ind w:right="6"/>
              <w:jc w:val="both"/>
              <w:textAlignment w:val="baseline"/>
              <w:rPr>
                <w:rFonts w:asciiTheme="minorHAnsi" w:eastAsia="Calibri" w:hAnsiTheme="minorHAnsi" w:cstheme="minorHAnsi"/>
                <w:b/>
                <w:bCs/>
                <w:kern w:val="3"/>
                <w:lang w:eastAsia="zh-CN"/>
              </w:rPr>
            </w:pPr>
            <w:r>
              <w:rPr>
                <w:rFonts w:asciiTheme="minorHAnsi" w:eastAsia="Calibri" w:hAnsiTheme="minorHAnsi" w:cstheme="minorHAnsi"/>
                <w:b/>
                <w:bCs/>
                <w:kern w:val="3"/>
                <w:lang w:eastAsia="zh-CN"/>
              </w:rPr>
              <w:t>Ponudbeni predračun</w:t>
            </w:r>
            <w:r w:rsidR="00C8149F" w:rsidRPr="00C8149F">
              <w:rPr>
                <w:rFonts w:asciiTheme="minorHAnsi" w:eastAsia="Calibri" w:hAnsiTheme="minorHAnsi" w:cstheme="minorHAnsi"/>
                <w:b/>
                <w:bCs/>
                <w:kern w:val="3"/>
                <w:lang w:eastAsia="zh-CN"/>
              </w:rPr>
              <w:t xml:space="preserve"> </w:t>
            </w:r>
            <w:r w:rsidR="00C8149F" w:rsidRPr="00C8149F">
              <w:rPr>
                <w:rFonts w:asciiTheme="minorHAnsi" w:eastAsia="Calibri" w:hAnsiTheme="minorHAnsi" w:cstheme="minorHAnsi"/>
                <w:kern w:val="3"/>
                <w:lang w:eastAsia="zh-CN"/>
              </w:rPr>
              <w:t xml:space="preserve">(Priloga št. 1) </w:t>
            </w:r>
          </w:p>
          <w:p w14:paraId="73CA8F4F" w14:textId="77777777" w:rsidR="00C8149F" w:rsidRPr="00C8149F" w:rsidRDefault="00EC75EE" w:rsidP="00F4791E">
            <w:pPr>
              <w:suppressAutoHyphens/>
              <w:autoSpaceDN w:val="0"/>
              <w:snapToGrid w:val="0"/>
              <w:ind w:right="6"/>
              <w:jc w:val="both"/>
              <w:textAlignment w:val="baseline"/>
              <w:rPr>
                <w:rFonts w:asciiTheme="minorHAnsi" w:eastAsia="Calibri" w:hAnsiTheme="minorHAnsi" w:cstheme="minorHAnsi"/>
                <w:color w:val="000000"/>
              </w:rPr>
            </w:pPr>
            <w:r w:rsidRPr="0025201B">
              <w:rPr>
                <w:rFonts w:asciiTheme="minorHAnsi" w:eastAsia="Calibri" w:hAnsiTheme="minorHAnsi" w:cs="Cambria"/>
                <w:kern w:val="3"/>
                <w:lang w:eastAsia="zh-CN"/>
              </w:rPr>
              <w:t>Obrazec predloži/naloži ponudnik ali poslovodeči ponudnik v skupni ponudbi</w:t>
            </w:r>
            <w:r>
              <w:rPr>
                <w:rFonts w:asciiTheme="minorHAnsi" w:eastAsia="Calibri" w:hAnsiTheme="minorHAnsi" w:cs="Cambria"/>
                <w:kern w:val="3"/>
                <w:lang w:eastAsia="zh-CN"/>
              </w:rPr>
              <w:t>.</w:t>
            </w:r>
          </w:p>
        </w:tc>
        <w:tc>
          <w:tcPr>
            <w:tcW w:w="1703" w:type="dxa"/>
          </w:tcPr>
          <w:p w14:paraId="3CE8CA0D" w14:textId="77777777" w:rsidR="00C8149F" w:rsidRPr="00C8149F" w:rsidRDefault="00C8149F" w:rsidP="00C8149F">
            <w:pPr>
              <w:suppressAutoHyphens/>
              <w:autoSpaceDN w:val="0"/>
              <w:snapToGrid w:val="0"/>
              <w:ind w:right="6"/>
              <w:jc w:val="both"/>
              <w:textAlignment w:val="baseline"/>
              <w:rPr>
                <w:rFonts w:asciiTheme="minorHAnsi" w:eastAsia="Calibri" w:hAnsiTheme="minorHAnsi" w:cstheme="minorHAnsi"/>
                <w:b/>
                <w:bCs/>
                <w:kern w:val="3"/>
                <w:lang w:eastAsia="zh-CN"/>
              </w:rPr>
            </w:pPr>
          </w:p>
        </w:tc>
      </w:tr>
      <w:tr w:rsidR="00780683" w:rsidRPr="00C8149F" w14:paraId="2E93E10B" w14:textId="77777777" w:rsidTr="00E24725">
        <w:tc>
          <w:tcPr>
            <w:tcW w:w="2519" w:type="dxa"/>
          </w:tcPr>
          <w:p w14:paraId="089351E7" w14:textId="77777777" w:rsidR="00780683" w:rsidRPr="00C8149F" w:rsidRDefault="00780683" w:rsidP="00EC75EE">
            <w:pPr>
              <w:rPr>
                <w:rFonts w:asciiTheme="minorHAnsi" w:eastAsia="Calibri" w:hAnsiTheme="minorHAnsi" w:cstheme="minorHAnsi"/>
                <w:b/>
                <w:bCs/>
                <w:color w:val="000000"/>
              </w:rPr>
            </w:pPr>
          </w:p>
        </w:tc>
        <w:tc>
          <w:tcPr>
            <w:tcW w:w="4838" w:type="dxa"/>
          </w:tcPr>
          <w:p w14:paraId="16B9AF69" w14:textId="77777777" w:rsidR="00780683" w:rsidRPr="00C8149F" w:rsidRDefault="00780683" w:rsidP="00C8149F">
            <w:pPr>
              <w:jc w:val="center"/>
              <w:rPr>
                <w:rFonts w:asciiTheme="minorHAnsi" w:eastAsia="Calibri" w:hAnsiTheme="minorHAnsi" w:cstheme="minorHAnsi"/>
                <w:b/>
                <w:bCs/>
                <w:color w:val="000000"/>
              </w:rPr>
            </w:pPr>
          </w:p>
        </w:tc>
        <w:tc>
          <w:tcPr>
            <w:tcW w:w="1703" w:type="dxa"/>
          </w:tcPr>
          <w:p w14:paraId="6C8B143A" w14:textId="77777777" w:rsidR="00780683" w:rsidRPr="00C8149F" w:rsidRDefault="00780683" w:rsidP="00C8149F">
            <w:pPr>
              <w:jc w:val="center"/>
              <w:rPr>
                <w:rFonts w:asciiTheme="minorHAnsi" w:eastAsia="Calibri" w:hAnsiTheme="minorHAnsi" w:cstheme="minorHAnsi"/>
                <w:b/>
                <w:bCs/>
                <w:color w:val="000000"/>
              </w:rPr>
            </w:pPr>
          </w:p>
        </w:tc>
      </w:tr>
      <w:tr w:rsidR="00780683" w:rsidRPr="00C8149F" w14:paraId="1037E16C" w14:textId="77777777" w:rsidTr="00E24725">
        <w:tc>
          <w:tcPr>
            <w:tcW w:w="2519" w:type="dxa"/>
          </w:tcPr>
          <w:p w14:paraId="7A2D3317" w14:textId="6B0BCFD3" w:rsidR="00780683" w:rsidRPr="00C8149F" w:rsidRDefault="00780683" w:rsidP="001A3C96">
            <w:pPr>
              <w:rPr>
                <w:rFonts w:asciiTheme="minorHAnsi" w:eastAsia="Calibri" w:hAnsiTheme="minorHAnsi" w:cstheme="minorHAnsi"/>
                <w:b/>
                <w:bCs/>
                <w:color w:val="000000"/>
              </w:rPr>
            </w:pPr>
            <w:r w:rsidRPr="00C8149F">
              <w:rPr>
                <w:rFonts w:asciiTheme="minorHAnsi" w:eastAsia="Calibri" w:hAnsiTheme="minorHAnsi" w:cstheme="minorHAnsi"/>
                <w:b/>
                <w:bCs/>
                <w:color w:val="000000"/>
              </w:rPr>
              <w:t xml:space="preserve">Razdelek v sistemu e-JN </w:t>
            </w:r>
            <w:hyperlink r:id="rId33" w:history="1">
              <w:r w:rsidR="001A3C96" w:rsidRPr="0078603E">
                <w:rPr>
                  <w:rStyle w:val="Hiperpovezava"/>
                  <w:rFonts w:asciiTheme="minorHAnsi" w:eastAsia="Calibri" w:hAnsiTheme="minorHAnsi" w:cstheme="minorHAnsi"/>
                  <w:b/>
                  <w:bCs/>
                </w:rPr>
                <w:t>https://ejn.gov.si/</w:t>
              </w:r>
            </w:hyperlink>
          </w:p>
        </w:tc>
        <w:tc>
          <w:tcPr>
            <w:tcW w:w="4838" w:type="dxa"/>
          </w:tcPr>
          <w:p w14:paraId="330E003A" w14:textId="77777777" w:rsidR="00780683" w:rsidRPr="00C8149F" w:rsidRDefault="00780683" w:rsidP="00150146">
            <w:pPr>
              <w:jc w:val="center"/>
              <w:rPr>
                <w:rFonts w:asciiTheme="minorHAnsi" w:eastAsia="Calibri" w:hAnsiTheme="minorHAnsi" w:cstheme="minorHAnsi"/>
                <w:b/>
                <w:bCs/>
                <w:color w:val="000000"/>
              </w:rPr>
            </w:pPr>
            <w:r w:rsidRPr="00C8149F">
              <w:rPr>
                <w:rFonts w:asciiTheme="minorHAnsi" w:eastAsia="Calibri" w:hAnsiTheme="minorHAnsi" w:cstheme="minorHAnsi"/>
                <w:b/>
                <w:bCs/>
                <w:color w:val="000000"/>
              </w:rPr>
              <w:t>»</w:t>
            </w:r>
            <w:r>
              <w:rPr>
                <w:rFonts w:asciiTheme="minorHAnsi" w:eastAsia="Calibri" w:hAnsiTheme="minorHAnsi" w:cstheme="minorHAnsi"/>
                <w:b/>
                <w:bCs/>
                <w:color w:val="000000"/>
              </w:rPr>
              <w:t>ESPD - ponudnik</w:t>
            </w:r>
            <w:r w:rsidRPr="00C8149F">
              <w:rPr>
                <w:rFonts w:asciiTheme="minorHAnsi" w:eastAsia="Calibri" w:hAnsiTheme="minorHAnsi" w:cstheme="minorHAnsi"/>
                <w:b/>
                <w:bCs/>
                <w:color w:val="000000"/>
              </w:rPr>
              <w:t>«</w:t>
            </w:r>
          </w:p>
        </w:tc>
        <w:tc>
          <w:tcPr>
            <w:tcW w:w="1703" w:type="dxa"/>
          </w:tcPr>
          <w:p w14:paraId="3B2B891D" w14:textId="77777777" w:rsidR="00780683" w:rsidRPr="00C8149F" w:rsidRDefault="00780683" w:rsidP="00150146">
            <w:pPr>
              <w:jc w:val="center"/>
              <w:rPr>
                <w:rFonts w:asciiTheme="minorHAnsi" w:eastAsia="Calibri" w:hAnsiTheme="minorHAnsi" w:cstheme="minorHAnsi"/>
                <w:b/>
                <w:bCs/>
                <w:color w:val="000000"/>
              </w:rPr>
            </w:pPr>
          </w:p>
        </w:tc>
      </w:tr>
      <w:tr w:rsidR="00780683" w:rsidRPr="00C8149F" w14:paraId="210BE572" w14:textId="77777777" w:rsidTr="00E24725">
        <w:tc>
          <w:tcPr>
            <w:tcW w:w="2519" w:type="dxa"/>
          </w:tcPr>
          <w:p w14:paraId="4ACFB570" w14:textId="77777777" w:rsidR="00780683" w:rsidRPr="00780683" w:rsidRDefault="00780683" w:rsidP="000E167B">
            <w:pPr>
              <w:pStyle w:val="Odstavekseznama"/>
              <w:numPr>
                <w:ilvl w:val="0"/>
                <w:numId w:val="30"/>
              </w:numPr>
              <w:rPr>
                <w:rFonts w:asciiTheme="minorHAnsi" w:eastAsia="Calibri" w:hAnsiTheme="minorHAnsi" w:cstheme="minorHAnsi"/>
                <w:b/>
                <w:bCs/>
                <w:color w:val="000000"/>
              </w:rPr>
            </w:pPr>
          </w:p>
        </w:tc>
        <w:tc>
          <w:tcPr>
            <w:tcW w:w="4838" w:type="dxa"/>
          </w:tcPr>
          <w:p w14:paraId="7E504510" w14:textId="2B134C26" w:rsidR="00780683" w:rsidRPr="0023342C" w:rsidRDefault="00780683" w:rsidP="00325821">
            <w:pPr>
              <w:jc w:val="both"/>
              <w:rPr>
                <w:rFonts w:asciiTheme="minorHAnsi" w:eastAsia="Calibri" w:hAnsiTheme="minorHAnsi" w:cstheme="minorHAnsi"/>
                <w:b/>
                <w:bCs/>
                <w:color w:val="000000"/>
                <w:highlight w:val="yellow"/>
              </w:rPr>
            </w:pPr>
            <w:r>
              <w:rPr>
                <w:rFonts w:asciiTheme="minorHAnsi" w:eastAsia="Calibri" w:hAnsiTheme="minorHAnsi" w:cstheme="minorHAnsi"/>
                <w:b/>
                <w:bCs/>
                <w:color w:val="000000"/>
              </w:rPr>
              <w:t xml:space="preserve">Izpolnjen ESPD obrazec v *.xml obliki </w:t>
            </w:r>
            <w:r w:rsidRPr="005708D6">
              <w:rPr>
                <w:rFonts w:asciiTheme="minorHAnsi" w:eastAsia="Calibri" w:hAnsiTheme="minorHAnsi" w:cstheme="minorHAnsi"/>
                <w:bCs/>
                <w:color w:val="000000"/>
              </w:rPr>
              <w:t>predloži vsak ponudnik</w:t>
            </w:r>
            <w:r>
              <w:rPr>
                <w:rFonts w:asciiTheme="minorHAnsi" w:eastAsia="Calibri" w:hAnsiTheme="minorHAnsi" w:cstheme="minorHAnsi"/>
                <w:b/>
                <w:bCs/>
                <w:color w:val="000000"/>
              </w:rPr>
              <w:t>.</w:t>
            </w:r>
            <w:r w:rsidR="00B33675" w:rsidRPr="00B33675">
              <w:rPr>
                <w:lang w:eastAsia="zh-CN"/>
              </w:rPr>
              <w:t xml:space="preserve"> </w:t>
            </w:r>
          </w:p>
        </w:tc>
        <w:tc>
          <w:tcPr>
            <w:tcW w:w="1703" w:type="dxa"/>
          </w:tcPr>
          <w:p w14:paraId="687664F4" w14:textId="77777777" w:rsidR="00780683" w:rsidRPr="00C8149F" w:rsidRDefault="00780683" w:rsidP="00150146">
            <w:pPr>
              <w:jc w:val="center"/>
              <w:rPr>
                <w:rFonts w:asciiTheme="minorHAnsi" w:eastAsia="Calibri" w:hAnsiTheme="minorHAnsi" w:cstheme="minorHAnsi"/>
                <w:b/>
                <w:bCs/>
                <w:color w:val="000000"/>
              </w:rPr>
            </w:pPr>
          </w:p>
        </w:tc>
      </w:tr>
      <w:tr w:rsidR="003C3028" w:rsidRPr="00C8149F" w14:paraId="27FD6AB9" w14:textId="77777777" w:rsidTr="00E24725">
        <w:tc>
          <w:tcPr>
            <w:tcW w:w="2519" w:type="dxa"/>
          </w:tcPr>
          <w:p w14:paraId="3B331248" w14:textId="77777777" w:rsidR="003C3028" w:rsidRPr="00C8149F" w:rsidRDefault="003C3028" w:rsidP="00150146">
            <w:pPr>
              <w:rPr>
                <w:rFonts w:asciiTheme="minorHAnsi" w:eastAsia="Calibri" w:hAnsiTheme="minorHAnsi" w:cstheme="minorHAnsi"/>
                <w:b/>
                <w:bCs/>
                <w:color w:val="000000"/>
              </w:rPr>
            </w:pPr>
          </w:p>
        </w:tc>
        <w:tc>
          <w:tcPr>
            <w:tcW w:w="4838" w:type="dxa"/>
          </w:tcPr>
          <w:p w14:paraId="31513A96" w14:textId="77777777" w:rsidR="003C3028" w:rsidRPr="00C8149F" w:rsidRDefault="003C3028" w:rsidP="00150146">
            <w:pPr>
              <w:jc w:val="center"/>
              <w:rPr>
                <w:rFonts w:asciiTheme="minorHAnsi" w:eastAsia="Calibri" w:hAnsiTheme="minorHAnsi" w:cstheme="minorHAnsi"/>
                <w:b/>
                <w:bCs/>
                <w:color w:val="000000"/>
              </w:rPr>
            </w:pPr>
          </w:p>
        </w:tc>
        <w:tc>
          <w:tcPr>
            <w:tcW w:w="1703" w:type="dxa"/>
          </w:tcPr>
          <w:p w14:paraId="14414B96" w14:textId="77777777" w:rsidR="003C3028" w:rsidRPr="00C8149F" w:rsidRDefault="003C3028" w:rsidP="00150146">
            <w:pPr>
              <w:jc w:val="center"/>
              <w:rPr>
                <w:rFonts w:asciiTheme="minorHAnsi" w:eastAsia="Calibri" w:hAnsiTheme="minorHAnsi" w:cstheme="minorHAnsi"/>
                <w:b/>
                <w:bCs/>
                <w:color w:val="000000"/>
              </w:rPr>
            </w:pPr>
          </w:p>
        </w:tc>
      </w:tr>
      <w:tr w:rsidR="00780683" w:rsidRPr="00C8149F" w14:paraId="6023C5FE" w14:textId="77777777" w:rsidTr="00E24725">
        <w:tc>
          <w:tcPr>
            <w:tcW w:w="2519" w:type="dxa"/>
          </w:tcPr>
          <w:p w14:paraId="606E031B" w14:textId="7B4B2540" w:rsidR="00780683" w:rsidRPr="00C8149F" w:rsidRDefault="00780683" w:rsidP="001A3C96">
            <w:pPr>
              <w:rPr>
                <w:rFonts w:asciiTheme="minorHAnsi" w:eastAsia="Calibri" w:hAnsiTheme="minorHAnsi" w:cstheme="minorHAnsi"/>
                <w:b/>
                <w:bCs/>
                <w:color w:val="000000"/>
              </w:rPr>
            </w:pPr>
            <w:r w:rsidRPr="00C8149F">
              <w:rPr>
                <w:rFonts w:asciiTheme="minorHAnsi" w:eastAsia="Calibri" w:hAnsiTheme="minorHAnsi" w:cstheme="minorHAnsi"/>
                <w:b/>
                <w:bCs/>
                <w:color w:val="000000"/>
              </w:rPr>
              <w:t xml:space="preserve">Razdelek v sistemu e-JN </w:t>
            </w:r>
            <w:hyperlink r:id="rId34" w:history="1">
              <w:r w:rsidR="00F55312" w:rsidRPr="0078603E">
                <w:rPr>
                  <w:rStyle w:val="Hiperpovezava"/>
                  <w:rFonts w:asciiTheme="minorHAnsi" w:eastAsia="Calibri" w:hAnsiTheme="minorHAnsi" w:cstheme="minorHAnsi"/>
                  <w:b/>
                  <w:bCs/>
                </w:rPr>
                <w:t>https://ejn.gov.si/</w:t>
              </w:r>
            </w:hyperlink>
          </w:p>
        </w:tc>
        <w:tc>
          <w:tcPr>
            <w:tcW w:w="4838" w:type="dxa"/>
          </w:tcPr>
          <w:p w14:paraId="777A0197" w14:textId="77777777" w:rsidR="00780683" w:rsidRPr="00C8149F" w:rsidRDefault="00780683" w:rsidP="00150146">
            <w:pPr>
              <w:jc w:val="center"/>
              <w:rPr>
                <w:rFonts w:asciiTheme="minorHAnsi" w:eastAsia="Calibri" w:hAnsiTheme="minorHAnsi" w:cstheme="minorHAnsi"/>
                <w:b/>
                <w:bCs/>
                <w:color w:val="000000"/>
              </w:rPr>
            </w:pPr>
            <w:r w:rsidRPr="00C8149F">
              <w:rPr>
                <w:rFonts w:asciiTheme="minorHAnsi" w:eastAsia="Calibri" w:hAnsiTheme="minorHAnsi" w:cstheme="minorHAnsi"/>
                <w:b/>
                <w:bCs/>
                <w:color w:val="000000"/>
              </w:rPr>
              <w:t>»</w:t>
            </w:r>
            <w:r>
              <w:rPr>
                <w:rFonts w:asciiTheme="minorHAnsi" w:eastAsia="Calibri" w:hAnsiTheme="minorHAnsi" w:cstheme="minorHAnsi"/>
                <w:b/>
                <w:bCs/>
                <w:color w:val="000000"/>
              </w:rPr>
              <w:t>ESPD – ostali sodelujoči</w:t>
            </w:r>
            <w:r w:rsidRPr="00C8149F">
              <w:rPr>
                <w:rFonts w:asciiTheme="minorHAnsi" w:eastAsia="Calibri" w:hAnsiTheme="minorHAnsi" w:cstheme="minorHAnsi"/>
                <w:b/>
                <w:bCs/>
                <w:color w:val="000000"/>
              </w:rPr>
              <w:t>«</w:t>
            </w:r>
          </w:p>
        </w:tc>
        <w:tc>
          <w:tcPr>
            <w:tcW w:w="1703" w:type="dxa"/>
          </w:tcPr>
          <w:p w14:paraId="1E9BF572" w14:textId="77777777" w:rsidR="00780683" w:rsidRPr="00C8149F" w:rsidRDefault="00780683" w:rsidP="00150146">
            <w:pPr>
              <w:jc w:val="center"/>
              <w:rPr>
                <w:rFonts w:asciiTheme="minorHAnsi" w:eastAsia="Calibri" w:hAnsiTheme="minorHAnsi" w:cstheme="minorHAnsi"/>
                <w:b/>
                <w:bCs/>
                <w:color w:val="000000"/>
              </w:rPr>
            </w:pPr>
          </w:p>
        </w:tc>
      </w:tr>
      <w:tr w:rsidR="00780683" w:rsidRPr="00C8149F" w14:paraId="0EF3B5F3" w14:textId="77777777" w:rsidTr="00E24725">
        <w:tc>
          <w:tcPr>
            <w:tcW w:w="2519" w:type="dxa"/>
          </w:tcPr>
          <w:p w14:paraId="576F8839" w14:textId="77777777" w:rsidR="00780683" w:rsidRPr="00780683" w:rsidRDefault="00780683" w:rsidP="000E167B">
            <w:pPr>
              <w:pStyle w:val="Odstavekseznama"/>
              <w:numPr>
                <w:ilvl w:val="0"/>
                <w:numId w:val="30"/>
              </w:numPr>
              <w:rPr>
                <w:rFonts w:asciiTheme="minorHAnsi" w:eastAsia="Calibri" w:hAnsiTheme="minorHAnsi" w:cstheme="minorHAnsi"/>
                <w:b/>
                <w:bCs/>
                <w:color w:val="000000"/>
              </w:rPr>
            </w:pPr>
          </w:p>
        </w:tc>
        <w:tc>
          <w:tcPr>
            <w:tcW w:w="4838" w:type="dxa"/>
          </w:tcPr>
          <w:p w14:paraId="18060283" w14:textId="53F7B7BA" w:rsidR="00225E4F" w:rsidRPr="005708D6" w:rsidRDefault="00780683" w:rsidP="0023342C">
            <w:pPr>
              <w:jc w:val="both"/>
              <w:rPr>
                <w:rFonts w:asciiTheme="minorHAnsi" w:eastAsia="Calibri" w:hAnsiTheme="minorHAnsi" w:cstheme="minorHAnsi"/>
                <w:bCs/>
                <w:color w:val="000000"/>
              </w:rPr>
            </w:pPr>
            <w:r>
              <w:rPr>
                <w:rFonts w:asciiTheme="minorHAnsi" w:eastAsia="Calibri" w:hAnsiTheme="minorHAnsi" w:cstheme="minorHAnsi"/>
                <w:bCs/>
                <w:color w:val="000000"/>
              </w:rPr>
              <w:t xml:space="preserve">Ponudnik mora za vse ostale sodelujoče subjekte predložiti/naložiti </w:t>
            </w:r>
            <w:r w:rsidRPr="00C62B58">
              <w:rPr>
                <w:rFonts w:asciiTheme="minorHAnsi" w:eastAsia="Calibri" w:hAnsiTheme="minorHAnsi" w:cstheme="minorHAnsi"/>
                <w:b/>
                <w:bCs/>
                <w:color w:val="000000"/>
              </w:rPr>
              <w:t>podpisan ESPD obrazec</w:t>
            </w:r>
            <w:r>
              <w:rPr>
                <w:rFonts w:asciiTheme="minorHAnsi" w:eastAsia="Calibri" w:hAnsiTheme="minorHAnsi" w:cstheme="minorHAnsi"/>
                <w:bCs/>
                <w:color w:val="000000"/>
              </w:rPr>
              <w:t xml:space="preserve"> v *.pdf ali *.xml obliki</w:t>
            </w:r>
            <w:r w:rsidR="00225E4F">
              <w:rPr>
                <w:rFonts w:asciiTheme="minorHAnsi" w:eastAsia="Calibri" w:hAnsiTheme="minorHAnsi" w:cstheme="minorHAnsi"/>
                <w:bCs/>
                <w:color w:val="000000"/>
              </w:rPr>
              <w:t>.</w:t>
            </w:r>
          </w:p>
        </w:tc>
        <w:tc>
          <w:tcPr>
            <w:tcW w:w="1703" w:type="dxa"/>
          </w:tcPr>
          <w:p w14:paraId="399B1EA7" w14:textId="77777777" w:rsidR="00780683" w:rsidRPr="00C8149F" w:rsidRDefault="00780683" w:rsidP="00150146">
            <w:pPr>
              <w:jc w:val="center"/>
              <w:rPr>
                <w:rFonts w:asciiTheme="minorHAnsi" w:eastAsia="Calibri" w:hAnsiTheme="minorHAnsi" w:cstheme="minorHAnsi"/>
                <w:b/>
                <w:bCs/>
                <w:color w:val="000000"/>
              </w:rPr>
            </w:pPr>
          </w:p>
        </w:tc>
      </w:tr>
      <w:tr w:rsidR="003C3028" w:rsidRPr="00C8149F" w14:paraId="3E84620F" w14:textId="77777777" w:rsidTr="00E24725">
        <w:tc>
          <w:tcPr>
            <w:tcW w:w="2519" w:type="dxa"/>
          </w:tcPr>
          <w:p w14:paraId="5138D019" w14:textId="77777777" w:rsidR="003C3028" w:rsidRPr="00C8149F" w:rsidRDefault="003C3028" w:rsidP="00EC75EE">
            <w:pPr>
              <w:rPr>
                <w:rFonts w:asciiTheme="minorHAnsi" w:eastAsia="Calibri" w:hAnsiTheme="minorHAnsi" w:cstheme="minorHAnsi"/>
                <w:b/>
                <w:bCs/>
                <w:color w:val="000000"/>
              </w:rPr>
            </w:pPr>
          </w:p>
        </w:tc>
        <w:tc>
          <w:tcPr>
            <w:tcW w:w="4838" w:type="dxa"/>
          </w:tcPr>
          <w:p w14:paraId="0B941F69" w14:textId="77777777" w:rsidR="003C3028" w:rsidRPr="00C8149F" w:rsidRDefault="003C3028" w:rsidP="00C8149F">
            <w:pPr>
              <w:jc w:val="center"/>
              <w:rPr>
                <w:rFonts w:asciiTheme="minorHAnsi" w:eastAsia="Calibri" w:hAnsiTheme="minorHAnsi" w:cstheme="minorHAnsi"/>
                <w:b/>
                <w:bCs/>
                <w:color w:val="000000"/>
              </w:rPr>
            </w:pPr>
          </w:p>
        </w:tc>
        <w:tc>
          <w:tcPr>
            <w:tcW w:w="1703" w:type="dxa"/>
          </w:tcPr>
          <w:p w14:paraId="4C85A7D5" w14:textId="77777777" w:rsidR="003C3028" w:rsidRPr="00C8149F" w:rsidRDefault="003C3028" w:rsidP="00C8149F">
            <w:pPr>
              <w:jc w:val="center"/>
              <w:rPr>
                <w:rFonts w:asciiTheme="minorHAnsi" w:eastAsia="Calibri" w:hAnsiTheme="minorHAnsi" w:cstheme="minorHAnsi"/>
                <w:b/>
                <w:bCs/>
                <w:color w:val="000000"/>
              </w:rPr>
            </w:pPr>
          </w:p>
        </w:tc>
      </w:tr>
      <w:tr w:rsidR="00C8149F" w:rsidRPr="00C8149F" w14:paraId="729DC05B" w14:textId="77777777" w:rsidTr="00E24725">
        <w:tc>
          <w:tcPr>
            <w:tcW w:w="2519" w:type="dxa"/>
          </w:tcPr>
          <w:p w14:paraId="3697F77B" w14:textId="77777777" w:rsidR="00C8149F" w:rsidRPr="00C8149F" w:rsidRDefault="00C8149F" w:rsidP="00EC75EE">
            <w:pPr>
              <w:rPr>
                <w:rFonts w:asciiTheme="minorHAnsi" w:eastAsia="Calibri" w:hAnsiTheme="minorHAnsi" w:cstheme="minorHAnsi"/>
                <w:b/>
                <w:bCs/>
                <w:color w:val="000000"/>
              </w:rPr>
            </w:pPr>
            <w:r w:rsidRPr="00C8149F">
              <w:rPr>
                <w:rFonts w:asciiTheme="minorHAnsi" w:eastAsia="Calibri" w:hAnsiTheme="minorHAnsi" w:cstheme="minorHAnsi"/>
                <w:b/>
                <w:bCs/>
                <w:color w:val="000000"/>
              </w:rPr>
              <w:t xml:space="preserve">Razdelek v sistemu e-JN </w:t>
            </w:r>
            <w:hyperlink r:id="rId35" w:history="1">
              <w:r w:rsidR="00EC75EE" w:rsidRPr="00BE232B">
                <w:rPr>
                  <w:rStyle w:val="Hiperpovezava"/>
                  <w:rFonts w:asciiTheme="minorHAnsi" w:eastAsia="Calibri" w:hAnsiTheme="minorHAnsi" w:cstheme="minorHAnsi"/>
                  <w:b/>
                  <w:bCs/>
                </w:rPr>
                <w:t>https://ejn.gov.si/eJN</w:t>
              </w:r>
            </w:hyperlink>
          </w:p>
        </w:tc>
        <w:tc>
          <w:tcPr>
            <w:tcW w:w="4838" w:type="dxa"/>
          </w:tcPr>
          <w:p w14:paraId="7EFDF91B" w14:textId="77777777" w:rsidR="00C8149F" w:rsidRPr="00C8149F" w:rsidRDefault="00C8149F" w:rsidP="00C8149F">
            <w:pPr>
              <w:jc w:val="center"/>
              <w:rPr>
                <w:rFonts w:asciiTheme="minorHAnsi" w:eastAsia="Calibri" w:hAnsiTheme="minorHAnsi" w:cstheme="minorHAnsi"/>
                <w:b/>
                <w:bCs/>
                <w:color w:val="000000"/>
              </w:rPr>
            </w:pPr>
            <w:r w:rsidRPr="00C8149F">
              <w:rPr>
                <w:rFonts w:asciiTheme="minorHAnsi" w:eastAsia="Calibri" w:hAnsiTheme="minorHAnsi" w:cstheme="minorHAnsi"/>
                <w:b/>
                <w:bCs/>
                <w:color w:val="000000"/>
              </w:rPr>
              <w:t>»Druge priloge«</w:t>
            </w:r>
          </w:p>
        </w:tc>
        <w:tc>
          <w:tcPr>
            <w:tcW w:w="1703" w:type="dxa"/>
          </w:tcPr>
          <w:p w14:paraId="704A6F53" w14:textId="77777777" w:rsidR="00C8149F" w:rsidRPr="00C8149F" w:rsidRDefault="00C8149F" w:rsidP="00C8149F">
            <w:pPr>
              <w:jc w:val="center"/>
              <w:rPr>
                <w:rFonts w:asciiTheme="minorHAnsi" w:eastAsia="Calibri" w:hAnsiTheme="minorHAnsi" w:cstheme="minorHAnsi"/>
                <w:b/>
                <w:bCs/>
                <w:color w:val="000000"/>
              </w:rPr>
            </w:pPr>
          </w:p>
        </w:tc>
      </w:tr>
      <w:tr w:rsidR="00C8149F" w:rsidRPr="00C8149F" w14:paraId="4E9DC313" w14:textId="77777777" w:rsidTr="00E24725">
        <w:tc>
          <w:tcPr>
            <w:tcW w:w="2519" w:type="dxa"/>
          </w:tcPr>
          <w:p w14:paraId="39B24715" w14:textId="77777777" w:rsidR="00C8149F" w:rsidRPr="00C8149F" w:rsidRDefault="00C8149F" w:rsidP="000E167B">
            <w:pPr>
              <w:numPr>
                <w:ilvl w:val="0"/>
                <w:numId w:val="30"/>
              </w:numPr>
              <w:contextualSpacing/>
              <w:rPr>
                <w:rFonts w:asciiTheme="minorHAnsi" w:eastAsia="Calibri" w:hAnsiTheme="minorHAnsi" w:cstheme="minorHAnsi"/>
                <w:color w:val="000000"/>
              </w:rPr>
            </w:pPr>
          </w:p>
        </w:tc>
        <w:tc>
          <w:tcPr>
            <w:tcW w:w="4838" w:type="dxa"/>
          </w:tcPr>
          <w:p w14:paraId="075DCDB2" w14:textId="77777777" w:rsidR="00C8149F" w:rsidRPr="00C8149F" w:rsidRDefault="00C8149F" w:rsidP="00C8149F">
            <w:pPr>
              <w:jc w:val="both"/>
              <w:rPr>
                <w:rFonts w:asciiTheme="minorHAnsi" w:eastAsia="Calibri" w:hAnsiTheme="minorHAnsi" w:cstheme="minorHAnsi"/>
                <w:color w:val="000000"/>
              </w:rPr>
            </w:pPr>
            <w:r w:rsidRPr="00C8149F">
              <w:rPr>
                <w:rFonts w:asciiTheme="minorHAnsi" w:eastAsia="Calibri" w:hAnsiTheme="minorHAnsi" w:cstheme="minorHAnsi"/>
                <w:b/>
                <w:bCs/>
                <w:color w:val="000000"/>
              </w:rPr>
              <w:t>Podatki o ponudniku in drugih gospodarskih subjektih</w:t>
            </w:r>
            <w:r w:rsidRPr="00C8149F">
              <w:rPr>
                <w:rFonts w:asciiTheme="minorHAnsi" w:eastAsia="Calibri" w:hAnsiTheme="minorHAnsi" w:cstheme="minorHAnsi"/>
                <w:b/>
                <w:bCs/>
                <w:kern w:val="3"/>
                <w:lang w:eastAsia="zh-CN"/>
              </w:rPr>
              <w:t xml:space="preserve"> </w:t>
            </w:r>
            <w:r w:rsidRPr="00C8149F">
              <w:rPr>
                <w:rFonts w:asciiTheme="minorHAnsi" w:eastAsia="Calibri" w:hAnsiTheme="minorHAnsi" w:cstheme="minorHAnsi"/>
                <w:color w:val="000000"/>
              </w:rPr>
              <w:t>(Priloga št. 2).</w:t>
            </w:r>
          </w:p>
          <w:p w14:paraId="4FE968AA" w14:textId="54426E0F" w:rsidR="00384033" w:rsidRPr="00C8149F" w:rsidRDefault="00C8149F" w:rsidP="00BD71AE">
            <w:pPr>
              <w:suppressAutoHyphens/>
              <w:autoSpaceDN w:val="0"/>
              <w:snapToGrid w:val="0"/>
              <w:ind w:right="6"/>
              <w:jc w:val="both"/>
              <w:textAlignment w:val="baseline"/>
              <w:rPr>
                <w:rFonts w:asciiTheme="minorHAnsi" w:eastAsia="Calibri" w:hAnsiTheme="minorHAnsi" w:cstheme="minorHAnsi"/>
                <w:b/>
                <w:bCs/>
                <w:kern w:val="3"/>
                <w:lang w:eastAsia="zh-CN"/>
              </w:rPr>
            </w:pPr>
            <w:r w:rsidRPr="00C8149F">
              <w:rPr>
                <w:rFonts w:asciiTheme="minorHAnsi" w:eastAsia="Calibri" w:hAnsiTheme="minorHAnsi" w:cstheme="minorHAnsi"/>
                <w:color w:val="000000"/>
              </w:rPr>
              <w:t>Obrazec predloži ponudnik ter vsak partner v skupni ponudbi, drug subjekt na katerega zmogljivosti se sklicuje ponudnik in vsak podizvajalec, ne glede na to ali zahteva neposredno plačilo s strani naročnika ali ne.</w:t>
            </w:r>
          </w:p>
        </w:tc>
        <w:tc>
          <w:tcPr>
            <w:tcW w:w="1703" w:type="dxa"/>
          </w:tcPr>
          <w:p w14:paraId="48610F88" w14:textId="77777777" w:rsidR="00C8149F" w:rsidRPr="00C8149F" w:rsidRDefault="00C8149F" w:rsidP="00C8149F">
            <w:pPr>
              <w:suppressAutoHyphens/>
              <w:autoSpaceDN w:val="0"/>
              <w:snapToGrid w:val="0"/>
              <w:ind w:right="6"/>
              <w:jc w:val="both"/>
              <w:textAlignment w:val="baseline"/>
              <w:rPr>
                <w:rFonts w:asciiTheme="minorHAnsi" w:eastAsia="Calibri" w:hAnsiTheme="minorHAnsi" w:cstheme="minorHAnsi"/>
                <w:b/>
                <w:bCs/>
                <w:kern w:val="3"/>
                <w:lang w:eastAsia="zh-CN"/>
              </w:rPr>
            </w:pPr>
          </w:p>
        </w:tc>
      </w:tr>
      <w:tr w:rsidR="00487866" w:rsidRPr="00C8149F" w14:paraId="3BD1B15E" w14:textId="77777777" w:rsidTr="00E24725">
        <w:tc>
          <w:tcPr>
            <w:tcW w:w="2519" w:type="dxa"/>
            <w:tcBorders>
              <w:top w:val="single" w:sz="4" w:space="0" w:color="auto"/>
              <w:left w:val="single" w:sz="4" w:space="0" w:color="auto"/>
              <w:bottom w:val="single" w:sz="4" w:space="0" w:color="auto"/>
              <w:right w:val="single" w:sz="4" w:space="0" w:color="auto"/>
            </w:tcBorders>
          </w:tcPr>
          <w:p w14:paraId="3B1268C5" w14:textId="77777777" w:rsidR="00487866" w:rsidRPr="00C8149F" w:rsidRDefault="00487866" w:rsidP="000E167B">
            <w:pPr>
              <w:numPr>
                <w:ilvl w:val="0"/>
                <w:numId w:val="30"/>
              </w:numPr>
              <w:contextualSpacing/>
              <w:rPr>
                <w:rFonts w:asciiTheme="minorHAnsi" w:eastAsia="Calibri" w:hAnsiTheme="minorHAnsi" w:cstheme="minorHAnsi"/>
                <w:color w:val="000000"/>
              </w:rPr>
            </w:pPr>
          </w:p>
        </w:tc>
        <w:tc>
          <w:tcPr>
            <w:tcW w:w="4838" w:type="dxa"/>
            <w:tcBorders>
              <w:top w:val="single" w:sz="4" w:space="0" w:color="auto"/>
              <w:left w:val="single" w:sz="4" w:space="0" w:color="auto"/>
              <w:bottom w:val="single" w:sz="4" w:space="0" w:color="auto"/>
              <w:right w:val="single" w:sz="4" w:space="0" w:color="auto"/>
            </w:tcBorders>
          </w:tcPr>
          <w:p w14:paraId="4C4A3172" w14:textId="77777777" w:rsidR="00487866" w:rsidRPr="00EB65E5" w:rsidRDefault="00487866" w:rsidP="00487866">
            <w:pPr>
              <w:jc w:val="both"/>
              <w:rPr>
                <w:rFonts w:asciiTheme="minorHAnsi" w:eastAsia="Calibri" w:hAnsiTheme="minorHAnsi" w:cstheme="minorHAnsi"/>
                <w:b/>
                <w:bCs/>
                <w:color w:val="000000"/>
              </w:rPr>
            </w:pPr>
            <w:r w:rsidRPr="00EB65E5">
              <w:rPr>
                <w:rFonts w:asciiTheme="minorHAnsi" w:eastAsia="Calibri" w:hAnsiTheme="minorHAnsi" w:cstheme="minorHAnsi"/>
                <w:b/>
                <w:bCs/>
                <w:color w:val="000000"/>
              </w:rPr>
              <w:t>Dogovor, dokazilo o sklicevanju na zmogljivosti drugih gospodarskih subjektov</w:t>
            </w:r>
          </w:p>
          <w:p w14:paraId="5557C11F" w14:textId="77777777" w:rsidR="00487866" w:rsidRPr="00EB65E5" w:rsidRDefault="00487866" w:rsidP="00487866">
            <w:pPr>
              <w:jc w:val="both"/>
              <w:rPr>
                <w:rFonts w:asciiTheme="minorHAnsi" w:eastAsia="Calibri" w:hAnsiTheme="minorHAnsi" w:cstheme="minorHAnsi"/>
                <w:b/>
                <w:bCs/>
                <w:color w:val="000000"/>
              </w:rPr>
            </w:pPr>
          </w:p>
          <w:p w14:paraId="2298B2E2" w14:textId="69E6E29A" w:rsidR="00487866" w:rsidRPr="00EB65E5" w:rsidRDefault="00487866" w:rsidP="00487866">
            <w:pPr>
              <w:jc w:val="both"/>
              <w:rPr>
                <w:rFonts w:asciiTheme="minorHAnsi" w:eastAsia="Calibri" w:hAnsiTheme="minorHAnsi" w:cstheme="minorHAnsi"/>
                <w:bCs/>
                <w:color w:val="000000"/>
              </w:rPr>
            </w:pPr>
            <w:r w:rsidRPr="00EB65E5">
              <w:rPr>
                <w:rFonts w:asciiTheme="minorHAnsi" w:eastAsia="Calibri" w:hAnsiTheme="minorHAnsi" w:cstheme="minorHAnsi"/>
                <w:bCs/>
                <w:color w:val="000000"/>
              </w:rPr>
              <w:t xml:space="preserve">V kolikor se ponudnik pri izpolnjevanju razpisnih pogojev sklicuje na zmogljivosti drugih gospodarskih subjektov, </w:t>
            </w:r>
            <w:r w:rsidR="00EB65E5">
              <w:rPr>
                <w:rFonts w:asciiTheme="minorHAnsi" w:eastAsia="Calibri" w:hAnsiTheme="minorHAnsi" w:cstheme="minorHAnsi"/>
                <w:bCs/>
                <w:color w:val="000000"/>
              </w:rPr>
              <w:t>slednje nominira kot partnerje ali podizvajalce ter predloži vse zahtevane obrazce za partnerja oz. podizvajalca, prav tako pa</w:t>
            </w:r>
            <w:r w:rsidRPr="00EB65E5">
              <w:rPr>
                <w:rFonts w:asciiTheme="minorHAnsi" w:eastAsia="Calibri" w:hAnsiTheme="minorHAnsi" w:cstheme="minorHAnsi"/>
                <w:bCs/>
                <w:color w:val="000000"/>
              </w:rPr>
              <w:t xml:space="preserve"> naročniku </w:t>
            </w:r>
            <w:r w:rsidR="00EB65E5">
              <w:rPr>
                <w:rFonts w:asciiTheme="minorHAnsi" w:eastAsia="Calibri" w:hAnsiTheme="minorHAnsi" w:cstheme="minorHAnsi"/>
                <w:b/>
                <w:bCs/>
                <w:color w:val="000000"/>
              </w:rPr>
              <w:t>predloži</w:t>
            </w:r>
            <w:r w:rsidRPr="00EB65E5">
              <w:rPr>
                <w:rFonts w:asciiTheme="minorHAnsi" w:eastAsia="Calibri" w:hAnsiTheme="minorHAnsi" w:cstheme="minorHAnsi"/>
                <w:b/>
                <w:bCs/>
                <w:color w:val="000000"/>
              </w:rPr>
              <w:t xml:space="preserve"> dokazilo</w:t>
            </w:r>
            <w:r w:rsidRPr="00EB65E5">
              <w:rPr>
                <w:rFonts w:asciiTheme="minorHAnsi" w:eastAsia="Calibri" w:hAnsiTheme="minorHAnsi" w:cstheme="minorHAnsi"/>
                <w:bCs/>
                <w:color w:val="000000"/>
              </w:rPr>
              <w:t xml:space="preserve">, da bo zaradi tega imel </w:t>
            </w:r>
            <w:r w:rsidRPr="00EB65E5">
              <w:rPr>
                <w:rFonts w:asciiTheme="minorHAnsi" w:eastAsia="Calibri" w:hAnsiTheme="minorHAnsi" w:cstheme="minorHAnsi"/>
                <w:b/>
                <w:bCs/>
                <w:color w:val="000000"/>
              </w:rPr>
              <w:t>na voljo sredstva, potrebna za izvedbo naročila</w:t>
            </w:r>
            <w:r w:rsidRPr="00EB65E5">
              <w:rPr>
                <w:rFonts w:asciiTheme="minorHAnsi" w:eastAsia="Calibri" w:hAnsiTheme="minorHAnsi" w:cstheme="minorHAnsi"/>
                <w:bCs/>
                <w:color w:val="000000"/>
              </w:rPr>
              <w:t xml:space="preserve">. Kot dokazilo lahko na primer šteje pisni dogovor teh subjektov, sklenjen za ta namen. </w:t>
            </w:r>
          </w:p>
          <w:p w14:paraId="57133BCD" w14:textId="77777777" w:rsidR="00487866" w:rsidRPr="00EB65E5" w:rsidRDefault="00487866" w:rsidP="00487866">
            <w:pPr>
              <w:jc w:val="both"/>
              <w:rPr>
                <w:rFonts w:asciiTheme="minorHAnsi" w:eastAsia="Calibri" w:hAnsiTheme="minorHAnsi" w:cstheme="minorHAnsi"/>
                <w:bCs/>
                <w:color w:val="000000"/>
              </w:rPr>
            </w:pPr>
          </w:p>
          <w:p w14:paraId="24F9F61A" w14:textId="77777777" w:rsidR="00487866" w:rsidRPr="00EB65E5" w:rsidRDefault="00487866" w:rsidP="00487866">
            <w:pPr>
              <w:jc w:val="both"/>
              <w:rPr>
                <w:rFonts w:asciiTheme="minorHAnsi" w:hAnsiTheme="minorHAnsi" w:cstheme="minorHAnsi"/>
                <w:b/>
                <w:u w:val="single"/>
                <w:lang w:eastAsia="zh-CN"/>
              </w:rPr>
            </w:pPr>
            <w:r w:rsidRPr="00EB65E5">
              <w:rPr>
                <w:rFonts w:asciiTheme="minorHAnsi" w:hAnsiTheme="minorHAnsi" w:cstheme="minorHAnsi"/>
                <w:b/>
                <w:u w:val="single"/>
                <w:lang w:eastAsia="zh-CN"/>
              </w:rPr>
              <w:t>Dokazilo ponudnik predloži že ob oddaji ponudbe.</w:t>
            </w:r>
          </w:p>
          <w:p w14:paraId="246304A3" w14:textId="77777777" w:rsidR="00487866" w:rsidRPr="00EB65E5" w:rsidRDefault="00487866" w:rsidP="00487866">
            <w:pPr>
              <w:suppressAutoHyphens/>
              <w:autoSpaceDN w:val="0"/>
              <w:ind w:right="6"/>
              <w:jc w:val="both"/>
              <w:textAlignment w:val="baseline"/>
              <w:rPr>
                <w:rFonts w:asciiTheme="minorHAnsi" w:hAnsiTheme="minorHAnsi"/>
                <w:u w:val="single"/>
                <w:lang w:eastAsia="zh-CN"/>
              </w:rPr>
            </w:pPr>
          </w:p>
          <w:p w14:paraId="4D15C351" w14:textId="068D0FED" w:rsidR="00487866" w:rsidRPr="00EB65E5" w:rsidRDefault="00487866" w:rsidP="00EB65E5">
            <w:pPr>
              <w:suppressAutoHyphens/>
              <w:autoSpaceDN w:val="0"/>
              <w:ind w:right="6"/>
              <w:jc w:val="both"/>
              <w:textAlignment w:val="baseline"/>
              <w:rPr>
                <w:rFonts w:asciiTheme="minorHAnsi" w:eastAsia="Calibri" w:hAnsiTheme="minorHAnsi" w:cstheme="minorHAnsi"/>
                <w:b/>
                <w:bCs/>
                <w:color w:val="000000"/>
              </w:rPr>
            </w:pPr>
            <w:r w:rsidRPr="00EB65E5">
              <w:rPr>
                <w:rFonts w:asciiTheme="minorHAnsi" w:hAnsiTheme="minorHAnsi"/>
                <w:u w:val="single"/>
                <w:lang w:eastAsia="zh-CN"/>
              </w:rPr>
              <w:t xml:space="preserve">V </w:t>
            </w:r>
            <w:r w:rsidR="00EB65E5">
              <w:rPr>
                <w:rFonts w:asciiTheme="minorHAnsi" w:hAnsiTheme="minorHAnsi"/>
                <w:u w:val="single"/>
                <w:lang w:eastAsia="zh-CN"/>
              </w:rPr>
              <w:t>zgornjem</w:t>
            </w:r>
            <w:r w:rsidRPr="00EB65E5">
              <w:rPr>
                <w:rFonts w:asciiTheme="minorHAnsi" w:hAnsiTheme="minorHAnsi"/>
                <w:u w:val="single"/>
                <w:lang w:eastAsia="zh-CN"/>
              </w:rPr>
              <w:t xml:space="preserve"> primeru mora drugi subjekt v ponudbi </w:t>
            </w:r>
            <w:r w:rsidRPr="00EB65E5">
              <w:rPr>
                <w:rFonts w:asciiTheme="minorHAnsi" w:hAnsiTheme="minorHAnsi"/>
                <w:b/>
                <w:u w:val="single"/>
                <w:lang w:eastAsia="zh-CN"/>
              </w:rPr>
              <w:t>obvezno nastopati kot partner ali kot podizvajalec.</w:t>
            </w:r>
          </w:p>
        </w:tc>
        <w:tc>
          <w:tcPr>
            <w:tcW w:w="1703" w:type="dxa"/>
            <w:tcBorders>
              <w:top w:val="single" w:sz="4" w:space="0" w:color="auto"/>
              <w:left w:val="single" w:sz="4" w:space="0" w:color="auto"/>
              <w:bottom w:val="single" w:sz="4" w:space="0" w:color="auto"/>
              <w:right w:val="single" w:sz="4" w:space="0" w:color="auto"/>
            </w:tcBorders>
          </w:tcPr>
          <w:p w14:paraId="56F2CDE5" w14:textId="77777777" w:rsidR="00487866" w:rsidRPr="00C8149F" w:rsidRDefault="00487866" w:rsidP="00487866">
            <w:pPr>
              <w:jc w:val="both"/>
              <w:rPr>
                <w:rFonts w:asciiTheme="minorHAnsi" w:eastAsia="Calibri" w:hAnsiTheme="minorHAnsi" w:cstheme="minorHAnsi"/>
                <w:b/>
                <w:bCs/>
                <w:color w:val="000000"/>
              </w:rPr>
            </w:pPr>
          </w:p>
        </w:tc>
      </w:tr>
      <w:tr w:rsidR="00487866" w:rsidRPr="00C8149F" w14:paraId="7DB79FA5" w14:textId="77777777" w:rsidTr="00E24725">
        <w:tc>
          <w:tcPr>
            <w:tcW w:w="2519" w:type="dxa"/>
          </w:tcPr>
          <w:p w14:paraId="768E418E" w14:textId="77777777" w:rsidR="00487866" w:rsidRPr="00C8149F" w:rsidRDefault="00487866" w:rsidP="000E167B">
            <w:pPr>
              <w:numPr>
                <w:ilvl w:val="0"/>
                <w:numId w:val="30"/>
              </w:numPr>
              <w:contextualSpacing/>
              <w:rPr>
                <w:rFonts w:asciiTheme="minorHAnsi" w:eastAsia="Calibri" w:hAnsiTheme="minorHAnsi" w:cstheme="minorHAnsi"/>
                <w:color w:val="000000"/>
              </w:rPr>
            </w:pPr>
          </w:p>
        </w:tc>
        <w:tc>
          <w:tcPr>
            <w:tcW w:w="4838" w:type="dxa"/>
          </w:tcPr>
          <w:p w14:paraId="4A75DFB1" w14:textId="77777777" w:rsidR="00487866" w:rsidRPr="00EB65E5" w:rsidRDefault="00487866" w:rsidP="00487866">
            <w:pPr>
              <w:jc w:val="both"/>
              <w:rPr>
                <w:rFonts w:asciiTheme="minorHAnsi" w:eastAsia="Calibri" w:hAnsiTheme="minorHAnsi" w:cstheme="minorHAnsi"/>
                <w:b/>
                <w:bCs/>
                <w:color w:val="000000"/>
              </w:rPr>
            </w:pPr>
            <w:r w:rsidRPr="00EB65E5">
              <w:rPr>
                <w:rFonts w:asciiTheme="minorHAnsi" w:eastAsia="Calibri" w:hAnsiTheme="minorHAnsi" w:cstheme="minorHAnsi"/>
                <w:b/>
                <w:bCs/>
                <w:color w:val="000000"/>
              </w:rPr>
              <w:t xml:space="preserve">Izjava ponudnika o nastopanju s podizvajalci </w:t>
            </w:r>
            <w:r w:rsidRPr="00EB65E5">
              <w:rPr>
                <w:rFonts w:asciiTheme="minorHAnsi" w:eastAsia="Calibri" w:hAnsiTheme="minorHAnsi" w:cstheme="minorHAnsi"/>
                <w:bCs/>
                <w:color w:val="000000"/>
              </w:rPr>
              <w:t>(priloga št. 3 A)</w:t>
            </w:r>
          </w:p>
          <w:p w14:paraId="271373ED" w14:textId="4F65417A" w:rsidR="00487866" w:rsidRPr="00EB65E5" w:rsidRDefault="00487866" w:rsidP="006E7ECD">
            <w:pPr>
              <w:jc w:val="both"/>
              <w:rPr>
                <w:rFonts w:asciiTheme="minorHAnsi" w:eastAsia="Calibri" w:hAnsiTheme="minorHAnsi" w:cstheme="minorHAnsi"/>
                <w:bCs/>
                <w:color w:val="000000"/>
              </w:rPr>
            </w:pPr>
            <w:r w:rsidRPr="00EB65E5">
              <w:rPr>
                <w:rFonts w:asciiTheme="minorHAnsi" w:eastAsia="Calibri" w:hAnsiTheme="minorHAnsi" w:cstheme="minorHAnsi"/>
                <w:bCs/>
                <w:color w:val="000000"/>
              </w:rPr>
              <w:t>Obrazec predloži ponudnik in vsak partner v kolikor nastopa s podizvajalci.</w:t>
            </w:r>
            <w:r w:rsidR="001E4C8B" w:rsidRPr="00EB65E5">
              <w:rPr>
                <w:rFonts w:asciiTheme="minorHAnsi" w:eastAsia="Calibri" w:hAnsiTheme="minorHAnsi" w:cs="Cambria"/>
                <w:bCs/>
                <w:color w:val="000000"/>
              </w:rPr>
              <w:t xml:space="preserve"> </w:t>
            </w:r>
          </w:p>
        </w:tc>
        <w:tc>
          <w:tcPr>
            <w:tcW w:w="1703" w:type="dxa"/>
          </w:tcPr>
          <w:p w14:paraId="305310C8" w14:textId="77777777" w:rsidR="00487866" w:rsidRPr="00C8149F" w:rsidRDefault="00487866" w:rsidP="00487866">
            <w:pPr>
              <w:jc w:val="both"/>
              <w:rPr>
                <w:rFonts w:asciiTheme="minorHAnsi" w:eastAsia="Calibri" w:hAnsiTheme="minorHAnsi" w:cstheme="minorHAnsi"/>
                <w:b/>
                <w:bCs/>
                <w:color w:val="000000"/>
              </w:rPr>
            </w:pPr>
          </w:p>
        </w:tc>
      </w:tr>
      <w:tr w:rsidR="00487866" w:rsidRPr="00C8149F" w14:paraId="0DDC79E1" w14:textId="77777777" w:rsidTr="00E24725">
        <w:tc>
          <w:tcPr>
            <w:tcW w:w="2519" w:type="dxa"/>
          </w:tcPr>
          <w:p w14:paraId="087478BA" w14:textId="77777777" w:rsidR="00487866" w:rsidRPr="00C8149F" w:rsidRDefault="00487866" w:rsidP="000E167B">
            <w:pPr>
              <w:numPr>
                <w:ilvl w:val="0"/>
                <w:numId w:val="30"/>
              </w:numPr>
              <w:contextualSpacing/>
              <w:rPr>
                <w:rFonts w:asciiTheme="minorHAnsi" w:eastAsia="Calibri" w:hAnsiTheme="minorHAnsi" w:cstheme="minorHAnsi"/>
                <w:color w:val="000000"/>
              </w:rPr>
            </w:pPr>
          </w:p>
        </w:tc>
        <w:tc>
          <w:tcPr>
            <w:tcW w:w="4838" w:type="dxa"/>
          </w:tcPr>
          <w:p w14:paraId="77482DBE" w14:textId="77777777" w:rsidR="00487866" w:rsidRPr="00C8149F" w:rsidRDefault="00487866" w:rsidP="00487866">
            <w:pPr>
              <w:jc w:val="both"/>
              <w:rPr>
                <w:rFonts w:asciiTheme="minorHAnsi" w:eastAsia="Calibri" w:hAnsiTheme="minorHAnsi" w:cstheme="minorHAnsi"/>
                <w:bCs/>
                <w:color w:val="000000"/>
              </w:rPr>
            </w:pPr>
            <w:r w:rsidRPr="00C8149F">
              <w:rPr>
                <w:rFonts w:asciiTheme="minorHAnsi" w:eastAsia="Calibri" w:hAnsiTheme="minorHAnsi" w:cstheme="minorHAnsi"/>
                <w:b/>
                <w:bCs/>
                <w:color w:val="000000"/>
              </w:rPr>
              <w:t xml:space="preserve">Izjava podizvajalca o neposrednih plačilih in soglasje o poravnavi podizvajalčeve terjatve do glavnega izvajalca s strani naročnika </w:t>
            </w:r>
            <w:r w:rsidRPr="00C8149F">
              <w:rPr>
                <w:rFonts w:asciiTheme="minorHAnsi" w:eastAsia="Calibri" w:hAnsiTheme="minorHAnsi" w:cstheme="minorHAnsi"/>
                <w:bCs/>
                <w:color w:val="000000"/>
              </w:rPr>
              <w:t>(priloga št. 3 B)</w:t>
            </w:r>
          </w:p>
          <w:p w14:paraId="270FB861" w14:textId="6051CE73" w:rsidR="00487866" w:rsidRPr="00C8149F" w:rsidRDefault="00487866" w:rsidP="006E7ECD">
            <w:pPr>
              <w:jc w:val="both"/>
              <w:rPr>
                <w:rFonts w:asciiTheme="minorHAnsi" w:eastAsia="Calibri" w:hAnsiTheme="minorHAnsi" w:cstheme="minorHAnsi"/>
                <w:b/>
                <w:bCs/>
                <w:color w:val="000000"/>
              </w:rPr>
            </w:pPr>
            <w:r w:rsidRPr="00C8149F">
              <w:rPr>
                <w:rFonts w:asciiTheme="minorHAnsi" w:eastAsia="Calibri" w:hAnsiTheme="minorHAnsi" w:cstheme="minorHAnsi"/>
                <w:bCs/>
                <w:color w:val="000000"/>
              </w:rPr>
              <w:t>Obrazec predloži vsak podizvajalec, ki zahteva izvajanje neposrednih plačil.</w:t>
            </w:r>
            <w:r w:rsidR="001E4C8B">
              <w:rPr>
                <w:rFonts w:asciiTheme="minorHAnsi" w:eastAsia="Calibri" w:hAnsiTheme="minorHAnsi" w:cstheme="minorHAnsi"/>
                <w:bCs/>
                <w:color w:val="000000"/>
              </w:rPr>
              <w:t xml:space="preserve"> </w:t>
            </w:r>
          </w:p>
        </w:tc>
        <w:tc>
          <w:tcPr>
            <w:tcW w:w="1703" w:type="dxa"/>
          </w:tcPr>
          <w:p w14:paraId="21211983" w14:textId="77777777" w:rsidR="00487866" w:rsidRPr="00C8149F" w:rsidRDefault="00487866" w:rsidP="00487866">
            <w:pPr>
              <w:jc w:val="both"/>
              <w:rPr>
                <w:rFonts w:asciiTheme="minorHAnsi" w:eastAsia="Calibri" w:hAnsiTheme="minorHAnsi" w:cstheme="minorHAnsi"/>
                <w:b/>
                <w:bCs/>
                <w:color w:val="000000"/>
              </w:rPr>
            </w:pPr>
          </w:p>
        </w:tc>
      </w:tr>
      <w:tr w:rsidR="00487866" w:rsidRPr="00C8149F" w14:paraId="212E8673" w14:textId="77777777" w:rsidTr="00E24725">
        <w:tc>
          <w:tcPr>
            <w:tcW w:w="2519" w:type="dxa"/>
          </w:tcPr>
          <w:p w14:paraId="5E3C648F" w14:textId="77777777" w:rsidR="00487866" w:rsidRPr="00C8149F" w:rsidRDefault="00487866" w:rsidP="000E167B">
            <w:pPr>
              <w:numPr>
                <w:ilvl w:val="0"/>
                <w:numId w:val="30"/>
              </w:numPr>
              <w:contextualSpacing/>
              <w:rPr>
                <w:rFonts w:asciiTheme="minorHAnsi" w:eastAsia="Calibri" w:hAnsiTheme="minorHAnsi" w:cstheme="minorHAnsi"/>
                <w:color w:val="000000"/>
              </w:rPr>
            </w:pPr>
          </w:p>
        </w:tc>
        <w:tc>
          <w:tcPr>
            <w:tcW w:w="4838" w:type="dxa"/>
          </w:tcPr>
          <w:p w14:paraId="4DEAA827" w14:textId="77777777" w:rsidR="00487866" w:rsidRPr="00C8149F" w:rsidRDefault="00487866" w:rsidP="00487866">
            <w:pPr>
              <w:jc w:val="both"/>
              <w:rPr>
                <w:rFonts w:asciiTheme="minorHAnsi" w:eastAsia="Calibri" w:hAnsiTheme="minorHAnsi" w:cstheme="minorHAnsi"/>
                <w:b/>
                <w:bCs/>
                <w:color w:val="000000"/>
              </w:rPr>
            </w:pPr>
            <w:r w:rsidRPr="00C8149F">
              <w:rPr>
                <w:rFonts w:asciiTheme="minorHAnsi" w:eastAsia="Calibri" w:hAnsiTheme="minorHAnsi" w:cstheme="minorHAnsi"/>
                <w:b/>
                <w:bCs/>
                <w:color w:val="000000"/>
              </w:rPr>
              <w:t>Podizvajalska pogodba za vsakega priglašenega podizvajalca (pripravita ponudnik in podizvajalec sama).</w:t>
            </w:r>
          </w:p>
          <w:p w14:paraId="2525C801" w14:textId="04C2169D" w:rsidR="00425CAB" w:rsidRPr="00C8149F" w:rsidRDefault="00487866" w:rsidP="006E7ECD">
            <w:pPr>
              <w:jc w:val="both"/>
              <w:rPr>
                <w:rFonts w:asciiTheme="minorHAnsi" w:eastAsia="Calibri" w:hAnsiTheme="minorHAnsi" w:cstheme="minorHAnsi"/>
                <w:bCs/>
                <w:color w:val="000000"/>
              </w:rPr>
            </w:pPr>
            <w:r w:rsidRPr="00C8149F">
              <w:rPr>
                <w:rFonts w:asciiTheme="minorHAnsi" w:eastAsia="Calibri" w:hAnsiTheme="minorHAnsi" w:cstheme="minorHAnsi"/>
                <w:bCs/>
                <w:color w:val="000000"/>
              </w:rPr>
              <w:t xml:space="preserve">Podizvajalsko pogodbo ponudnik predloži za vsakega podizvajalca, ne glede na to ali zahteva neposredno plačilo s strani naročnika ali ne v kolikor je ta že sklenjena pred rokom za oddajo ponudbe, v nasprotnem primeru bo ponudnik naročniku predložil podizvajalsko pogodbo najkasneje v </w:t>
            </w:r>
            <w:r w:rsidR="00675275">
              <w:rPr>
                <w:rFonts w:asciiTheme="minorHAnsi" w:eastAsia="Calibri" w:hAnsiTheme="minorHAnsi" w:cstheme="minorHAnsi"/>
                <w:bCs/>
                <w:color w:val="000000"/>
              </w:rPr>
              <w:t>roku 5 dni po sklenitvi slednje</w:t>
            </w:r>
            <w:r w:rsidR="00675275" w:rsidRPr="00675275">
              <w:rPr>
                <w:rFonts w:asciiTheme="minorHAnsi" w:eastAsia="Calibri" w:hAnsiTheme="minorHAnsi" w:cstheme="minorHAnsi"/>
                <w:bCs/>
                <w:color w:val="000000"/>
              </w:rPr>
              <w:t>, a v vsakem primeru pred pričetkom del s strani podizvajalca</w:t>
            </w:r>
            <w:r w:rsidR="00425CAB">
              <w:rPr>
                <w:rFonts w:asciiTheme="minorHAnsi" w:eastAsia="Calibri" w:hAnsiTheme="minorHAnsi" w:cstheme="minorHAnsi"/>
                <w:bCs/>
                <w:color w:val="000000"/>
              </w:rPr>
              <w:t>.</w:t>
            </w:r>
          </w:p>
        </w:tc>
        <w:tc>
          <w:tcPr>
            <w:tcW w:w="1703" w:type="dxa"/>
          </w:tcPr>
          <w:p w14:paraId="35769492" w14:textId="77777777" w:rsidR="00487866" w:rsidRPr="00C8149F" w:rsidRDefault="00487866" w:rsidP="00487866">
            <w:pPr>
              <w:jc w:val="both"/>
              <w:rPr>
                <w:rFonts w:asciiTheme="minorHAnsi" w:eastAsia="Calibri" w:hAnsiTheme="minorHAnsi" w:cstheme="minorHAnsi"/>
                <w:b/>
                <w:bCs/>
                <w:color w:val="000000"/>
              </w:rPr>
            </w:pPr>
          </w:p>
        </w:tc>
      </w:tr>
      <w:tr w:rsidR="00487866" w:rsidRPr="00C8149F" w14:paraId="28DB0CDC" w14:textId="77777777" w:rsidTr="00E24725">
        <w:tc>
          <w:tcPr>
            <w:tcW w:w="2519" w:type="dxa"/>
          </w:tcPr>
          <w:p w14:paraId="10E8A25A" w14:textId="77777777" w:rsidR="00487866" w:rsidRPr="00C8149F" w:rsidRDefault="00487866" w:rsidP="000E167B">
            <w:pPr>
              <w:numPr>
                <w:ilvl w:val="0"/>
                <w:numId w:val="30"/>
              </w:numPr>
              <w:contextualSpacing/>
              <w:rPr>
                <w:rFonts w:asciiTheme="minorHAnsi" w:eastAsia="Calibri" w:hAnsiTheme="minorHAnsi" w:cstheme="minorHAnsi"/>
                <w:color w:val="000000"/>
              </w:rPr>
            </w:pPr>
          </w:p>
        </w:tc>
        <w:tc>
          <w:tcPr>
            <w:tcW w:w="4838" w:type="dxa"/>
          </w:tcPr>
          <w:p w14:paraId="47A90F7E" w14:textId="77777777" w:rsidR="00487866" w:rsidRPr="00C8149F" w:rsidRDefault="00487866" w:rsidP="00487866">
            <w:pPr>
              <w:jc w:val="both"/>
              <w:rPr>
                <w:rFonts w:asciiTheme="minorHAnsi" w:eastAsia="Calibri" w:hAnsiTheme="minorHAnsi" w:cstheme="minorHAnsi"/>
                <w:color w:val="000000"/>
              </w:rPr>
            </w:pPr>
            <w:r w:rsidRPr="00C8149F">
              <w:rPr>
                <w:rFonts w:asciiTheme="minorHAnsi" w:eastAsia="Calibri" w:hAnsiTheme="minorHAnsi" w:cstheme="minorHAnsi"/>
                <w:b/>
                <w:bCs/>
                <w:color w:val="000000"/>
              </w:rPr>
              <w:t xml:space="preserve">Soglasje pravne osebe za pridobitev osebnih podatkov ponudnika </w:t>
            </w:r>
            <w:r w:rsidRPr="00C8149F">
              <w:rPr>
                <w:rFonts w:asciiTheme="minorHAnsi" w:eastAsia="Calibri" w:hAnsiTheme="minorHAnsi" w:cstheme="minorHAnsi"/>
                <w:color w:val="000000"/>
              </w:rPr>
              <w:t>(priloga št. 5)</w:t>
            </w:r>
          </w:p>
          <w:p w14:paraId="3BC4227A" w14:textId="77777777" w:rsidR="00487866" w:rsidRPr="00C8149F" w:rsidRDefault="00487866" w:rsidP="00487866">
            <w:pPr>
              <w:jc w:val="both"/>
              <w:rPr>
                <w:rFonts w:asciiTheme="minorHAnsi" w:eastAsia="Calibri" w:hAnsiTheme="minorHAnsi" w:cstheme="minorHAnsi"/>
                <w:color w:val="000000"/>
              </w:rPr>
            </w:pPr>
            <w:r w:rsidRPr="0043413F">
              <w:rPr>
                <w:rFonts w:asciiTheme="minorHAnsi" w:eastAsia="Calibri" w:hAnsiTheme="minorHAnsi" w:cstheme="minorHAnsi"/>
                <w:color w:val="000000"/>
              </w:rPr>
              <w:t xml:space="preserve">Ponudnik </w:t>
            </w:r>
            <w:r w:rsidRPr="0043413F">
              <w:rPr>
                <w:rFonts w:asciiTheme="minorHAnsi" w:eastAsia="Calibri" w:hAnsiTheme="minorHAnsi" w:cstheme="minorHAnsi"/>
                <w:b/>
                <w:color w:val="000000"/>
                <w:u w:val="single"/>
              </w:rPr>
              <w:t>podpisan</w:t>
            </w:r>
            <w:r w:rsidRPr="0043413F">
              <w:rPr>
                <w:rFonts w:asciiTheme="minorHAnsi" w:eastAsia="Calibri" w:hAnsiTheme="minorHAnsi" w:cstheme="minorHAnsi"/>
                <w:b/>
                <w:color w:val="000000"/>
              </w:rPr>
              <w:t xml:space="preserve"> </w:t>
            </w:r>
            <w:r w:rsidRPr="0043413F">
              <w:rPr>
                <w:rFonts w:asciiTheme="minorHAnsi" w:eastAsia="Calibri" w:hAnsiTheme="minorHAnsi" w:cstheme="minorHAnsi"/>
                <w:color w:val="000000"/>
              </w:rPr>
              <w:t xml:space="preserve">in v celoti izpolnjen obrazec predloži/naloži za vsakega </w:t>
            </w:r>
            <w:r w:rsidRPr="0043413F">
              <w:rPr>
                <w:rFonts w:asciiTheme="minorHAnsi" w:eastAsia="Calibri" w:hAnsiTheme="minorHAnsi" w:cstheme="minorHAnsi"/>
                <w:b/>
                <w:color w:val="000000"/>
              </w:rPr>
              <w:t>ponudnika</w:t>
            </w:r>
            <w:r w:rsidRPr="0043413F">
              <w:rPr>
                <w:rFonts w:asciiTheme="minorHAnsi" w:eastAsia="Calibri" w:hAnsiTheme="minorHAnsi" w:cstheme="minorHAnsi"/>
                <w:color w:val="000000"/>
              </w:rPr>
              <w:t xml:space="preserve">, </w:t>
            </w:r>
            <w:r w:rsidRPr="0043413F">
              <w:rPr>
                <w:rFonts w:asciiTheme="minorHAnsi" w:eastAsia="Calibri" w:hAnsiTheme="minorHAnsi" w:cstheme="minorHAnsi"/>
                <w:b/>
                <w:color w:val="000000"/>
              </w:rPr>
              <w:t>partnerja</w:t>
            </w:r>
            <w:r w:rsidRPr="0043413F">
              <w:rPr>
                <w:rFonts w:asciiTheme="minorHAnsi" w:eastAsia="Calibri" w:hAnsiTheme="minorHAnsi" w:cstheme="minorHAnsi"/>
                <w:color w:val="000000"/>
              </w:rPr>
              <w:t xml:space="preserve"> v skupni ponudbi, </w:t>
            </w:r>
            <w:r w:rsidRPr="0043413F">
              <w:rPr>
                <w:rFonts w:asciiTheme="minorHAnsi" w:eastAsia="Calibri" w:hAnsiTheme="minorHAnsi" w:cstheme="minorHAnsi"/>
                <w:b/>
                <w:color w:val="000000"/>
              </w:rPr>
              <w:t>drugega subjekta</w:t>
            </w:r>
            <w:r w:rsidRPr="0043413F">
              <w:rPr>
                <w:rFonts w:asciiTheme="minorHAnsi" w:eastAsia="Calibri" w:hAnsiTheme="minorHAnsi" w:cstheme="minorHAnsi"/>
                <w:color w:val="000000"/>
              </w:rPr>
              <w:t xml:space="preserve">, na katerega zmogljivosti se sklicuje ponudnik, in vsakega </w:t>
            </w:r>
            <w:r w:rsidRPr="0043413F">
              <w:rPr>
                <w:rFonts w:asciiTheme="minorHAnsi" w:eastAsia="Calibri" w:hAnsiTheme="minorHAnsi" w:cstheme="minorHAnsi"/>
                <w:b/>
                <w:color w:val="000000"/>
              </w:rPr>
              <w:t>podizvajalca</w:t>
            </w:r>
            <w:r w:rsidRPr="0043413F">
              <w:rPr>
                <w:rFonts w:asciiTheme="minorHAnsi" w:eastAsia="Calibri" w:hAnsiTheme="minorHAnsi" w:cstheme="minorHAnsi"/>
                <w:color w:val="000000"/>
              </w:rPr>
              <w:t>, ne glede na to, ali zahteva neposredno plačilo s strani naročnika ali ne.</w:t>
            </w:r>
          </w:p>
        </w:tc>
        <w:tc>
          <w:tcPr>
            <w:tcW w:w="1703" w:type="dxa"/>
          </w:tcPr>
          <w:p w14:paraId="6E6B63A8" w14:textId="77777777" w:rsidR="00487866" w:rsidRPr="00C8149F" w:rsidRDefault="00487866" w:rsidP="00487866">
            <w:pPr>
              <w:jc w:val="both"/>
              <w:rPr>
                <w:rFonts w:asciiTheme="minorHAnsi" w:eastAsia="Calibri" w:hAnsiTheme="minorHAnsi" w:cstheme="minorHAnsi"/>
                <w:b/>
                <w:bCs/>
                <w:color w:val="000000"/>
              </w:rPr>
            </w:pPr>
          </w:p>
        </w:tc>
      </w:tr>
      <w:tr w:rsidR="00487866" w:rsidRPr="00C8149F" w14:paraId="222CC7F9" w14:textId="77777777" w:rsidTr="00E24725">
        <w:tc>
          <w:tcPr>
            <w:tcW w:w="2519" w:type="dxa"/>
          </w:tcPr>
          <w:p w14:paraId="76890BE4" w14:textId="77777777" w:rsidR="00487866" w:rsidRPr="00C8149F" w:rsidRDefault="00487866" w:rsidP="000E167B">
            <w:pPr>
              <w:numPr>
                <w:ilvl w:val="0"/>
                <w:numId w:val="30"/>
              </w:numPr>
              <w:contextualSpacing/>
              <w:rPr>
                <w:rFonts w:asciiTheme="minorHAnsi" w:eastAsia="Calibri" w:hAnsiTheme="minorHAnsi" w:cstheme="minorHAnsi"/>
                <w:color w:val="000000"/>
              </w:rPr>
            </w:pPr>
          </w:p>
        </w:tc>
        <w:tc>
          <w:tcPr>
            <w:tcW w:w="4838" w:type="dxa"/>
          </w:tcPr>
          <w:p w14:paraId="029A1DF9" w14:textId="77777777" w:rsidR="00487866" w:rsidRPr="00C8149F" w:rsidRDefault="00487866" w:rsidP="00487866">
            <w:pPr>
              <w:jc w:val="both"/>
              <w:rPr>
                <w:rFonts w:asciiTheme="minorHAnsi" w:eastAsia="Calibri" w:hAnsiTheme="minorHAnsi" w:cstheme="minorHAnsi"/>
                <w:color w:val="000000"/>
              </w:rPr>
            </w:pPr>
            <w:r w:rsidRPr="00C8149F">
              <w:rPr>
                <w:rFonts w:asciiTheme="minorHAnsi" w:eastAsia="Calibri" w:hAnsiTheme="minorHAnsi" w:cstheme="minorHAnsi"/>
                <w:b/>
                <w:bCs/>
                <w:color w:val="000000"/>
              </w:rPr>
              <w:t xml:space="preserve">Soglasje fizične osebe za pridobitev osebnih podatkov ponudnika </w:t>
            </w:r>
            <w:r w:rsidRPr="00C8149F">
              <w:rPr>
                <w:rFonts w:asciiTheme="minorHAnsi" w:eastAsia="Calibri" w:hAnsiTheme="minorHAnsi" w:cstheme="minorHAnsi"/>
                <w:color w:val="000000"/>
              </w:rPr>
              <w:t>(priloga št. 6)</w:t>
            </w:r>
          </w:p>
          <w:p w14:paraId="6D7C7B8C" w14:textId="77777777" w:rsidR="00487866" w:rsidRPr="00C8149F" w:rsidRDefault="00487866" w:rsidP="00487866">
            <w:pPr>
              <w:jc w:val="both"/>
              <w:rPr>
                <w:rFonts w:asciiTheme="minorHAnsi" w:eastAsia="Calibri" w:hAnsiTheme="minorHAnsi" w:cstheme="minorHAnsi"/>
                <w:color w:val="000000"/>
              </w:rPr>
            </w:pPr>
            <w:r w:rsidRPr="00B75A0E">
              <w:rPr>
                <w:rFonts w:asciiTheme="minorHAnsi" w:eastAsia="Calibri" w:hAnsiTheme="minorHAnsi" w:cs="Cambria"/>
                <w:color w:val="000000"/>
              </w:rPr>
              <w:t xml:space="preserve">Ponudnik </w:t>
            </w:r>
            <w:r w:rsidRPr="00B75A0E">
              <w:rPr>
                <w:rFonts w:asciiTheme="minorHAnsi" w:eastAsia="Calibri" w:hAnsiTheme="minorHAnsi" w:cs="Cambria"/>
                <w:b/>
                <w:color w:val="000000"/>
                <w:u w:val="single"/>
              </w:rPr>
              <w:t>podpisan</w:t>
            </w:r>
            <w:r w:rsidRPr="00B75A0E">
              <w:rPr>
                <w:rFonts w:asciiTheme="minorHAnsi" w:eastAsia="Calibri" w:hAnsiTheme="minorHAnsi" w:cs="Cambria"/>
                <w:b/>
                <w:color w:val="000000"/>
              </w:rPr>
              <w:t xml:space="preserve"> </w:t>
            </w:r>
            <w:r w:rsidRPr="00B75A0E">
              <w:rPr>
                <w:rFonts w:asciiTheme="minorHAnsi" w:eastAsia="Calibri" w:hAnsiTheme="minorHAnsi" w:cs="Cambria"/>
                <w:color w:val="000000"/>
              </w:rPr>
              <w:t xml:space="preserve">in v celoti izpolnjen obrazec predloži/naloži za vsakega </w:t>
            </w:r>
            <w:r w:rsidRPr="00B75A0E">
              <w:rPr>
                <w:rFonts w:asciiTheme="minorHAnsi" w:eastAsia="Calibri" w:hAnsiTheme="minorHAnsi" w:cs="Cambria"/>
                <w:b/>
                <w:color w:val="000000"/>
              </w:rPr>
              <w:t>ponudnika</w:t>
            </w:r>
            <w:r w:rsidRPr="00B75A0E">
              <w:rPr>
                <w:rFonts w:asciiTheme="minorHAnsi" w:eastAsia="Calibri" w:hAnsiTheme="minorHAnsi" w:cs="Cambria"/>
                <w:color w:val="000000"/>
              </w:rPr>
              <w:t xml:space="preserve">, </w:t>
            </w:r>
            <w:r w:rsidRPr="00B75A0E">
              <w:rPr>
                <w:rFonts w:asciiTheme="minorHAnsi" w:eastAsia="Calibri" w:hAnsiTheme="minorHAnsi" w:cs="Cambria"/>
                <w:b/>
                <w:color w:val="000000"/>
              </w:rPr>
              <w:t>partnerja</w:t>
            </w:r>
            <w:r w:rsidRPr="00B75A0E">
              <w:rPr>
                <w:rFonts w:asciiTheme="minorHAnsi" w:eastAsia="Calibri" w:hAnsiTheme="minorHAnsi" w:cs="Cambria"/>
                <w:color w:val="000000"/>
              </w:rPr>
              <w:t xml:space="preserve"> v skupni ponudbi, </w:t>
            </w:r>
            <w:r w:rsidRPr="00B75A0E">
              <w:rPr>
                <w:rFonts w:asciiTheme="minorHAnsi" w:eastAsia="Calibri" w:hAnsiTheme="minorHAnsi" w:cs="Cambria"/>
                <w:b/>
                <w:color w:val="000000"/>
              </w:rPr>
              <w:t>drugega subjekta</w:t>
            </w:r>
            <w:r w:rsidRPr="00B75A0E">
              <w:rPr>
                <w:rFonts w:asciiTheme="minorHAnsi" w:eastAsia="Calibri" w:hAnsiTheme="minorHAnsi" w:cs="Cambria"/>
                <w:color w:val="000000"/>
              </w:rPr>
              <w:t xml:space="preserve">, na katerega zmogljivosti se sklicuje ponudnik, in vsakega </w:t>
            </w:r>
            <w:r w:rsidRPr="00B75A0E">
              <w:rPr>
                <w:rFonts w:asciiTheme="minorHAnsi" w:eastAsia="Calibri" w:hAnsiTheme="minorHAnsi" w:cs="Cambria"/>
                <w:b/>
                <w:color w:val="000000"/>
              </w:rPr>
              <w:t>podizvajalca</w:t>
            </w:r>
            <w:r w:rsidRPr="00B75A0E">
              <w:rPr>
                <w:rFonts w:asciiTheme="minorHAnsi" w:eastAsia="Calibri" w:hAnsiTheme="minorHAnsi" w:cs="Cambria"/>
                <w:color w:val="000000"/>
              </w:rPr>
              <w:t>, ne glede na to, ali zahteva neposredno plačilo s strani naročnika ali ne.</w:t>
            </w:r>
          </w:p>
        </w:tc>
        <w:tc>
          <w:tcPr>
            <w:tcW w:w="1703" w:type="dxa"/>
          </w:tcPr>
          <w:p w14:paraId="5B9C9C80" w14:textId="77777777" w:rsidR="00487866" w:rsidRPr="00C8149F" w:rsidRDefault="00487866" w:rsidP="00487866">
            <w:pPr>
              <w:jc w:val="both"/>
              <w:rPr>
                <w:rFonts w:asciiTheme="minorHAnsi" w:eastAsia="Calibri" w:hAnsiTheme="minorHAnsi" w:cstheme="minorHAnsi"/>
                <w:b/>
                <w:bCs/>
                <w:color w:val="000000"/>
              </w:rPr>
            </w:pPr>
          </w:p>
        </w:tc>
      </w:tr>
      <w:tr w:rsidR="00AB4657" w:rsidRPr="00C8149F" w14:paraId="5FCCCB65" w14:textId="77777777" w:rsidTr="00E24725">
        <w:tc>
          <w:tcPr>
            <w:tcW w:w="2519" w:type="dxa"/>
            <w:tcBorders>
              <w:top w:val="single" w:sz="4" w:space="0" w:color="auto"/>
              <w:left w:val="single" w:sz="4" w:space="0" w:color="auto"/>
              <w:bottom w:val="single" w:sz="4" w:space="0" w:color="auto"/>
              <w:right w:val="single" w:sz="4" w:space="0" w:color="auto"/>
            </w:tcBorders>
          </w:tcPr>
          <w:p w14:paraId="2B005D65" w14:textId="77777777" w:rsidR="00AB4657" w:rsidRPr="00C8149F" w:rsidRDefault="00AB4657" w:rsidP="000E167B">
            <w:pPr>
              <w:numPr>
                <w:ilvl w:val="0"/>
                <w:numId w:val="30"/>
              </w:numPr>
              <w:rPr>
                <w:rFonts w:asciiTheme="minorHAnsi" w:eastAsia="Calibri" w:hAnsiTheme="minorHAnsi" w:cstheme="minorHAnsi"/>
                <w:color w:val="000000"/>
              </w:rPr>
            </w:pPr>
          </w:p>
        </w:tc>
        <w:tc>
          <w:tcPr>
            <w:tcW w:w="4838" w:type="dxa"/>
            <w:tcBorders>
              <w:top w:val="single" w:sz="4" w:space="0" w:color="auto"/>
              <w:left w:val="single" w:sz="4" w:space="0" w:color="auto"/>
              <w:bottom w:val="single" w:sz="4" w:space="0" w:color="auto"/>
              <w:right w:val="single" w:sz="4" w:space="0" w:color="auto"/>
            </w:tcBorders>
          </w:tcPr>
          <w:p w14:paraId="480BBF89" w14:textId="77777777" w:rsidR="000C314C" w:rsidRPr="00C8149F" w:rsidRDefault="000C314C" w:rsidP="000C314C">
            <w:pPr>
              <w:jc w:val="both"/>
              <w:rPr>
                <w:rFonts w:eastAsia="Calibri" w:cs="Calibri"/>
                <w:b/>
                <w:bCs/>
                <w:color w:val="000000"/>
              </w:rPr>
            </w:pPr>
            <w:r w:rsidRPr="00C8149F">
              <w:rPr>
                <w:rFonts w:eastAsia="Calibri" w:cs="Calibri"/>
                <w:b/>
                <w:bCs/>
                <w:color w:val="000000"/>
              </w:rPr>
              <w:t xml:space="preserve">Izjava o strinjanju z razpisnimi pogoji in o resničnosti podatkov, navedenih v ponudbi </w:t>
            </w:r>
            <w:r w:rsidRPr="00C8149F">
              <w:rPr>
                <w:rFonts w:eastAsia="Calibri" w:cs="Calibri"/>
                <w:bCs/>
                <w:color w:val="000000"/>
              </w:rPr>
              <w:t xml:space="preserve">(priloga št. </w:t>
            </w:r>
            <w:r w:rsidR="00E87372">
              <w:rPr>
                <w:rFonts w:eastAsia="Calibri" w:cs="Calibri"/>
                <w:bCs/>
                <w:color w:val="000000"/>
              </w:rPr>
              <w:t>8</w:t>
            </w:r>
            <w:r w:rsidRPr="00C8149F">
              <w:rPr>
                <w:rFonts w:eastAsia="Calibri" w:cs="Calibri"/>
                <w:bCs/>
                <w:color w:val="000000"/>
              </w:rPr>
              <w:t>)</w:t>
            </w:r>
          </w:p>
          <w:p w14:paraId="05BFCE6E" w14:textId="77777777" w:rsidR="000C314C" w:rsidRPr="00C8149F" w:rsidRDefault="000C314C" w:rsidP="000C314C">
            <w:pPr>
              <w:jc w:val="both"/>
              <w:rPr>
                <w:rFonts w:eastAsia="Calibri" w:cs="Calibri"/>
                <w:bCs/>
                <w:color w:val="000000"/>
              </w:rPr>
            </w:pPr>
            <w:r w:rsidRPr="00C8149F">
              <w:rPr>
                <w:rFonts w:eastAsia="Calibri" w:cs="Calibri"/>
                <w:bCs/>
                <w:color w:val="000000"/>
              </w:rPr>
              <w:t>Ponudnik mora predložiti izjavo, da se strinja s pogoji, navedenimi v dokumentaciji v zvezi z oddajo javnega naročila  in da so vsi podatki v ponudbi resnični in ne zavajajoči, tako glede izpolnjevanja v tej točki zahtevanih pogojev, kot tudi glede vseh drugih zahtevanih podatkov.</w:t>
            </w:r>
          </w:p>
          <w:p w14:paraId="2A5EF567" w14:textId="77777777" w:rsidR="00F23CD1" w:rsidRDefault="00F23CD1" w:rsidP="00F23CD1">
            <w:pPr>
              <w:jc w:val="both"/>
              <w:rPr>
                <w:rFonts w:eastAsia="Calibri" w:cs="Calibri"/>
                <w:color w:val="000000"/>
              </w:rPr>
            </w:pPr>
          </w:p>
          <w:p w14:paraId="6CA8B2BD" w14:textId="77777777" w:rsidR="00AB4657" w:rsidRDefault="000C314C" w:rsidP="006E7ECD">
            <w:pPr>
              <w:jc w:val="both"/>
              <w:rPr>
                <w:rFonts w:asciiTheme="minorHAnsi" w:eastAsia="Calibri" w:hAnsiTheme="minorHAnsi" w:cs="Cambria"/>
                <w:bCs/>
                <w:color w:val="000000"/>
              </w:rPr>
            </w:pPr>
            <w:r w:rsidRPr="00C8149F">
              <w:rPr>
                <w:rFonts w:eastAsia="Calibri" w:cs="Calibri"/>
                <w:color w:val="000000"/>
              </w:rPr>
              <w:t>Obrazec predloži vsak ponudnik, partner v skup</w:t>
            </w:r>
            <w:r w:rsidR="006E7ECD">
              <w:rPr>
                <w:rFonts w:eastAsia="Calibri" w:cs="Calibri"/>
                <w:color w:val="000000"/>
              </w:rPr>
              <w:t>ni ponudbi in vsak podizvajalec</w:t>
            </w:r>
            <w:r w:rsidR="00F23CD1" w:rsidRPr="00CA3A8E">
              <w:rPr>
                <w:rFonts w:asciiTheme="minorHAnsi" w:eastAsia="Calibri" w:hAnsiTheme="minorHAnsi" w:cs="Cambria"/>
                <w:bCs/>
                <w:color w:val="000000"/>
              </w:rPr>
              <w:t>.</w:t>
            </w:r>
          </w:p>
          <w:p w14:paraId="17F9470A" w14:textId="700ADE3D" w:rsidR="00EB65E5" w:rsidRPr="005E0AC6" w:rsidRDefault="00EB65E5" w:rsidP="006E7ECD">
            <w:pPr>
              <w:jc w:val="both"/>
              <w:rPr>
                <w:rFonts w:asciiTheme="minorHAnsi" w:eastAsia="Calibri" w:hAnsiTheme="minorHAnsi" w:cstheme="minorHAnsi"/>
                <w:b/>
                <w:bCs/>
                <w:color w:val="000000"/>
              </w:rPr>
            </w:pPr>
          </w:p>
        </w:tc>
        <w:tc>
          <w:tcPr>
            <w:tcW w:w="1703" w:type="dxa"/>
            <w:tcBorders>
              <w:top w:val="single" w:sz="4" w:space="0" w:color="auto"/>
              <w:left w:val="single" w:sz="4" w:space="0" w:color="auto"/>
              <w:bottom w:val="single" w:sz="4" w:space="0" w:color="auto"/>
              <w:right w:val="single" w:sz="4" w:space="0" w:color="auto"/>
            </w:tcBorders>
          </w:tcPr>
          <w:p w14:paraId="5126FD35" w14:textId="77777777" w:rsidR="00AB4657" w:rsidRPr="00C8149F" w:rsidRDefault="00AB4657" w:rsidP="00487866">
            <w:pPr>
              <w:jc w:val="both"/>
              <w:rPr>
                <w:rFonts w:asciiTheme="minorHAnsi" w:eastAsia="Calibri" w:hAnsiTheme="minorHAnsi" w:cstheme="minorHAnsi"/>
                <w:b/>
                <w:bCs/>
                <w:color w:val="000000"/>
              </w:rPr>
            </w:pPr>
          </w:p>
        </w:tc>
      </w:tr>
      <w:tr w:rsidR="00487866" w:rsidRPr="00C8149F" w14:paraId="56AE76FF" w14:textId="77777777" w:rsidTr="00E24725">
        <w:tc>
          <w:tcPr>
            <w:tcW w:w="2519" w:type="dxa"/>
            <w:tcBorders>
              <w:top w:val="single" w:sz="4" w:space="0" w:color="auto"/>
              <w:left w:val="single" w:sz="4" w:space="0" w:color="auto"/>
              <w:bottom w:val="single" w:sz="4" w:space="0" w:color="auto"/>
              <w:right w:val="single" w:sz="4" w:space="0" w:color="auto"/>
            </w:tcBorders>
          </w:tcPr>
          <w:p w14:paraId="4EA3C62B" w14:textId="77777777" w:rsidR="00487866" w:rsidRPr="00C8149F" w:rsidRDefault="00487866" w:rsidP="000E167B">
            <w:pPr>
              <w:numPr>
                <w:ilvl w:val="0"/>
                <w:numId w:val="30"/>
              </w:numPr>
              <w:rPr>
                <w:rFonts w:asciiTheme="minorHAnsi" w:eastAsia="Calibri" w:hAnsiTheme="minorHAnsi" w:cstheme="minorHAnsi"/>
                <w:color w:val="000000"/>
              </w:rPr>
            </w:pPr>
          </w:p>
        </w:tc>
        <w:tc>
          <w:tcPr>
            <w:tcW w:w="4838" w:type="dxa"/>
            <w:tcBorders>
              <w:top w:val="single" w:sz="4" w:space="0" w:color="auto"/>
              <w:left w:val="single" w:sz="4" w:space="0" w:color="auto"/>
              <w:bottom w:val="single" w:sz="4" w:space="0" w:color="auto"/>
              <w:right w:val="single" w:sz="4" w:space="0" w:color="auto"/>
            </w:tcBorders>
          </w:tcPr>
          <w:p w14:paraId="7BF64FB6" w14:textId="77777777" w:rsidR="00487866" w:rsidRPr="004B3F4F" w:rsidRDefault="00487866" w:rsidP="00487866">
            <w:pPr>
              <w:jc w:val="both"/>
              <w:rPr>
                <w:rFonts w:asciiTheme="minorHAnsi" w:hAnsiTheme="minorHAnsi" w:cstheme="minorHAnsi"/>
                <w:b/>
                <w:lang w:eastAsia="zh-CN"/>
              </w:rPr>
            </w:pPr>
            <w:r w:rsidRPr="004B3F4F">
              <w:rPr>
                <w:rFonts w:asciiTheme="minorHAnsi" w:hAnsiTheme="minorHAnsi" w:cstheme="minorHAnsi"/>
                <w:b/>
                <w:lang w:eastAsia="zh-CN"/>
              </w:rPr>
              <w:t xml:space="preserve">Izjava o kadrovski sposobnosti in tehnični usposobljenosti </w:t>
            </w:r>
            <w:r w:rsidRPr="004B3F4F">
              <w:rPr>
                <w:rFonts w:asciiTheme="minorHAnsi" w:hAnsiTheme="minorHAnsi" w:cstheme="minorHAnsi"/>
                <w:lang w:eastAsia="zh-CN"/>
              </w:rPr>
              <w:t>(priloga št. 9)</w:t>
            </w:r>
          </w:p>
          <w:p w14:paraId="1EDDECFB" w14:textId="77777777" w:rsidR="00487866" w:rsidRDefault="00487866" w:rsidP="006E7ECD">
            <w:pPr>
              <w:jc w:val="both"/>
              <w:rPr>
                <w:rFonts w:asciiTheme="minorHAnsi" w:eastAsia="Calibri" w:hAnsiTheme="minorHAnsi" w:cs="Cambria"/>
                <w:bCs/>
                <w:color w:val="000000"/>
              </w:rPr>
            </w:pPr>
            <w:r w:rsidRPr="004B3F4F">
              <w:rPr>
                <w:rFonts w:asciiTheme="minorHAnsi" w:eastAsia="Calibri" w:hAnsiTheme="minorHAnsi" w:cstheme="minorHAnsi"/>
                <w:bCs/>
                <w:color w:val="000000"/>
              </w:rPr>
              <w:t>Izjavo/obrazec predloži ponudnik</w:t>
            </w:r>
            <w:r w:rsidRPr="004B3F4F">
              <w:rPr>
                <w:rFonts w:asciiTheme="minorHAnsi" w:eastAsia="Calibri" w:hAnsiTheme="minorHAnsi" w:cs="Cambria"/>
                <w:bCs/>
                <w:color w:val="000000"/>
              </w:rPr>
              <w:t xml:space="preserve"> </w:t>
            </w:r>
            <w:r w:rsidRPr="004B3F4F">
              <w:rPr>
                <w:rFonts w:asciiTheme="minorHAnsi" w:eastAsia="Calibri" w:hAnsiTheme="minorHAnsi" w:cstheme="minorHAnsi"/>
                <w:bCs/>
                <w:color w:val="000000"/>
              </w:rPr>
              <w:t xml:space="preserve">oziroma ponudnik </w:t>
            </w:r>
            <w:r w:rsidRPr="004B3F4F">
              <w:rPr>
                <w:rFonts w:asciiTheme="minorHAnsi" w:eastAsia="Calibri" w:hAnsiTheme="minorHAnsi" w:cstheme="minorHAnsi"/>
                <w:bCs/>
                <w:color w:val="000000"/>
                <w:u w:val="single"/>
              </w:rPr>
              <w:t>pre</w:t>
            </w:r>
            <w:r w:rsidR="00CE000A" w:rsidRPr="004B3F4F">
              <w:rPr>
                <w:rFonts w:asciiTheme="minorHAnsi" w:eastAsia="Calibri" w:hAnsiTheme="minorHAnsi" w:cstheme="minorHAnsi"/>
                <w:bCs/>
                <w:color w:val="000000"/>
                <w:u w:val="single"/>
              </w:rPr>
              <w:t>d</w:t>
            </w:r>
            <w:r w:rsidRPr="004B3F4F">
              <w:rPr>
                <w:rFonts w:asciiTheme="minorHAnsi" w:eastAsia="Calibri" w:hAnsiTheme="minorHAnsi" w:cstheme="minorHAnsi"/>
                <w:bCs/>
                <w:color w:val="000000"/>
                <w:u w:val="single"/>
              </w:rPr>
              <w:t>loži izjavo za tisti subjekt</w:t>
            </w:r>
            <w:r w:rsidR="00CE000A" w:rsidRPr="004B3F4F">
              <w:rPr>
                <w:rFonts w:asciiTheme="minorHAnsi" w:eastAsia="Calibri" w:hAnsiTheme="minorHAnsi" w:cstheme="minorHAnsi"/>
                <w:bCs/>
                <w:color w:val="000000"/>
                <w:u w:val="single"/>
              </w:rPr>
              <w:t>,</w:t>
            </w:r>
            <w:r w:rsidRPr="004B3F4F">
              <w:rPr>
                <w:rFonts w:asciiTheme="minorHAnsi" w:eastAsia="Calibri" w:hAnsiTheme="minorHAnsi" w:cstheme="minorHAnsi"/>
                <w:bCs/>
                <w:color w:val="000000"/>
                <w:u w:val="single"/>
              </w:rPr>
              <w:t xml:space="preserve"> na katerega kadrovsko in tehnično sposobnost se sklicuje</w:t>
            </w:r>
            <w:r w:rsidRPr="004B3F4F">
              <w:rPr>
                <w:rFonts w:asciiTheme="minorHAnsi" w:eastAsia="Calibri" w:hAnsiTheme="minorHAnsi" w:cstheme="minorHAnsi"/>
                <w:bCs/>
                <w:color w:val="000000"/>
              </w:rPr>
              <w:t>.</w:t>
            </w:r>
            <w:r w:rsidR="00F23CD1" w:rsidRPr="004B3F4F">
              <w:rPr>
                <w:rFonts w:asciiTheme="minorHAnsi" w:eastAsia="Calibri" w:hAnsiTheme="minorHAnsi" w:cs="Cambria"/>
                <w:bCs/>
                <w:color w:val="000000"/>
              </w:rPr>
              <w:t xml:space="preserve"> </w:t>
            </w:r>
          </w:p>
          <w:p w14:paraId="335CEF21" w14:textId="32CDC526" w:rsidR="00EB65E5" w:rsidRPr="009E2B4F" w:rsidRDefault="00EB65E5" w:rsidP="006E7ECD">
            <w:pPr>
              <w:jc w:val="both"/>
              <w:rPr>
                <w:rFonts w:asciiTheme="minorHAnsi" w:eastAsia="Calibri" w:hAnsiTheme="minorHAnsi" w:cstheme="minorHAnsi"/>
                <w:b/>
                <w:bCs/>
                <w:color w:val="000000"/>
                <w:highlight w:val="red"/>
              </w:rPr>
            </w:pPr>
          </w:p>
        </w:tc>
        <w:tc>
          <w:tcPr>
            <w:tcW w:w="1703" w:type="dxa"/>
            <w:tcBorders>
              <w:top w:val="single" w:sz="4" w:space="0" w:color="auto"/>
              <w:left w:val="single" w:sz="4" w:space="0" w:color="auto"/>
              <w:bottom w:val="single" w:sz="4" w:space="0" w:color="auto"/>
              <w:right w:val="single" w:sz="4" w:space="0" w:color="auto"/>
            </w:tcBorders>
          </w:tcPr>
          <w:p w14:paraId="0F4EA221" w14:textId="77777777" w:rsidR="00487866" w:rsidRPr="00C8149F" w:rsidRDefault="00487866" w:rsidP="00487866">
            <w:pPr>
              <w:jc w:val="both"/>
              <w:rPr>
                <w:rFonts w:asciiTheme="minorHAnsi" w:eastAsia="Calibri" w:hAnsiTheme="minorHAnsi" w:cstheme="minorHAnsi"/>
                <w:b/>
                <w:bCs/>
                <w:color w:val="000000"/>
              </w:rPr>
            </w:pPr>
          </w:p>
        </w:tc>
      </w:tr>
      <w:tr w:rsidR="009E7136" w:rsidRPr="00C8149F" w14:paraId="59A56285" w14:textId="77777777" w:rsidTr="00E24725">
        <w:tc>
          <w:tcPr>
            <w:tcW w:w="2519" w:type="dxa"/>
            <w:tcBorders>
              <w:top w:val="single" w:sz="4" w:space="0" w:color="auto"/>
              <w:left w:val="single" w:sz="4" w:space="0" w:color="auto"/>
              <w:bottom w:val="single" w:sz="4" w:space="0" w:color="auto"/>
              <w:right w:val="single" w:sz="4" w:space="0" w:color="auto"/>
            </w:tcBorders>
          </w:tcPr>
          <w:p w14:paraId="7431E586" w14:textId="77777777" w:rsidR="009E7136" w:rsidRPr="00C8149F" w:rsidRDefault="009E7136" w:rsidP="000E167B">
            <w:pPr>
              <w:numPr>
                <w:ilvl w:val="0"/>
                <w:numId w:val="30"/>
              </w:numPr>
              <w:rPr>
                <w:rFonts w:asciiTheme="minorHAnsi" w:eastAsia="Calibri" w:hAnsiTheme="minorHAnsi" w:cstheme="minorHAnsi"/>
                <w:color w:val="000000"/>
              </w:rPr>
            </w:pPr>
          </w:p>
        </w:tc>
        <w:tc>
          <w:tcPr>
            <w:tcW w:w="4838" w:type="dxa"/>
            <w:tcBorders>
              <w:top w:val="single" w:sz="4" w:space="0" w:color="auto"/>
              <w:left w:val="single" w:sz="4" w:space="0" w:color="auto"/>
              <w:bottom w:val="single" w:sz="4" w:space="0" w:color="auto"/>
              <w:right w:val="single" w:sz="4" w:space="0" w:color="auto"/>
            </w:tcBorders>
          </w:tcPr>
          <w:p w14:paraId="6F77DA52" w14:textId="7BD52036" w:rsidR="009E7136" w:rsidRPr="00EB65E5" w:rsidRDefault="009E7136" w:rsidP="00487866">
            <w:pPr>
              <w:jc w:val="both"/>
              <w:rPr>
                <w:rFonts w:asciiTheme="minorHAnsi" w:hAnsiTheme="minorHAnsi" w:cstheme="minorHAnsi"/>
                <w:b/>
                <w:lang w:eastAsia="zh-CN"/>
              </w:rPr>
            </w:pPr>
            <w:r w:rsidRPr="00EB65E5">
              <w:rPr>
                <w:rFonts w:asciiTheme="minorHAnsi" w:hAnsiTheme="minorHAnsi" w:cstheme="minorHAnsi"/>
                <w:b/>
                <w:lang w:eastAsia="zh-CN"/>
              </w:rPr>
              <w:t xml:space="preserve">Dokazila o </w:t>
            </w:r>
            <w:r w:rsidR="004B3F4F" w:rsidRPr="00EB65E5">
              <w:rPr>
                <w:rFonts w:asciiTheme="minorHAnsi" w:hAnsiTheme="minorHAnsi" w:cstheme="minorHAnsi"/>
                <w:b/>
                <w:lang w:eastAsia="zh-CN"/>
              </w:rPr>
              <w:t>ustreznih delovnih izkušnjah</w:t>
            </w:r>
          </w:p>
          <w:p w14:paraId="7D996285" w14:textId="77777777" w:rsidR="004B3F4F" w:rsidRPr="00EB65E5" w:rsidRDefault="004B3F4F" w:rsidP="00487866">
            <w:pPr>
              <w:jc w:val="both"/>
              <w:rPr>
                <w:rFonts w:asciiTheme="minorHAnsi" w:hAnsiTheme="minorHAnsi" w:cstheme="minorHAnsi"/>
                <w:b/>
                <w:lang w:eastAsia="zh-CN"/>
              </w:rPr>
            </w:pPr>
          </w:p>
          <w:p w14:paraId="00657737" w14:textId="22F9569F" w:rsidR="004B3F4F" w:rsidRPr="00EB65E5" w:rsidRDefault="004B3F4F" w:rsidP="00487866">
            <w:pPr>
              <w:jc w:val="both"/>
              <w:rPr>
                <w:rFonts w:asciiTheme="minorHAnsi" w:hAnsiTheme="minorHAnsi" w:cstheme="minorHAnsi"/>
                <w:lang w:eastAsia="zh-CN"/>
              </w:rPr>
            </w:pPr>
            <w:r w:rsidRPr="00EB65E5">
              <w:rPr>
                <w:rFonts w:asciiTheme="minorHAnsi" w:hAnsiTheme="minorHAnsi" w:cstheme="minorHAnsi"/>
                <w:lang w:eastAsia="zh-CN"/>
              </w:rPr>
              <w:t>Kot dokazila o ustreznih delovnih izkušnjah ponudnik predloži:</w:t>
            </w:r>
          </w:p>
          <w:p w14:paraId="4F9B25DD" w14:textId="77777777" w:rsidR="004B3F4F" w:rsidRPr="00EB65E5" w:rsidRDefault="004B3F4F" w:rsidP="00487866">
            <w:pPr>
              <w:jc w:val="both"/>
              <w:rPr>
                <w:rFonts w:asciiTheme="minorHAnsi" w:hAnsiTheme="minorHAnsi" w:cstheme="minorHAnsi"/>
                <w:b/>
                <w:lang w:eastAsia="zh-CN"/>
              </w:rPr>
            </w:pPr>
          </w:p>
          <w:p w14:paraId="57E7A7F6" w14:textId="77777777" w:rsidR="004B3F4F" w:rsidRPr="00EB65E5" w:rsidRDefault="004B3F4F" w:rsidP="004B3F4F">
            <w:pPr>
              <w:jc w:val="both"/>
              <w:rPr>
                <w:rFonts w:asciiTheme="minorHAnsi" w:hAnsiTheme="minorHAnsi" w:cstheme="minorHAnsi"/>
                <w:b/>
                <w:lang w:eastAsia="zh-CN"/>
              </w:rPr>
            </w:pPr>
            <w:r w:rsidRPr="00EB65E5">
              <w:rPr>
                <w:rFonts w:asciiTheme="minorHAnsi" w:hAnsiTheme="minorHAnsi" w:cstheme="minorHAnsi"/>
                <w:b/>
                <w:lang w:eastAsia="zh-CN"/>
              </w:rPr>
              <w:t xml:space="preserve">fotokopija delovne knjižice </w:t>
            </w:r>
            <w:r w:rsidRPr="00EB65E5">
              <w:rPr>
                <w:rFonts w:asciiTheme="minorHAnsi" w:hAnsiTheme="minorHAnsi" w:cstheme="minorHAnsi"/>
                <w:lang w:eastAsia="zh-CN"/>
              </w:rPr>
              <w:t xml:space="preserve">(prikazani morajo biti podatki o imenu in priimku zaposlenega, podatki o delovni dobi) </w:t>
            </w:r>
            <w:r w:rsidRPr="00EB65E5">
              <w:rPr>
                <w:rFonts w:asciiTheme="minorHAnsi" w:hAnsiTheme="minorHAnsi" w:cstheme="minorHAnsi"/>
                <w:b/>
                <w:lang w:eastAsia="zh-CN"/>
              </w:rPr>
              <w:t>ali Izpis obdobij zavarovanja iz ZPIZ</w:t>
            </w:r>
            <w:r w:rsidRPr="00EB65E5">
              <w:rPr>
                <w:rFonts w:asciiTheme="minorHAnsi" w:hAnsiTheme="minorHAnsi" w:cstheme="minorHAnsi"/>
                <w:lang w:eastAsia="zh-CN"/>
              </w:rPr>
              <w:t xml:space="preserve"> (prikazani morajo biti podatki o imenu in priimku zaposlenega, podatki o delovni dobi) </w:t>
            </w:r>
            <w:r w:rsidRPr="00EB65E5">
              <w:rPr>
                <w:rFonts w:asciiTheme="minorHAnsi" w:hAnsiTheme="minorHAnsi" w:cstheme="minorHAnsi"/>
                <w:b/>
                <w:lang w:eastAsia="zh-CN"/>
              </w:rPr>
              <w:t>za vsak nominiran kader,</w:t>
            </w:r>
          </w:p>
          <w:p w14:paraId="6D235BE9" w14:textId="77777777" w:rsidR="004B3F4F" w:rsidRPr="00EB65E5" w:rsidRDefault="004B3F4F" w:rsidP="004B3F4F">
            <w:pPr>
              <w:jc w:val="both"/>
              <w:rPr>
                <w:rFonts w:asciiTheme="minorHAnsi" w:hAnsiTheme="minorHAnsi" w:cstheme="minorHAnsi"/>
                <w:b/>
                <w:lang w:eastAsia="zh-CN"/>
              </w:rPr>
            </w:pPr>
          </w:p>
          <w:p w14:paraId="0089E7CB" w14:textId="77777777" w:rsidR="004B3F4F" w:rsidRPr="00EB65E5" w:rsidRDefault="004B3F4F" w:rsidP="004B3F4F">
            <w:pPr>
              <w:jc w:val="both"/>
              <w:rPr>
                <w:rFonts w:asciiTheme="minorHAnsi" w:hAnsiTheme="minorHAnsi" w:cstheme="minorHAnsi"/>
                <w:b/>
                <w:lang w:eastAsia="zh-CN"/>
              </w:rPr>
            </w:pPr>
            <w:r w:rsidRPr="00EB65E5">
              <w:rPr>
                <w:rFonts w:asciiTheme="minorHAnsi" w:hAnsiTheme="minorHAnsi" w:cstheme="minorHAnsi"/>
                <w:b/>
                <w:lang w:eastAsia="zh-CN"/>
              </w:rPr>
              <w:t>in</w:t>
            </w:r>
          </w:p>
          <w:p w14:paraId="458E0AD2" w14:textId="77777777" w:rsidR="004B3F4F" w:rsidRPr="00EB65E5" w:rsidRDefault="004B3F4F" w:rsidP="004B3F4F">
            <w:pPr>
              <w:jc w:val="both"/>
              <w:rPr>
                <w:rFonts w:asciiTheme="minorHAnsi" w:hAnsiTheme="minorHAnsi" w:cstheme="minorHAnsi"/>
                <w:b/>
                <w:lang w:eastAsia="zh-CN"/>
              </w:rPr>
            </w:pPr>
          </w:p>
          <w:p w14:paraId="72937DBE" w14:textId="787AABCE" w:rsidR="004B3F4F" w:rsidRPr="00EB65E5" w:rsidRDefault="004B3F4F" w:rsidP="00487866">
            <w:pPr>
              <w:jc w:val="both"/>
              <w:rPr>
                <w:rFonts w:asciiTheme="minorHAnsi" w:hAnsiTheme="minorHAnsi" w:cstheme="minorHAnsi"/>
                <w:b/>
                <w:lang w:eastAsia="zh-CN"/>
              </w:rPr>
            </w:pPr>
            <w:r w:rsidRPr="00EB65E5">
              <w:rPr>
                <w:rFonts w:asciiTheme="minorHAnsi" w:hAnsiTheme="minorHAnsi" w:cstheme="minorHAnsi"/>
                <w:b/>
                <w:lang w:eastAsia="zh-CN"/>
              </w:rPr>
              <w:t xml:space="preserve">fotokopija ključnih delov pogodbe o zaposlitvi ali pogodbe o sodelovanju ali dogovorov in morebitnih aneksov k le tem </w:t>
            </w:r>
            <w:r w:rsidRPr="00EB65E5">
              <w:rPr>
                <w:rFonts w:asciiTheme="minorHAnsi" w:hAnsiTheme="minorHAnsi" w:cstheme="minorHAnsi"/>
                <w:lang w:eastAsia="zh-CN"/>
              </w:rPr>
              <w:t xml:space="preserve">(naziv delodajalca, delavca, čas sklenitve, veljavnost pogodbe, aneksi za podaljšanje pogodbe) </w:t>
            </w:r>
            <w:r w:rsidRPr="00EB65E5">
              <w:rPr>
                <w:rFonts w:asciiTheme="minorHAnsi" w:hAnsiTheme="minorHAnsi" w:cstheme="minorHAnsi"/>
                <w:b/>
                <w:lang w:eastAsia="zh-CN"/>
              </w:rPr>
              <w:t>za vsak nominiran kader</w:t>
            </w:r>
          </w:p>
          <w:p w14:paraId="02DEDF68" w14:textId="77777777" w:rsidR="003C3028" w:rsidRPr="00EB65E5" w:rsidRDefault="003C3028" w:rsidP="00487866">
            <w:pPr>
              <w:jc w:val="both"/>
              <w:rPr>
                <w:rFonts w:asciiTheme="minorHAnsi" w:hAnsiTheme="minorHAnsi" w:cstheme="minorHAnsi"/>
                <w:b/>
                <w:lang w:eastAsia="zh-CN"/>
              </w:rPr>
            </w:pPr>
          </w:p>
          <w:p w14:paraId="393F4180" w14:textId="679FCCA4" w:rsidR="009E7136" w:rsidRPr="00EB65E5" w:rsidRDefault="009E7136" w:rsidP="00487866">
            <w:pPr>
              <w:jc w:val="both"/>
              <w:rPr>
                <w:rFonts w:asciiTheme="minorHAnsi" w:hAnsiTheme="minorHAnsi" w:cstheme="minorHAnsi"/>
                <w:lang w:eastAsia="zh-CN"/>
              </w:rPr>
            </w:pPr>
          </w:p>
        </w:tc>
        <w:tc>
          <w:tcPr>
            <w:tcW w:w="1703" w:type="dxa"/>
            <w:tcBorders>
              <w:top w:val="single" w:sz="4" w:space="0" w:color="auto"/>
              <w:left w:val="single" w:sz="4" w:space="0" w:color="auto"/>
              <w:bottom w:val="single" w:sz="4" w:space="0" w:color="auto"/>
              <w:right w:val="single" w:sz="4" w:space="0" w:color="auto"/>
            </w:tcBorders>
          </w:tcPr>
          <w:p w14:paraId="4AC09873" w14:textId="77777777" w:rsidR="009E7136" w:rsidRPr="00C8149F" w:rsidRDefault="009E7136" w:rsidP="00487866">
            <w:pPr>
              <w:jc w:val="both"/>
              <w:rPr>
                <w:rFonts w:asciiTheme="minorHAnsi" w:eastAsia="Calibri" w:hAnsiTheme="minorHAnsi" w:cstheme="minorHAnsi"/>
                <w:b/>
                <w:bCs/>
                <w:color w:val="000000"/>
              </w:rPr>
            </w:pPr>
          </w:p>
        </w:tc>
      </w:tr>
      <w:tr w:rsidR="00AC57FF" w:rsidRPr="00C8149F" w14:paraId="0BE86E0A" w14:textId="77777777" w:rsidTr="00E24725">
        <w:tc>
          <w:tcPr>
            <w:tcW w:w="2519" w:type="dxa"/>
            <w:tcBorders>
              <w:top w:val="single" w:sz="4" w:space="0" w:color="auto"/>
              <w:left w:val="single" w:sz="4" w:space="0" w:color="auto"/>
              <w:bottom w:val="single" w:sz="4" w:space="0" w:color="auto"/>
              <w:right w:val="single" w:sz="4" w:space="0" w:color="auto"/>
            </w:tcBorders>
          </w:tcPr>
          <w:p w14:paraId="6F2CBC92" w14:textId="77777777" w:rsidR="00AC57FF" w:rsidRPr="00C8149F" w:rsidRDefault="00AC57FF" w:rsidP="000E167B">
            <w:pPr>
              <w:numPr>
                <w:ilvl w:val="0"/>
                <w:numId w:val="30"/>
              </w:numPr>
              <w:rPr>
                <w:rFonts w:asciiTheme="minorHAnsi" w:eastAsia="Calibri" w:hAnsiTheme="minorHAnsi" w:cstheme="minorHAnsi"/>
                <w:color w:val="000000"/>
              </w:rPr>
            </w:pPr>
          </w:p>
        </w:tc>
        <w:tc>
          <w:tcPr>
            <w:tcW w:w="4838" w:type="dxa"/>
            <w:tcBorders>
              <w:top w:val="single" w:sz="4" w:space="0" w:color="auto"/>
              <w:left w:val="single" w:sz="4" w:space="0" w:color="auto"/>
              <w:bottom w:val="single" w:sz="4" w:space="0" w:color="auto"/>
              <w:right w:val="single" w:sz="4" w:space="0" w:color="auto"/>
            </w:tcBorders>
          </w:tcPr>
          <w:p w14:paraId="0D706CA7" w14:textId="545D9753" w:rsidR="003C3028" w:rsidRPr="00EB65E5" w:rsidRDefault="003C3028" w:rsidP="003C3028">
            <w:pPr>
              <w:jc w:val="both"/>
              <w:rPr>
                <w:rFonts w:asciiTheme="minorHAnsi" w:hAnsiTheme="minorHAnsi" w:cstheme="minorHAnsi"/>
                <w:b/>
                <w:lang w:eastAsia="zh-CN"/>
              </w:rPr>
            </w:pPr>
            <w:r w:rsidRPr="00EB65E5">
              <w:rPr>
                <w:rFonts w:asciiTheme="minorHAnsi" w:hAnsiTheme="minorHAnsi" w:cstheme="minorHAnsi"/>
                <w:b/>
                <w:lang w:eastAsia="zh-CN"/>
              </w:rPr>
              <w:t>Dokazila o ustrezni izobrazbi</w:t>
            </w:r>
          </w:p>
          <w:p w14:paraId="2D04EF54" w14:textId="77777777" w:rsidR="003C3028" w:rsidRPr="00EB65E5" w:rsidRDefault="003C3028" w:rsidP="003C3028">
            <w:pPr>
              <w:jc w:val="both"/>
              <w:rPr>
                <w:rFonts w:asciiTheme="minorHAnsi" w:hAnsiTheme="minorHAnsi" w:cstheme="minorHAnsi"/>
                <w:b/>
                <w:lang w:eastAsia="zh-CN"/>
              </w:rPr>
            </w:pPr>
          </w:p>
          <w:p w14:paraId="57B67FAD" w14:textId="643B5170" w:rsidR="00A46134" w:rsidRPr="00EB65E5" w:rsidRDefault="003C3028" w:rsidP="003C3028">
            <w:pPr>
              <w:jc w:val="both"/>
              <w:rPr>
                <w:rFonts w:asciiTheme="minorHAnsi" w:hAnsiTheme="minorHAnsi" w:cstheme="minorHAnsi"/>
                <w:lang w:eastAsia="zh-CN"/>
              </w:rPr>
            </w:pPr>
            <w:r w:rsidRPr="00EB65E5">
              <w:rPr>
                <w:rFonts w:asciiTheme="minorHAnsi" w:hAnsiTheme="minorHAnsi" w:cstheme="minorHAnsi"/>
                <w:lang w:eastAsia="zh-CN"/>
              </w:rPr>
              <w:t>Kot dokazila o ustrezni izobrazbi ponudnik predloži:</w:t>
            </w:r>
          </w:p>
          <w:p w14:paraId="43F3B687" w14:textId="77777777" w:rsidR="00A46134" w:rsidRPr="00EB65E5" w:rsidRDefault="00A46134" w:rsidP="00A46134">
            <w:pPr>
              <w:jc w:val="both"/>
              <w:rPr>
                <w:rFonts w:asciiTheme="minorHAnsi" w:hAnsiTheme="minorHAnsi" w:cstheme="minorHAnsi"/>
                <w:b/>
                <w:lang w:eastAsia="zh-CN"/>
              </w:rPr>
            </w:pPr>
          </w:p>
          <w:p w14:paraId="70B5A098" w14:textId="1D656E72" w:rsidR="003C3028" w:rsidRPr="00EB65E5" w:rsidRDefault="00A46134" w:rsidP="00A46134">
            <w:pPr>
              <w:jc w:val="both"/>
              <w:rPr>
                <w:rFonts w:asciiTheme="minorHAnsi" w:hAnsiTheme="minorHAnsi" w:cstheme="minorHAnsi"/>
                <w:b/>
                <w:lang w:eastAsia="zh-CN"/>
              </w:rPr>
            </w:pPr>
            <w:r w:rsidRPr="00EB65E5">
              <w:rPr>
                <w:rFonts w:asciiTheme="minorHAnsi" w:hAnsiTheme="minorHAnsi" w:cstheme="minorHAnsi"/>
                <w:b/>
                <w:lang w:eastAsia="zh-CN"/>
              </w:rPr>
              <w:t xml:space="preserve">fotokopija potrdila o izobrazbi </w:t>
            </w:r>
            <w:r w:rsidRPr="00EB65E5">
              <w:rPr>
                <w:rFonts w:asciiTheme="minorHAnsi" w:hAnsiTheme="minorHAnsi" w:cstheme="minorHAnsi"/>
                <w:lang w:eastAsia="zh-CN"/>
              </w:rPr>
              <w:t>(fotokopija diplome ali drugega enakovrednega dokazila)</w:t>
            </w:r>
            <w:r w:rsidRPr="00EB65E5">
              <w:rPr>
                <w:rFonts w:asciiTheme="minorHAnsi" w:hAnsiTheme="minorHAnsi" w:cstheme="minorHAnsi"/>
                <w:b/>
                <w:lang w:eastAsia="zh-CN"/>
              </w:rPr>
              <w:t xml:space="preserve"> za vsak nominiran kader</w:t>
            </w:r>
          </w:p>
          <w:p w14:paraId="224B1378" w14:textId="48E5CD7B" w:rsidR="003C3028" w:rsidRPr="00EB65E5" w:rsidRDefault="003C3028" w:rsidP="00A46134">
            <w:pPr>
              <w:jc w:val="both"/>
              <w:rPr>
                <w:rFonts w:asciiTheme="minorHAnsi" w:hAnsiTheme="minorHAnsi" w:cstheme="minorHAnsi"/>
                <w:b/>
                <w:lang w:eastAsia="zh-CN"/>
              </w:rPr>
            </w:pPr>
          </w:p>
        </w:tc>
        <w:tc>
          <w:tcPr>
            <w:tcW w:w="1703" w:type="dxa"/>
            <w:tcBorders>
              <w:top w:val="single" w:sz="4" w:space="0" w:color="auto"/>
              <w:left w:val="single" w:sz="4" w:space="0" w:color="auto"/>
              <w:bottom w:val="single" w:sz="4" w:space="0" w:color="auto"/>
              <w:right w:val="single" w:sz="4" w:space="0" w:color="auto"/>
            </w:tcBorders>
          </w:tcPr>
          <w:p w14:paraId="3536A1C2" w14:textId="77777777" w:rsidR="00AC57FF" w:rsidRPr="00C8149F" w:rsidRDefault="00AC57FF" w:rsidP="00487866">
            <w:pPr>
              <w:jc w:val="both"/>
              <w:rPr>
                <w:rFonts w:asciiTheme="minorHAnsi" w:eastAsia="Calibri" w:hAnsiTheme="minorHAnsi" w:cstheme="minorHAnsi"/>
                <w:b/>
                <w:bCs/>
                <w:color w:val="000000"/>
              </w:rPr>
            </w:pPr>
          </w:p>
        </w:tc>
      </w:tr>
      <w:tr w:rsidR="00095AF7" w:rsidRPr="00C8149F" w14:paraId="123CAE6F" w14:textId="77777777" w:rsidTr="00E24725">
        <w:tc>
          <w:tcPr>
            <w:tcW w:w="2519" w:type="dxa"/>
            <w:tcBorders>
              <w:top w:val="single" w:sz="4" w:space="0" w:color="auto"/>
              <w:left w:val="single" w:sz="4" w:space="0" w:color="auto"/>
              <w:bottom w:val="single" w:sz="4" w:space="0" w:color="auto"/>
              <w:right w:val="single" w:sz="4" w:space="0" w:color="auto"/>
            </w:tcBorders>
          </w:tcPr>
          <w:p w14:paraId="24D6CFF8" w14:textId="43251BBE" w:rsidR="00095AF7" w:rsidRPr="00C8149F" w:rsidRDefault="00095AF7" w:rsidP="000E167B">
            <w:pPr>
              <w:numPr>
                <w:ilvl w:val="0"/>
                <w:numId w:val="30"/>
              </w:numPr>
              <w:rPr>
                <w:rFonts w:asciiTheme="minorHAnsi" w:eastAsia="Calibri" w:hAnsiTheme="minorHAnsi" w:cstheme="minorHAnsi"/>
                <w:color w:val="000000"/>
              </w:rPr>
            </w:pPr>
          </w:p>
        </w:tc>
        <w:tc>
          <w:tcPr>
            <w:tcW w:w="4838" w:type="dxa"/>
            <w:tcBorders>
              <w:top w:val="single" w:sz="4" w:space="0" w:color="auto"/>
              <w:left w:val="single" w:sz="4" w:space="0" w:color="auto"/>
              <w:bottom w:val="single" w:sz="4" w:space="0" w:color="auto"/>
              <w:right w:val="single" w:sz="4" w:space="0" w:color="auto"/>
            </w:tcBorders>
          </w:tcPr>
          <w:p w14:paraId="7264D374" w14:textId="77777777" w:rsidR="00095AF7" w:rsidRDefault="00095AF7" w:rsidP="00487866">
            <w:pPr>
              <w:jc w:val="both"/>
              <w:rPr>
                <w:rFonts w:asciiTheme="minorHAnsi" w:eastAsia="Calibri" w:hAnsiTheme="minorHAnsi" w:cstheme="minorHAnsi"/>
                <w:b/>
                <w:bCs/>
                <w:color w:val="000000"/>
              </w:rPr>
            </w:pPr>
            <w:r>
              <w:rPr>
                <w:rFonts w:asciiTheme="minorHAnsi" w:eastAsia="Calibri" w:hAnsiTheme="minorHAnsi" w:cstheme="minorHAnsi"/>
                <w:b/>
                <w:bCs/>
                <w:color w:val="000000"/>
              </w:rPr>
              <w:t>Programska zasnova</w:t>
            </w:r>
          </w:p>
          <w:p w14:paraId="325C2811" w14:textId="77777777" w:rsidR="00095AF7" w:rsidRDefault="00095AF7" w:rsidP="00AF323B">
            <w:pPr>
              <w:jc w:val="both"/>
              <w:rPr>
                <w:rFonts w:asciiTheme="minorHAnsi" w:eastAsia="Calibri" w:hAnsiTheme="minorHAnsi" w:cstheme="minorHAnsi"/>
                <w:bCs/>
                <w:color w:val="000000"/>
              </w:rPr>
            </w:pPr>
            <w:r>
              <w:rPr>
                <w:rFonts w:asciiTheme="minorHAnsi" w:eastAsia="Calibri" w:hAnsiTheme="minorHAnsi" w:cstheme="minorHAnsi"/>
                <w:bCs/>
                <w:color w:val="000000"/>
              </w:rPr>
              <w:t>Ponudnik predloži programsko zasnovo</w:t>
            </w:r>
            <w:r w:rsidR="008A0C3B">
              <w:rPr>
                <w:rFonts w:asciiTheme="minorHAnsi" w:eastAsia="Calibri" w:hAnsiTheme="minorHAnsi" w:cstheme="minorHAnsi"/>
                <w:bCs/>
                <w:color w:val="000000"/>
              </w:rPr>
              <w:t xml:space="preserve"> vsebine celotnega </w:t>
            </w:r>
            <w:r w:rsidR="00365B06">
              <w:rPr>
                <w:rFonts w:asciiTheme="minorHAnsi" w:eastAsia="Calibri" w:hAnsiTheme="minorHAnsi" w:cstheme="minorHAnsi"/>
                <w:bCs/>
                <w:color w:val="000000"/>
              </w:rPr>
              <w:t>tiskanega medija</w:t>
            </w:r>
            <w:r w:rsidR="008A0C3B">
              <w:rPr>
                <w:rFonts w:asciiTheme="minorHAnsi" w:eastAsia="Calibri" w:hAnsiTheme="minorHAnsi" w:cstheme="minorHAnsi"/>
                <w:bCs/>
                <w:color w:val="000000"/>
              </w:rPr>
              <w:t xml:space="preserve"> in izvirno celostno grafično podobo </w:t>
            </w:r>
            <w:r w:rsidR="00365B06">
              <w:rPr>
                <w:rFonts w:asciiTheme="minorHAnsi" w:eastAsia="Calibri" w:hAnsiTheme="minorHAnsi" w:cstheme="minorHAnsi"/>
                <w:bCs/>
                <w:color w:val="000000"/>
              </w:rPr>
              <w:t>strani, ki jih ponudi v zakup</w:t>
            </w:r>
            <w:r w:rsidR="00AF323B">
              <w:rPr>
                <w:rFonts w:asciiTheme="minorHAnsi" w:eastAsia="Calibri" w:hAnsiTheme="minorHAnsi" w:cstheme="minorHAnsi"/>
                <w:bCs/>
                <w:color w:val="000000"/>
              </w:rPr>
              <w:t>.</w:t>
            </w:r>
          </w:p>
          <w:p w14:paraId="5FF516C9" w14:textId="1C1880C3" w:rsidR="000A63C2" w:rsidRPr="00095AF7" w:rsidRDefault="000A63C2" w:rsidP="00AF323B">
            <w:pPr>
              <w:jc w:val="both"/>
              <w:rPr>
                <w:rFonts w:asciiTheme="minorHAnsi" w:eastAsia="Calibri" w:hAnsiTheme="minorHAnsi" w:cstheme="minorHAnsi"/>
                <w:bCs/>
                <w:color w:val="000000"/>
              </w:rPr>
            </w:pPr>
          </w:p>
        </w:tc>
        <w:tc>
          <w:tcPr>
            <w:tcW w:w="1703" w:type="dxa"/>
            <w:tcBorders>
              <w:top w:val="single" w:sz="4" w:space="0" w:color="auto"/>
              <w:left w:val="single" w:sz="4" w:space="0" w:color="auto"/>
              <w:bottom w:val="single" w:sz="4" w:space="0" w:color="auto"/>
              <w:right w:val="single" w:sz="4" w:space="0" w:color="auto"/>
            </w:tcBorders>
          </w:tcPr>
          <w:p w14:paraId="587817FA" w14:textId="77777777" w:rsidR="00095AF7" w:rsidRPr="00C8149F" w:rsidRDefault="00095AF7" w:rsidP="00487866">
            <w:pPr>
              <w:jc w:val="both"/>
              <w:rPr>
                <w:rFonts w:asciiTheme="minorHAnsi" w:eastAsia="Calibri" w:hAnsiTheme="minorHAnsi" w:cstheme="minorHAnsi"/>
                <w:b/>
                <w:bCs/>
                <w:color w:val="000000"/>
              </w:rPr>
            </w:pPr>
          </w:p>
        </w:tc>
      </w:tr>
      <w:tr w:rsidR="003C3028" w:rsidRPr="00C8149F" w14:paraId="633EE6D0" w14:textId="77777777" w:rsidTr="00E24725">
        <w:tc>
          <w:tcPr>
            <w:tcW w:w="2519" w:type="dxa"/>
          </w:tcPr>
          <w:p w14:paraId="292425B0" w14:textId="77777777" w:rsidR="003C3028" w:rsidRPr="00C8149F" w:rsidRDefault="003C3028" w:rsidP="006D1686">
            <w:pPr>
              <w:rPr>
                <w:rFonts w:asciiTheme="minorHAnsi" w:eastAsia="Calibri" w:hAnsiTheme="minorHAnsi" w:cstheme="minorHAnsi"/>
                <w:b/>
                <w:bCs/>
                <w:color w:val="000000"/>
              </w:rPr>
            </w:pPr>
          </w:p>
        </w:tc>
        <w:tc>
          <w:tcPr>
            <w:tcW w:w="4838" w:type="dxa"/>
          </w:tcPr>
          <w:p w14:paraId="6AC68982" w14:textId="77777777" w:rsidR="003C3028" w:rsidRDefault="003C3028" w:rsidP="006D1686">
            <w:pPr>
              <w:jc w:val="center"/>
              <w:rPr>
                <w:rFonts w:asciiTheme="minorHAnsi" w:eastAsia="Calibri" w:hAnsiTheme="minorHAnsi" w:cstheme="minorHAnsi"/>
                <w:b/>
                <w:bCs/>
                <w:color w:val="000000"/>
              </w:rPr>
            </w:pPr>
          </w:p>
        </w:tc>
        <w:tc>
          <w:tcPr>
            <w:tcW w:w="1703" w:type="dxa"/>
          </w:tcPr>
          <w:p w14:paraId="5D961F62" w14:textId="77777777" w:rsidR="003C3028" w:rsidRPr="00C8149F" w:rsidRDefault="003C3028" w:rsidP="006D1686">
            <w:pPr>
              <w:jc w:val="center"/>
              <w:rPr>
                <w:rFonts w:asciiTheme="minorHAnsi" w:eastAsia="Calibri" w:hAnsiTheme="minorHAnsi" w:cstheme="minorHAnsi"/>
                <w:b/>
                <w:bCs/>
                <w:color w:val="000000"/>
              </w:rPr>
            </w:pPr>
          </w:p>
        </w:tc>
      </w:tr>
      <w:tr w:rsidR="006D1686" w:rsidRPr="00C8149F" w14:paraId="265B641A" w14:textId="77777777" w:rsidTr="00E24725">
        <w:tc>
          <w:tcPr>
            <w:tcW w:w="2519" w:type="dxa"/>
          </w:tcPr>
          <w:p w14:paraId="5AE67A3E" w14:textId="39DF0040" w:rsidR="006D1686" w:rsidRPr="00C8149F" w:rsidRDefault="006D1686" w:rsidP="006D1686">
            <w:pPr>
              <w:rPr>
                <w:rFonts w:asciiTheme="minorHAnsi" w:eastAsia="Calibri" w:hAnsiTheme="minorHAnsi" w:cstheme="minorHAnsi"/>
                <w:b/>
                <w:bCs/>
                <w:color w:val="000000"/>
              </w:rPr>
            </w:pPr>
          </w:p>
        </w:tc>
        <w:tc>
          <w:tcPr>
            <w:tcW w:w="4838" w:type="dxa"/>
          </w:tcPr>
          <w:p w14:paraId="535F38D2" w14:textId="77777777" w:rsidR="006D1686" w:rsidRDefault="0024496A" w:rsidP="006D1686">
            <w:pPr>
              <w:jc w:val="center"/>
              <w:rPr>
                <w:rFonts w:asciiTheme="minorHAnsi" w:eastAsia="Calibri" w:hAnsiTheme="minorHAnsi" w:cstheme="minorHAnsi"/>
                <w:b/>
                <w:bCs/>
                <w:color w:val="000000"/>
              </w:rPr>
            </w:pPr>
            <w:r>
              <w:rPr>
                <w:rFonts w:asciiTheme="minorHAnsi" w:eastAsia="Calibri" w:hAnsiTheme="minorHAnsi" w:cstheme="minorHAnsi"/>
                <w:b/>
                <w:bCs/>
                <w:color w:val="000000"/>
              </w:rPr>
              <w:t>Sprejemna pisarna</w:t>
            </w:r>
            <w:r w:rsidR="006D1686">
              <w:rPr>
                <w:rFonts w:asciiTheme="minorHAnsi" w:eastAsia="Calibri" w:hAnsiTheme="minorHAnsi" w:cstheme="minorHAnsi"/>
                <w:b/>
                <w:bCs/>
                <w:color w:val="000000"/>
              </w:rPr>
              <w:t xml:space="preserve"> Mestne občine Kranj</w:t>
            </w:r>
          </w:p>
          <w:p w14:paraId="7F29AF32" w14:textId="7D33181B" w:rsidR="003C3028" w:rsidRDefault="003C3028" w:rsidP="006D1686">
            <w:pPr>
              <w:jc w:val="center"/>
              <w:rPr>
                <w:rFonts w:asciiTheme="minorHAnsi" w:eastAsia="Calibri" w:hAnsiTheme="minorHAnsi" w:cstheme="minorHAnsi"/>
                <w:b/>
                <w:bCs/>
                <w:color w:val="000000"/>
              </w:rPr>
            </w:pPr>
            <w:r>
              <w:rPr>
                <w:rFonts w:asciiTheme="minorHAnsi" w:eastAsia="Calibri" w:hAnsiTheme="minorHAnsi" w:cstheme="minorHAnsi"/>
                <w:b/>
                <w:bCs/>
                <w:color w:val="000000"/>
              </w:rPr>
              <w:t>(POZOR: FIZIČNA ODDAJA)</w:t>
            </w:r>
          </w:p>
          <w:p w14:paraId="56EC7499" w14:textId="09417067" w:rsidR="007A4DA1" w:rsidRPr="00C8149F" w:rsidRDefault="007A4DA1" w:rsidP="006D1686">
            <w:pPr>
              <w:jc w:val="center"/>
              <w:rPr>
                <w:rFonts w:asciiTheme="minorHAnsi" w:eastAsia="Calibri" w:hAnsiTheme="minorHAnsi" w:cstheme="minorHAnsi"/>
                <w:b/>
                <w:bCs/>
                <w:color w:val="000000"/>
              </w:rPr>
            </w:pPr>
          </w:p>
        </w:tc>
        <w:tc>
          <w:tcPr>
            <w:tcW w:w="1703" w:type="dxa"/>
          </w:tcPr>
          <w:p w14:paraId="4841FB88" w14:textId="77777777" w:rsidR="006D1686" w:rsidRPr="00C8149F" w:rsidRDefault="006D1686" w:rsidP="006D1686">
            <w:pPr>
              <w:jc w:val="center"/>
              <w:rPr>
                <w:rFonts w:asciiTheme="minorHAnsi" w:eastAsia="Calibri" w:hAnsiTheme="minorHAnsi" w:cstheme="minorHAnsi"/>
                <w:b/>
                <w:bCs/>
                <w:color w:val="000000"/>
              </w:rPr>
            </w:pPr>
          </w:p>
        </w:tc>
      </w:tr>
      <w:tr w:rsidR="006D1686" w:rsidRPr="00C8149F" w14:paraId="71878322" w14:textId="77777777" w:rsidTr="00E24725">
        <w:tc>
          <w:tcPr>
            <w:tcW w:w="2519" w:type="dxa"/>
            <w:tcBorders>
              <w:top w:val="single" w:sz="4" w:space="0" w:color="auto"/>
              <w:left w:val="single" w:sz="4" w:space="0" w:color="auto"/>
              <w:bottom w:val="single" w:sz="4" w:space="0" w:color="auto"/>
              <w:right w:val="single" w:sz="4" w:space="0" w:color="auto"/>
            </w:tcBorders>
          </w:tcPr>
          <w:p w14:paraId="1F43ED6E" w14:textId="77777777" w:rsidR="006D1686" w:rsidRPr="00C8149F" w:rsidRDefault="006D1686" w:rsidP="000E167B">
            <w:pPr>
              <w:numPr>
                <w:ilvl w:val="0"/>
                <w:numId w:val="30"/>
              </w:numPr>
              <w:contextualSpacing/>
              <w:rPr>
                <w:rFonts w:asciiTheme="minorHAnsi" w:eastAsia="Calibri" w:hAnsiTheme="minorHAnsi" w:cstheme="minorHAnsi"/>
                <w:color w:val="000000"/>
              </w:rPr>
            </w:pPr>
          </w:p>
        </w:tc>
        <w:tc>
          <w:tcPr>
            <w:tcW w:w="4838" w:type="dxa"/>
            <w:tcBorders>
              <w:top w:val="single" w:sz="4" w:space="0" w:color="auto"/>
              <w:left w:val="single" w:sz="4" w:space="0" w:color="auto"/>
              <w:bottom w:val="single" w:sz="4" w:space="0" w:color="auto"/>
              <w:right w:val="single" w:sz="4" w:space="0" w:color="auto"/>
            </w:tcBorders>
          </w:tcPr>
          <w:p w14:paraId="20BDCD62" w14:textId="0C573872" w:rsidR="006D1686" w:rsidRPr="002414C7" w:rsidRDefault="0024496A" w:rsidP="006D1686">
            <w:pPr>
              <w:jc w:val="both"/>
              <w:rPr>
                <w:rFonts w:eastAsia="Calibri" w:cs="Calibri"/>
                <w:b/>
                <w:bCs/>
                <w:color w:val="000000"/>
              </w:rPr>
            </w:pPr>
            <w:r w:rsidRPr="002414C7">
              <w:rPr>
                <w:rFonts w:eastAsia="Calibri" w:cs="Calibri"/>
                <w:b/>
                <w:bCs/>
                <w:color w:val="000000"/>
              </w:rPr>
              <w:t>VZORČNI IZVOD</w:t>
            </w:r>
            <w:r w:rsidR="00365B06" w:rsidRPr="002414C7">
              <w:rPr>
                <w:rFonts w:eastAsia="Calibri" w:cs="Calibri"/>
                <w:b/>
                <w:bCs/>
                <w:color w:val="000000"/>
              </w:rPr>
              <w:t xml:space="preserve"> PULIKACIJE</w:t>
            </w:r>
            <w:r w:rsidRPr="002414C7">
              <w:rPr>
                <w:rFonts w:eastAsia="Calibri" w:cs="Calibri"/>
                <w:b/>
                <w:bCs/>
                <w:color w:val="000000"/>
              </w:rPr>
              <w:t xml:space="preserve"> </w:t>
            </w:r>
          </w:p>
          <w:p w14:paraId="6C2074D9" w14:textId="0296198F" w:rsidR="0024496A" w:rsidRPr="002414C7" w:rsidRDefault="0024496A" w:rsidP="0024496A">
            <w:pPr>
              <w:jc w:val="both"/>
              <w:rPr>
                <w:rFonts w:eastAsia="Calibri" w:cs="Calibri"/>
                <w:bCs/>
                <w:color w:val="000000"/>
              </w:rPr>
            </w:pPr>
            <w:r w:rsidRPr="002414C7">
              <w:rPr>
                <w:rFonts w:eastAsia="Calibri" w:cs="Calibri"/>
                <w:bCs/>
                <w:color w:val="000000"/>
                <w:u w:val="single"/>
              </w:rPr>
              <w:t xml:space="preserve">Ponudnik do roka za oddajo ponudb </w:t>
            </w:r>
            <w:r w:rsidRPr="002414C7">
              <w:rPr>
                <w:rFonts w:eastAsia="Calibri" w:cs="Calibri"/>
                <w:bCs/>
                <w:color w:val="000000"/>
              </w:rPr>
              <w:t xml:space="preserve">(velja prejemna teorija – torej mora naročnik vzorčni izvod prejeti do roka za oddajo ponudb) v ustrezno opremljeni </w:t>
            </w:r>
            <w:r w:rsidRPr="007A4DA1">
              <w:rPr>
                <w:rFonts w:eastAsia="Calibri" w:cs="Calibri"/>
                <w:b/>
                <w:bCs/>
                <w:color w:val="000000"/>
              </w:rPr>
              <w:t>ovojnici</w:t>
            </w:r>
            <w:r w:rsidRPr="002414C7">
              <w:rPr>
                <w:rFonts w:eastAsia="Calibri" w:cs="Calibri"/>
                <w:bCs/>
                <w:color w:val="000000"/>
              </w:rPr>
              <w:t xml:space="preserve"> z oznako javnega naročila, pošiljatelja in navedbo »ne odpiraj – Vzorčni izvod</w:t>
            </w:r>
            <w:r w:rsidR="00D57127" w:rsidRPr="002414C7">
              <w:rPr>
                <w:rFonts w:eastAsia="Calibri" w:cs="Calibri"/>
                <w:bCs/>
                <w:color w:val="000000"/>
              </w:rPr>
              <w:t xml:space="preserve">, </w:t>
            </w:r>
            <w:r w:rsidR="00365B06" w:rsidRPr="002414C7">
              <w:rPr>
                <w:rFonts w:eastAsia="Calibri" w:cs="Calibri"/>
                <w:bCs/>
                <w:color w:val="000000"/>
              </w:rPr>
              <w:t>zakup prostora v tiskanem mediju</w:t>
            </w:r>
            <w:r w:rsidRPr="002414C7">
              <w:rPr>
                <w:rFonts w:eastAsia="Calibri" w:cs="Calibri"/>
                <w:bCs/>
                <w:color w:val="000000"/>
              </w:rPr>
              <w:t xml:space="preserve"> – </w:t>
            </w:r>
            <w:r w:rsidR="007A4DA1">
              <w:rPr>
                <w:rFonts w:eastAsia="Calibri" w:cs="Calibri"/>
                <w:bCs/>
                <w:color w:val="000000"/>
              </w:rPr>
              <w:t>406401</w:t>
            </w:r>
            <w:r w:rsidRPr="002414C7">
              <w:rPr>
                <w:rFonts w:eastAsia="Calibri" w:cs="Calibri"/>
                <w:bCs/>
                <w:color w:val="000000"/>
              </w:rPr>
              <w:t xml:space="preserve">«, </w:t>
            </w:r>
            <w:r w:rsidRPr="007A4DA1">
              <w:rPr>
                <w:rFonts w:eastAsia="Calibri" w:cs="Calibri"/>
                <w:b/>
                <w:bCs/>
                <w:color w:val="000000"/>
              </w:rPr>
              <w:t>s priporočeno pošiljko po pošti  na naslov Mestna občina Kranj</w:t>
            </w:r>
            <w:r w:rsidRPr="002414C7">
              <w:rPr>
                <w:rFonts w:eastAsia="Calibri" w:cs="Calibri"/>
                <w:bCs/>
                <w:color w:val="000000"/>
              </w:rPr>
              <w:t>, Slovenski trg 1, 4000 Kranj ali osebno v sprejemni pisarni na istem naslovu.</w:t>
            </w:r>
          </w:p>
          <w:p w14:paraId="0BF85F85" w14:textId="563FE426" w:rsidR="0024496A" w:rsidRPr="009E7136" w:rsidRDefault="0024496A" w:rsidP="006D1686">
            <w:pPr>
              <w:jc w:val="both"/>
              <w:rPr>
                <w:rFonts w:eastAsia="Calibri" w:cs="Calibri"/>
                <w:b/>
                <w:bCs/>
                <w:color w:val="000000"/>
                <w:highlight w:val="green"/>
              </w:rPr>
            </w:pPr>
          </w:p>
        </w:tc>
        <w:tc>
          <w:tcPr>
            <w:tcW w:w="1703" w:type="dxa"/>
            <w:tcBorders>
              <w:top w:val="single" w:sz="4" w:space="0" w:color="auto"/>
              <w:left w:val="single" w:sz="4" w:space="0" w:color="auto"/>
              <w:bottom w:val="single" w:sz="4" w:space="0" w:color="auto"/>
              <w:right w:val="single" w:sz="4" w:space="0" w:color="auto"/>
            </w:tcBorders>
          </w:tcPr>
          <w:p w14:paraId="52751A87" w14:textId="77777777" w:rsidR="006D1686" w:rsidRPr="00C8149F" w:rsidRDefault="006D1686" w:rsidP="006D1686">
            <w:pPr>
              <w:jc w:val="both"/>
              <w:rPr>
                <w:rFonts w:asciiTheme="minorHAnsi" w:hAnsiTheme="minorHAnsi" w:cstheme="minorHAnsi"/>
                <w:b/>
                <w:sz w:val="23"/>
                <w:szCs w:val="23"/>
                <w:lang w:eastAsia="zh-CN"/>
              </w:rPr>
            </w:pPr>
          </w:p>
        </w:tc>
      </w:tr>
    </w:tbl>
    <w:p w14:paraId="7D10B8DF" w14:textId="77777777" w:rsidR="001C5EB2" w:rsidRDefault="001C5EB2" w:rsidP="001D4028">
      <w:pPr>
        <w:jc w:val="both"/>
        <w:rPr>
          <w:rFonts w:asciiTheme="minorHAnsi" w:hAnsiTheme="minorHAnsi"/>
          <w:lang w:eastAsia="zh-CN"/>
        </w:rPr>
      </w:pPr>
    </w:p>
    <w:p w14:paraId="0591488A" w14:textId="77777777" w:rsidR="007A656C" w:rsidRDefault="00C209D1" w:rsidP="001D4028">
      <w:pPr>
        <w:jc w:val="both"/>
        <w:rPr>
          <w:rFonts w:asciiTheme="minorHAnsi" w:hAnsiTheme="minorHAnsi"/>
          <w:lang w:eastAsia="zh-CN"/>
        </w:rPr>
      </w:pPr>
      <w:r w:rsidRPr="0025201B">
        <w:rPr>
          <w:rFonts w:asciiTheme="minorHAnsi" w:hAnsiTheme="minorHAnsi"/>
          <w:lang w:eastAsia="zh-CN"/>
        </w:rPr>
        <w:t>Ponu</w:t>
      </w:r>
      <w:r w:rsidR="0040751A" w:rsidRPr="0025201B">
        <w:rPr>
          <w:rFonts w:asciiTheme="minorHAnsi" w:hAnsiTheme="minorHAnsi"/>
          <w:lang w:eastAsia="zh-CN"/>
        </w:rPr>
        <w:t xml:space="preserve">dnik v ponudbi naloži </w:t>
      </w:r>
      <w:r w:rsidRPr="0025201B">
        <w:rPr>
          <w:rFonts w:asciiTheme="minorHAnsi" w:hAnsiTheme="minorHAnsi"/>
          <w:lang w:eastAsia="zh-CN"/>
        </w:rPr>
        <w:t xml:space="preserve">dokumente, ki so navedeni v tej točki. Ponudnik, ki odda ponudbo, pod kazensko in materialno odgovornostjo jamči, da so vsi podatki in dokumenti, </w:t>
      </w:r>
      <w:r w:rsidR="001D4028" w:rsidRPr="0025201B">
        <w:rPr>
          <w:rFonts w:asciiTheme="minorHAnsi" w:hAnsiTheme="minorHAnsi"/>
          <w:lang w:eastAsia="zh-CN"/>
        </w:rPr>
        <w:t xml:space="preserve">podani v ponudbi, resnični, in da priložena dokumentacija ustreza originalu. V nasprotnem primeru ponudnik naročniku odgovarja za vso škodo. </w:t>
      </w:r>
    </w:p>
    <w:p w14:paraId="31987D9F" w14:textId="77777777" w:rsidR="001805FE" w:rsidRPr="001805FE" w:rsidRDefault="001805FE" w:rsidP="001805FE">
      <w:pPr>
        <w:jc w:val="both"/>
        <w:rPr>
          <w:rFonts w:asciiTheme="minorHAnsi" w:hAnsiTheme="minorHAnsi"/>
          <w:lang w:eastAsia="zh-CN"/>
        </w:rPr>
      </w:pPr>
    </w:p>
    <w:p w14:paraId="42180C09" w14:textId="77777777" w:rsidR="001805FE" w:rsidRPr="001805FE" w:rsidRDefault="001805FE" w:rsidP="001805FE">
      <w:pPr>
        <w:jc w:val="both"/>
        <w:rPr>
          <w:rFonts w:asciiTheme="minorHAnsi" w:hAnsiTheme="minorHAnsi"/>
          <w:lang w:eastAsia="zh-CN"/>
        </w:rPr>
      </w:pPr>
      <w:r w:rsidRPr="001805FE">
        <w:rPr>
          <w:rFonts w:asciiTheme="minorHAnsi" w:hAnsiTheme="minorHAnsi"/>
          <w:lang w:eastAsia="zh-CN"/>
        </w:rPr>
        <w:t>Ponudnik oddaja vse obrazce in dokazila tudi za morebitne vključene partnerje, podizvajalce in druge subjekte, na katerih zmogljivosti se sklicuje ponudnik, kateri morajo svoje izjave in obrazce ustrezno podpisati in žigosati.</w:t>
      </w:r>
    </w:p>
    <w:p w14:paraId="2F9295DA" w14:textId="77777777" w:rsidR="001805FE" w:rsidRPr="001805FE" w:rsidRDefault="001805FE" w:rsidP="001805FE">
      <w:pPr>
        <w:jc w:val="both"/>
        <w:rPr>
          <w:rFonts w:asciiTheme="minorHAnsi" w:hAnsiTheme="minorHAnsi"/>
          <w:lang w:eastAsia="zh-CN"/>
        </w:rPr>
      </w:pPr>
    </w:p>
    <w:p w14:paraId="258BAB35" w14:textId="3B20F167" w:rsidR="001805FE" w:rsidRPr="001805FE" w:rsidRDefault="001805FE" w:rsidP="001805FE">
      <w:pPr>
        <w:jc w:val="both"/>
        <w:rPr>
          <w:rFonts w:asciiTheme="minorHAnsi" w:hAnsiTheme="minorHAnsi"/>
          <w:bCs/>
          <w:lang w:eastAsia="zh-CN"/>
        </w:rPr>
      </w:pPr>
      <w:r w:rsidRPr="001805FE">
        <w:rPr>
          <w:rFonts w:asciiTheme="minorHAnsi" w:hAnsiTheme="minorHAnsi"/>
          <w:lang w:eastAsia="zh-CN"/>
        </w:rPr>
        <w:t xml:space="preserve">Ponudnik vzorca </w:t>
      </w:r>
      <w:r>
        <w:rPr>
          <w:rFonts w:asciiTheme="minorHAnsi" w:hAnsiTheme="minorHAnsi"/>
          <w:lang w:eastAsia="zh-CN"/>
        </w:rPr>
        <w:t>p</w:t>
      </w:r>
      <w:r w:rsidRPr="001805FE">
        <w:rPr>
          <w:rFonts w:asciiTheme="minorHAnsi" w:hAnsiTheme="minorHAnsi"/>
          <w:lang w:eastAsia="zh-CN"/>
        </w:rPr>
        <w:t>ogodbe (</w:t>
      </w:r>
      <w:r w:rsidR="00887C2F" w:rsidRPr="002414C7">
        <w:rPr>
          <w:rFonts w:asciiTheme="minorHAnsi" w:hAnsiTheme="minorHAnsi"/>
          <w:lang w:eastAsia="zh-CN"/>
        </w:rPr>
        <w:t>p</w:t>
      </w:r>
      <w:r w:rsidRPr="002414C7">
        <w:rPr>
          <w:rFonts w:asciiTheme="minorHAnsi" w:hAnsiTheme="minorHAnsi"/>
          <w:lang w:eastAsia="zh-CN"/>
        </w:rPr>
        <w:t>riloga št. 1</w:t>
      </w:r>
      <w:r w:rsidR="006F7EB6">
        <w:rPr>
          <w:rFonts w:asciiTheme="minorHAnsi" w:hAnsiTheme="minorHAnsi"/>
          <w:lang w:eastAsia="zh-CN"/>
        </w:rPr>
        <w:t>0</w:t>
      </w:r>
      <w:r w:rsidRPr="002414C7">
        <w:rPr>
          <w:rFonts w:asciiTheme="minorHAnsi" w:hAnsiTheme="minorHAnsi"/>
          <w:lang w:eastAsia="zh-CN"/>
        </w:rPr>
        <w:t>) ne prilaga, temveč z oddajo ponudbe in Izjavo</w:t>
      </w:r>
      <w:r w:rsidRPr="002414C7">
        <w:rPr>
          <w:rFonts w:asciiTheme="minorHAnsi" w:hAnsiTheme="minorHAnsi"/>
          <w:b/>
          <w:bCs/>
          <w:lang w:eastAsia="zh-CN"/>
        </w:rPr>
        <w:t xml:space="preserve"> o strinjanju z razpisnimi pogoji in o resničnosti podatkov, navedenih v ponudbi </w:t>
      </w:r>
      <w:r w:rsidR="00A5589B" w:rsidRPr="002414C7">
        <w:rPr>
          <w:rFonts w:asciiTheme="minorHAnsi" w:hAnsiTheme="minorHAnsi"/>
          <w:bCs/>
          <w:lang w:eastAsia="zh-CN"/>
        </w:rPr>
        <w:t xml:space="preserve">(priloga št. </w:t>
      </w:r>
      <w:r w:rsidR="00E87372" w:rsidRPr="002414C7">
        <w:rPr>
          <w:rFonts w:asciiTheme="minorHAnsi" w:hAnsiTheme="minorHAnsi"/>
          <w:bCs/>
          <w:lang w:eastAsia="zh-CN"/>
        </w:rPr>
        <w:t>8</w:t>
      </w:r>
      <w:r w:rsidRPr="002414C7">
        <w:rPr>
          <w:rFonts w:asciiTheme="minorHAnsi" w:hAnsiTheme="minorHAnsi"/>
          <w:bCs/>
          <w:lang w:eastAsia="zh-CN"/>
        </w:rPr>
        <w:t xml:space="preserve">) </w:t>
      </w:r>
      <w:r w:rsidR="00D530FE" w:rsidRPr="002414C7">
        <w:rPr>
          <w:rFonts w:asciiTheme="minorHAnsi" w:hAnsiTheme="minorHAnsi"/>
          <w:bCs/>
          <w:lang w:eastAsia="zh-CN"/>
        </w:rPr>
        <w:t>v celoti</w:t>
      </w:r>
      <w:r w:rsidR="00D530FE">
        <w:rPr>
          <w:rFonts w:asciiTheme="minorHAnsi" w:hAnsiTheme="minorHAnsi"/>
          <w:bCs/>
          <w:lang w:eastAsia="zh-CN"/>
        </w:rPr>
        <w:t xml:space="preserve"> </w:t>
      </w:r>
      <w:r w:rsidRPr="001805FE">
        <w:rPr>
          <w:rFonts w:asciiTheme="minorHAnsi" w:hAnsiTheme="minorHAnsi"/>
          <w:bCs/>
          <w:lang w:eastAsia="zh-CN"/>
        </w:rPr>
        <w:t>potrdi strinjanje z njeno vsebino.</w:t>
      </w:r>
    </w:p>
    <w:p w14:paraId="50F57497" w14:textId="77777777" w:rsidR="002D55EE" w:rsidRPr="002D55EE" w:rsidRDefault="002D55EE" w:rsidP="002D55EE">
      <w:pPr>
        <w:jc w:val="both"/>
        <w:rPr>
          <w:rFonts w:asciiTheme="minorHAnsi" w:eastAsiaTheme="minorHAnsi" w:hAnsiTheme="minorHAnsi" w:cstheme="minorHAnsi"/>
          <w:bCs/>
          <w:sz w:val="23"/>
          <w:szCs w:val="23"/>
        </w:rPr>
      </w:pPr>
    </w:p>
    <w:p w14:paraId="73869F4B" w14:textId="77777777" w:rsidR="002D55EE" w:rsidRPr="002D55EE" w:rsidRDefault="002D55EE" w:rsidP="006E5A6E">
      <w:pPr>
        <w:pStyle w:val="Naslov2"/>
        <w:rPr>
          <w:rFonts w:eastAsiaTheme="minorHAnsi"/>
        </w:rPr>
      </w:pPr>
      <w:bookmarkStart w:id="111" w:name="_Toc32922890"/>
      <w:bookmarkStart w:id="112" w:name="_Toc533145612"/>
      <w:r w:rsidRPr="002D55EE">
        <w:rPr>
          <w:rFonts w:eastAsiaTheme="minorHAnsi"/>
        </w:rPr>
        <w:t>Objava dokumentacije v zvezi z oddajo javnega naročila</w:t>
      </w:r>
      <w:bookmarkEnd w:id="111"/>
      <w:r w:rsidRPr="002D55EE">
        <w:rPr>
          <w:rFonts w:eastAsiaTheme="minorHAnsi"/>
        </w:rPr>
        <w:t xml:space="preserve"> </w:t>
      </w:r>
      <w:bookmarkEnd w:id="112"/>
    </w:p>
    <w:p w14:paraId="0E99E34E" w14:textId="77777777" w:rsidR="002D55EE" w:rsidRPr="002D55EE" w:rsidRDefault="002D55EE" w:rsidP="002D55EE">
      <w:pPr>
        <w:jc w:val="both"/>
        <w:rPr>
          <w:rFonts w:asciiTheme="minorHAnsi" w:eastAsiaTheme="minorHAnsi" w:hAnsiTheme="minorHAnsi" w:cstheme="minorBidi"/>
          <w:color w:val="000000" w:themeColor="text1"/>
        </w:rPr>
      </w:pPr>
    </w:p>
    <w:p w14:paraId="40B1DFE8" w14:textId="77777777" w:rsidR="002D55EE" w:rsidRPr="002D55EE" w:rsidRDefault="002D55EE" w:rsidP="002D55EE">
      <w:pPr>
        <w:jc w:val="both"/>
        <w:rPr>
          <w:rFonts w:asciiTheme="minorHAnsi" w:eastAsiaTheme="minorHAnsi" w:hAnsiTheme="minorHAnsi" w:cstheme="minorBidi"/>
          <w:color w:val="000000" w:themeColor="text1"/>
        </w:rPr>
      </w:pPr>
      <w:r w:rsidRPr="002D55EE">
        <w:rPr>
          <w:rFonts w:asciiTheme="minorHAnsi" w:eastAsiaTheme="minorHAnsi" w:hAnsiTheme="minorHAnsi" w:cstheme="minorBidi"/>
          <w:color w:val="000000" w:themeColor="text1"/>
        </w:rPr>
        <w:t xml:space="preserve">Dokumentacija v zvezi z oddajo javnega naročila, vključno s prilogami, je objavljena na spletni strani </w:t>
      </w:r>
      <w:hyperlink r:id="rId36" w:history="1">
        <w:r w:rsidRPr="002D55EE">
          <w:rPr>
            <w:rFonts w:asciiTheme="minorHAnsi" w:eastAsiaTheme="minorHAnsi" w:hAnsiTheme="minorHAnsi" w:cstheme="minorHAnsi"/>
            <w:color w:val="0000FF" w:themeColor="hyperlink"/>
            <w:sz w:val="23"/>
            <w:szCs w:val="23"/>
            <w:u w:val="single"/>
          </w:rPr>
          <w:t>https://www.kranj.si</w:t>
        </w:r>
      </w:hyperlink>
      <w:r w:rsidRPr="002D55EE">
        <w:rPr>
          <w:rFonts w:asciiTheme="minorHAnsi" w:eastAsiaTheme="minorHAnsi" w:hAnsiTheme="minorHAnsi" w:cstheme="minorBidi"/>
          <w:color w:val="000000" w:themeColor="text1"/>
        </w:rPr>
        <w:t xml:space="preserve">, RUBRIKA JAVNI RAZPISI, NAROČILA. </w:t>
      </w:r>
    </w:p>
    <w:p w14:paraId="7A33D004" w14:textId="4C1E5E1D" w:rsidR="00650391" w:rsidRDefault="00650391" w:rsidP="001D4028">
      <w:pPr>
        <w:jc w:val="both"/>
        <w:rPr>
          <w:rFonts w:asciiTheme="minorHAnsi" w:hAnsiTheme="minorHAnsi"/>
          <w:lang w:eastAsia="zh-CN"/>
        </w:rPr>
      </w:pPr>
    </w:p>
    <w:p w14:paraId="440D6C15" w14:textId="77777777" w:rsidR="00BE6AC4" w:rsidRDefault="00BE6AC4" w:rsidP="001D4028">
      <w:pPr>
        <w:jc w:val="both"/>
        <w:rPr>
          <w:rFonts w:asciiTheme="minorHAnsi" w:hAnsiTheme="minorHAnsi"/>
          <w:lang w:eastAsia="zh-CN"/>
        </w:rPr>
      </w:pPr>
    </w:p>
    <w:p w14:paraId="574AD2D2" w14:textId="77777777" w:rsidR="00EB65E5" w:rsidRDefault="00EB65E5" w:rsidP="001D4028">
      <w:pPr>
        <w:jc w:val="both"/>
        <w:rPr>
          <w:rFonts w:asciiTheme="minorHAnsi" w:hAnsiTheme="minorHAnsi"/>
          <w:lang w:eastAsia="zh-CN"/>
        </w:rPr>
      </w:pPr>
    </w:p>
    <w:p w14:paraId="30C01966" w14:textId="113AEA9F" w:rsidR="002A5928" w:rsidRPr="00A91081" w:rsidRDefault="002A5928" w:rsidP="004B5C48">
      <w:pPr>
        <w:pStyle w:val="Naslov1"/>
        <w:framePr w:wrap="around"/>
      </w:pPr>
      <w:bookmarkStart w:id="113" w:name="_Toc451354695"/>
      <w:bookmarkStart w:id="114" w:name="_Toc32922891"/>
      <w:r w:rsidRPr="00A91081">
        <w:t xml:space="preserve">TEHNIČNE </w:t>
      </w:r>
      <w:bookmarkEnd w:id="113"/>
      <w:r w:rsidR="00A85CB2">
        <w:t>ZAHTEVE</w:t>
      </w:r>
      <w:bookmarkEnd w:id="114"/>
    </w:p>
    <w:p w14:paraId="549B1FEA" w14:textId="77777777" w:rsidR="002A5928" w:rsidRPr="001D4395" w:rsidRDefault="002A5928" w:rsidP="00250C72">
      <w:pPr>
        <w:rPr>
          <w:rFonts w:asciiTheme="minorHAnsi" w:hAnsiTheme="minorHAnsi"/>
          <w:sz w:val="23"/>
          <w:szCs w:val="23"/>
          <w:lang w:eastAsia="zh-CN"/>
        </w:rPr>
      </w:pPr>
    </w:p>
    <w:p w14:paraId="5E24473F" w14:textId="77777777" w:rsidR="000E251D" w:rsidRPr="001136A4" w:rsidRDefault="000E251D" w:rsidP="00250C72">
      <w:pPr>
        <w:jc w:val="both"/>
        <w:rPr>
          <w:sz w:val="23"/>
          <w:szCs w:val="23"/>
          <w:lang w:eastAsia="zh-CN"/>
        </w:rPr>
      </w:pPr>
    </w:p>
    <w:p w14:paraId="30CE23AA" w14:textId="77777777" w:rsidR="000E251D" w:rsidRPr="001136A4" w:rsidRDefault="000E251D" w:rsidP="00250C72">
      <w:pPr>
        <w:jc w:val="both"/>
        <w:rPr>
          <w:sz w:val="23"/>
          <w:szCs w:val="23"/>
          <w:lang w:eastAsia="zh-CN"/>
        </w:rPr>
      </w:pPr>
    </w:p>
    <w:p w14:paraId="6F3AFA2F" w14:textId="77777777" w:rsidR="007B7F4F" w:rsidRPr="007B7F4F" w:rsidRDefault="007B7F4F" w:rsidP="007B7F4F">
      <w:pPr>
        <w:jc w:val="both"/>
        <w:rPr>
          <w:lang w:eastAsia="zh-CN"/>
        </w:rPr>
      </w:pPr>
    </w:p>
    <w:p w14:paraId="64D394BD" w14:textId="77777777" w:rsidR="00E419E6" w:rsidRPr="00EB65E5" w:rsidRDefault="00AD6166" w:rsidP="00AD6166">
      <w:pPr>
        <w:contextualSpacing/>
        <w:jc w:val="both"/>
        <w:rPr>
          <w:bCs/>
          <w:lang w:eastAsia="zh-CN"/>
        </w:rPr>
      </w:pPr>
      <w:r w:rsidRPr="00EB65E5">
        <w:rPr>
          <w:lang w:eastAsia="zh-CN"/>
        </w:rPr>
        <w:t xml:space="preserve">Izvajalec mora zagotoviti </w:t>
      </w:r>
      <w:r w:rsidRPr="00EB65E5">
        <w:rPr>
          <w:bCs/>
          <w:lang w:eastAsia="zh-CN"/>
        </w:rPr>
        <w:t xml:space="preserve">izdajanje </w:t>
      </w:r>
      <w:r w:rsidR="00AE4470" w:rsidRPr="00EB65E5">
        <w:rPr>
          <w:bCs/>
          <w:lang w:eastAsia="zh-CN"/>
        </w:rPr>
        <w:t>tiskanega medija, v katerem naročnik zakuplja prostor za objavo informativnih vsebin</w:t>
      </w:r>
      <w:r w:rsidR="00471CD1" w:rsidRPr="00EB65E5">
        <w:rPr>
          <w:bCs/>
          <w:lang w:eastAsia="zh-CN"/>
        </w:rPr>
        <w:t xml:space="preserve"> v tiskanem mediju</w:t>
      </w:r>
      <w:r w:rsidR="00AE4470" w:rsidRPr="00EB65E5">
        <w:rPr>
          <w:bCs/>
          <w:lang w:eastAsia="zh-CN"/>
        </w:rPr>
        <w:t xml:space="preserve">, </w:t>
      </w:r>
      <w:r w:rsidRPr="00EB65E5">
        <w:rPr>
          <w:bCs/>
          <w:lang w:eastAsia="zh-CN"/>
        </w:rPr>
        <w:t xml:space="preserve">za obdobje </w:t>
      </w:r>
      <w:r w:rsidR="00E419E6" w:rsidRPr="00EB65E5">
        <w:rPr>
          <w:bCs/>
          <w:lang w:eastAsia="zh-CN"/>
        </w:rPr>
        <w:t>24 mesecev oziroma v vsakem primeru za 24 mesečnih številk tiskanega medija.</w:t>
      </w:r>
    </w:p>
    <w:p w14:paraId="61F459AB" w14:textId="77777777" w:rsidR="00E419E6" w:rsidRPr="00E419E6" w:rsidRDefault="00E419E6" w:rsidP="00AD6166">
      <w:pPr>
        <w:contextualSpacing/>
        <w:jc w:val="both"/>
        <w:rPr>
          <w:bCs/>
          <w:highlight w:val="red"/>
          <w:lang w:eastAsia="zh-CN"/>
        </w:rPr>
      </w:pPr>
    </w:p>
    <w:p w14:paraId="138BF910" w14:textId="76A6D3FE" w:rsidR="00AD6166" w:rsidRPr="000A0BB3" w:rsidRDefault="00AD6166" w:rsidP="00920742">
      <w:pPr>
        <w:contextualSpacing/>
        <w:jc w:val="both"/>
        <w:rPr>
          <w:bCs/>
          <w:lang w:eastAsia="zh-CN"/>
        </w:rPr>
      </w:pPr>
      <w:r w:rsidRPr="000A0BB3">
        <w:rPr>
          <w:bCs/>
          <w:lang w:eastAsia="zh-CN"/>
        </w:rPr>
        <w:t xml:space="preserve">Obseg del </w:t>
      </w:r>
      <w:r w:rsidR="00910053" w:rsidRPr="000A0BB3">
        <w:rPr>
          <w:bCs/>
          <w:lang w:eastAsia="zh-CN"/>
        </w:rPr>
        <w:t>zajema</w:t>
      </w:r>
      <w:r w:rsidRPr="000A0BB3">
        <w:rPr>
          <w:bCs/>
          <w:lang w:eastAsia="zh-CN"/>
        </w:rPr>
        <w:t>:</w:t>
      </w:r>
    </w:p>
    <w:p w14:paraId="16FB998B" w14:textId="2089A469" w:rsidR="00920742" w:rsidRPr="00B82484" w:rsidRDefault="00920742" w:rsidP="000E167B">
      <w:pPr>
        <w:pStyle w:val="Odstavekseznama"/>
        <w:numPr>
          <w:ilvl w:val="0"/>
          <w:numId w:val="42"/>
        </w:numPr>
        <w:jc w:val="both"/>
        <w:rPr>
          <w:rFonts w:eastAsia="Calibri" w:cs="Calibri"/>
          <w:color w:val="000000"/>
          <w:lang w:eastAsia="zh-CN"/>
        </w:rPr>
      </w:pPr>
      <w:r w:rsidRPr="00B82484">
        <w:rPr>
          <w:rFonts w:eastAsia="Calibri" w:cs="Calibri"/>
          <w:color w:val="000000"/>
          <w:lang w:eastAsia="zh-CN"/>
        </w:rPr>
        <w:t>urejanje informativnih vsebin na zakupljenih straneh v sodelovanju z naročnikom,</w:t>
      </w:r>
    </w:p>
    <w:p w14:paraId="4D3E2C42" w14:textId="208ADFAF" w:rsidR="00920742" w:rsidRPr="00B82484" w:rsidRDefault="00EC0852" w:rsidP="000E167B">
      <w:pPr>
        <w:pStyle w:val="Odstavekseznama"/>
        <w:numPr>
          <w:ilvl w:val="0"/>
          <w:numId w:val="42"/>
        </w:numPr>
        <w:jc w:val="both"/>
        <w:rPr>
          <w:rFonts w:eastAsia="Calibri" w:cs="Calibri"/>
          <w:color w:val="000000"/>
          <w:lang w:eastAsia="zh-CN"/>
        </w:rPr>
      </w:pPr>
      <w:r w:rsidRPr="00EC0852">
        <w:rPr>
          <w:rFonts w:eastAsia="Calibri" w:cs="Calibri"/>
          <w:color w:val="000000"/>
          <w:lang w:eastAsia="zh-CN"/>
        </w:rPr>
        <w:t>priprava novinarskih prispevkov – lastni predlogi izvajalca in upoštevanje predlogov naročnika, kar se vse uskladi z naročnikom</w:t>
      </w:r>
      <w:r w:rsidR="00920742" w:rsidRPr="00B82484">
        <w:rPr>
          <w:rFonts w:eastAsia="Calibri" w:cs="Calibri"/>
          <w:color w:val="000000"/>
          <w:lang w:eastAsia="zh-CN"/>
        </w:rPr>
        <w:t>,</w:t>
      </w:r>
    </w:p>
    <w:p w14:paraId="6534B3BF" w14:textId="77D4DB3E" w:rsidR="00920742" w:rsidRPr="00B82484" w:rsidRDefault="00920742" w:rsidP="000E167B">
      <w:pPr>
        <w:pStyle w:val="Odstavekseznama"/>
        <w:numPr>
          <w:ilvl w:val="0"/>
          <w:numId w:val="42"/>
        </w:numPr>
        <w:jc w:val="both"/>
        <w:rPr>
          <w:rFonts w:eastAsia="Calibri" w:cs="Calibri"/>
          <w:color w:val="000000"/>
          <w:lang w:eastAsia="zh-CN"/>
        </w:rPr>
      </w:pPr>
      <w:r w:rsidRPr="00B82484">
        <w:rPr>
          <w:rFonts w:eastAsia="Calibri" w:cs="Calibri"/>
          <w:color w:val="000000"/>
          <w:lang w:eastAsia="zh-CN"/>
        </w:rPr>
        <w:t>zagotavljanje slikovnega in grafičnega gradiva za objavo na zakupljenih straneh po dogovoru z naročnikom,</w:t>
      </w:r>
    </w:p>
    <w:p w14:paraId="31E08313" w14:textId="627174BD" w:rsidR="00920742" w:rsidRDefault="00EC0852" w:rsidP="000E167B">
      <w:pPr>
        <w:pStyle w:val="Odstavekseznama"/>
        <w:numPr>
          <w:ilvl w:val="0"/>
          <w:numId w:val="42"/>
        </w:numPr>
        <w:jc w:val="both"/>
        <w:rPr>
          <w:rFonts w:eastAsia="Calibri" w:cs="Calibri"/>
          <w:color w:val="000000"/>
          <w:lang w:eastAsia="zh-CN"/>
        </w:rPr>
      </w:pPr>
      <w:r w:rsidRPr="00EC0852">
        <w:rPr>
          <w:rFonts w:eastAsia="Calibri" w:cs="Calibri"/>
          <w:color w:val="000000"/>
          <w:lang w:eastAsia="zh-CN"/>
        </w:rPr>
        <w:t>lektoriranje besedil na zakupljenih straneh, pri čemer morajo biti tudi besedila v celotni publikaciji jezikovno pregledana, da ustrezajo strokovnim standardom, ki veljajo za slovenski jezik</w:t>
      </w:r>
      <w:r w:rsidR="00920742" w:rsidRPr="00EC0852">
        <w:rPr>
          <w:rFonts w:eastAsia="Calibri" w:cs="Calibri"/>
          <w:color w:val="000000"/>
          <w:lang w:eastAsia="zh-CN"/>
        </w:rPr>
        <w:t>,</w:t>
      </w:r>
    </w:p>
    <w:p w14:paraId="1E59BE03" w14:textId="09E94D96" w:rsidR="00E06654" w:rsidRPr="00E419E6" w:rsidRDefault="0031715F" w:rsidP="000E167B">
      <w:pPr>
        <w:pStyle w:val="Odstavekseznama"/>
        <w:numPr>
          <w:ilvl w:val="0"/>
          <w:numId w:val="42"/>
        </w:numPr>
        <w:jc w:val="both"/>
        <w:rPr>
          <w:rFonts w:eastAsia="Calibri" w:cs="Calibri"/>
          <w:color w:val="000000"/>
          <w:lang w:eastAsia="zh-CN"/>
        </w:rPr>
      </w:pPr>
      <w:r w:rsidRPr="00E419E6">
        <w:rPr>
          <w:rFonts w:eastAsia="Calibri" w:cs="Calibri"/>
          <w:color w:val="000000"/>
          <w:lang w:eastAsia="zh-CN"/>
        </w:rPr>
        <w:t>profesionalno fotografiranje in oblikovanje strokovno ustreznih fotografij na zakupljenih straneh,</w:t>
      </w:r>
    </w:p>
    <w:p w14:paraId="0D113DD5" w14:textId="1E76D24E" w:rsidR="00920742" w:rsidRPr="00B82484" w:rsidRDefault="00920742" w:rsidP="000E167B">
      <w:pPr>
        <w:pStyle w:val="Odstavekseznama"/>
        <w:numPr>
          <w:ilvl w:val="0"/>
          <w:numId w:val="42"/>
        </w:numPr>
        <w:jc w:val="both"/>
        <w:rPr>
          <w:rFonts w:eastAsia="Calibri" w:cs="Calibri"/>
          <w:color w:val="000000"/>
          <w:lang w:eastAsia="zh-CN"/>
        </w:rPr>
      </w:pPr>
      <w:r w:rsidRPr="00B82484">
        <w:rPr>
          <w:rFonts w:eastAsia="Calibri" w:cs="Calibri"/>
          <w:color w:val="000000"/>
          <w:lang w:eastAsia="zh-CN"/>
        </w:rPr>
        <w:t>oblikovanje in tehnično urejanje zakupljenih strani,</w:t>
      </w:r>
    </w:p>
    <w:p w14:paraId="697DC442" w14:textId="1E4E403E" w:rsidR="00920742" w:rsidRPr="00B82484" w:rsidRDefault="00920742" w:rsidP="000E167B">
      <w:pPr>
        <w:pStyle w:val="Odstavekseznama"/>
        <w:numPr>
          <w:ilvl w:val="0"/>
          <w:numId w:val="42"/>
        </w:numPr>
        <w:jc w:val="both"/>
        <w:rPr>
          <w:rFonts w:eastAsia="Calibri" w:cs="Calibri"/>
          <w:color w:val="000000"/>
          <w:lang w:eastAsia="zh-CN"/>
        </w:rPr>
      </w:pPr>
      <w:r w:rsidRPr="00B82484">
        <w:rPr>
          <w:rFonts w:eastAsia="Calibri" w:cs="Calibri"/>
          <w:color w:val="000000"/>
          <w:lang w:eastAsia="zh-CN"/>
        </w:rPr>
        <w:t>uskladitev preloma zakupljenih strani z naročnikom,</w:t>
      </w:r>
    </w:p>
    <w:p w14:paraId="18DEF471" w14:textId="6D5B0DDB" w:rsidR="00920742" w:rsidRPr="00B82484" w:rsidRDefault="00920742" w:rsidP="000E167B">
      <w:pPr>
        <w:pStyle w:val="Odstavekseznama"/>
        <w:numPr>
          <w:ilvl w:val="0"/>
          <w:numId w:val="42"/>
        </w:numPr>
        <w:jc w:val="both"/>
        <w:rPr>
          <w:rFonts w:eastAsia="Calibri" w:cs="Calibri"/>
          <w:color w:val="000000"/>
          <w:lang w:eastAsia="zh-CN"/>
        </w:rPr>
      </w:pPr>
      <w:r w:rsidRPr="00B82484">
        <w:rPr>
          <w:rFonts w:eastAsia="Calibri" w:cs="Calibri"/>
          <w:color w:val="000000"/>
          <w:lang w:eastAsia="zh-CN"/>
        </w:rPr>
        <w:t xml:space="preserve">uskladitev objave vsebin z naročnikom tudi na drugih straneh publikacije, ki niso predmet zakupa, če so vsebine povezane z naročnikom, in sicer informativne in oglasne, </w:t>
      </w:r>
    </w:p>
    <w:p w14:paraId="3C544C12" w14:textId="670D3BC6" w:rsidR="00920742" w:rsidRPr="00B82484" w:rsidRDefault="00920742" w:rsidP="000E167B">
      <w:pPr>
        <w:pStyle w:val="Odstavekseznama"/>
        <w:numPr>
          <w:ilvl w:val="0"/>
          <w:numId w:val="42"/>
        </w:numPr>
        <w:jc w:val="both"/>
        <w:rPr>
          <w:rFonts w:eastAsia="Calibri" w:cs="Calibri"/>
          <w:color w:val="000000"/>
          <w:lang w:eastAsia="zh-CN"/>
        </w:rPr>
      </w:pPr>
      <w:r w:rsidRPr="00B82484">
        <w:rPr>
          <w:rFonts w:eastAsia="Calibri" w:cs="Calibri"/>
          <w:color w:val="000000"/>
          <w:lang w:eastAsia="zh-CN"/>
        </w:rPr>
        <w:t xml:space="preserve">zagotavljanje organizacije in vodenje organizacijsko-tehničnih, administrativnih ter finančnih del, povezanih z zakupom,  </w:t>
      </w:r>
    </w:p>
    <w:p w14:paraId="08F73126" w14:textId="2CB46184" w:rsidR="00920742" w:rsidRPr="00B82484" w:rsidRDefault="00920742" w:rsidP="000E167B">
      <w:pPr>
        <w:pStyle w:val="Odstavekseznama"/>
        <w:numPr>
          <w:ilvl w:val="0"/>
          <w:numId w:val="42"/>
        </w:numPr>
        <w:jc w:val="both"/>
        <w:rPr>
          <w:rFonts w:eastAsia="Calibri" w:cs="Calibri"/>
          <w:color w:val="000000"/>
          <w:lang w:eastAsia="zh-CN"/>
        </w:rPr>
      </w:pPr>
      <w:r w:rsidRPr="00B82484">
        <w:rPr>
          <w:rFonts w:eastAsia="Calibri" w:cs="Calibri"/>
          <w:color w:val="000000"/>
          <w:lang w:eastAsia="zh-CN"/>
        </w:rPr>
        <w:t>podrobnejša operativna izvedba z mesečnimi obveznostmi naročnika in izvajalca je razčlenjena v izvedbenem delu programske zasnove,</w:t>
      </w:r>
    </w:p>
    <w:p w14:paraId="0E2533C8" w14:textId="60E05D05" w:rsidR="00920742" w:rsidRPr="00B82484" w:rsidRDefault="00920742" w:rsidP="000E167B">
      <w:pPr>
        <w:pStyle w:val="Odstavekseznama"/>
        <w:numPr>
          <w:ilvl w:val="0"/>
          <w:numId w:val="42"/>
        </w:numPr>
        <w:jc w:val="both"/>
        <w:rPr>
          <w:rFonts w:eastAsia="Calibri" w:cs="Calibri"/>
          <w:color w:val="000000"/>
          <w:lang w:eastAsia="zh-CN"/>
        </w:rPr>
      </w:pPr>
      <w:r w:rsidRPr="00B82484">
        <w:rPr>
          <w:rFonts w:eastAsia="Calibri" w:cs="Calibri"/>
          <w:color w:val="000000"/>
          <w:lang w:eastAsia="zh-CN"/>
        </w:rPr>
        <w:t>izvajalec zagotavlja redno periodiko publikacije, v kateri naročnik zakuplja prostor za objavo informativnih vsebin</w:t>
      </w:r>
      <w:r w:rsidR="00471CD1">
        <w:rPr>
          <w:rFonts w:eastAsia="Calibri" w:cs="Calibri"/>
          <w:color w:val="000000"/>
          <w:lang w:eastAsia="zh-CN"/>
        </w:rPr>
        <w:t xml:space="preserve"> v tiskanem mediju</w:t>
      </w:r>
      <w:r w:rsidRPr="00B82484">
        <w:rPr>
          <w:rFonts w:eastAsia="Calibri" w:cs="Calibri"/>
          <w:color w:val="000000"/>
          <w:lang w:eastAsia="zh-CN"/>
        </w:rPr>
        <w:t>, z lastno ekipo novinarjev in urednikov v sodelovanju z naročnikom pri informativnih vsebinah,</w:t>
      </w:r>
    </w:p>
    <w:p w14:paraId="4440433E" w14:textId="5BDA4C5C" w:rsidR="00920742" w:rsidRPr="00B82484" w:rsidRDefault="00920742" w:rsidP="000E167B">
      <w:pPr>
        <w:pStyle w:val="Odstavekseznama"/>
        <w:numPr>
          <w:ilvl w:val="0"/>
          <w:numId w:val="42"/>
        </w:numPr>
        <w:jc w:val="both"/>
        <w:rPr>
          <w:rFonts w:eastAsia="Calibri" w:cs="Calibri"/>
          <w:color w:val="000000"/>
          <w:lang w:eastAsia="zh-CN"/>
        </w:rPr>
      </w:pPr>
      <w:r w:rsidRPr="00B82484">
        <w:rPr>
          <w:rFonts w:eastAsia="Calibri" w:cs="Calibri"/>
          <w:color w:val="000000"/>
          <w:lang w:eastAsia="zh-CN"/>
        </w:rPr>
        <w:t>priprava letnega načrta,</w:t>
      </w:r>
    </w:p>
    <w:p w14:paraId="70607537" w14:textId="2DA39E28" w:rsidR="00920742" w:rsidRPr="00B82484" w:rsidRDefault="00920742" w:rsidP="000E167B">
      <w:pPr>
        <w:pStyle w:val="Odstavekseznama"/>
        <w:numPr>
          <w:ilvl w:val="0"/>
          <w:numId w:val="42"/>
        </w:numPr>
        <w:jc w:val="both"/>
        <w:rPr>
          <w:rFonts w:eastAsia="Calibri" w:cs="Calibri"/>
          <w:color w:val="000000"/>
          <w:lang w:eastAsia="zh-CN"/>
        </w:rPr>
      </w:pPr>
      <w:r w:rsidRPr="00B82484">
        <w:rPr>
          <w:rFonts w:eastAsia="Calibri" w:cs="Calibri"/>
          <w:color w:val="000000"/>
          <w:lang w:eastAsia="zh-CN"/>
        </w:rPr>
        <w:t>trženje oglasnega prostora je izključno stvar izvajalca, in sicer upoštevajoč določila Zakona o medijih,</w:t>
      </w:r>
    </w:p>
    <w:p w14:paraId="3F7DBB10" w14:textId="1DBB9930" w:rsidR="00920742" w:rsidRPr="00B82484" w:rsidRDefault="00920742" w:rsidP="000E167B">
      <w:pPr>
        <w:pStyle w:val="Odstavekseznama"/>
        <w:numPr>
          <w:ilvl w:val="0"/>
          <w:numId w:val="42"/>
        </w:numPr>
        <w:jc w:val="both"/>
        <w:rPr>
          <w:rFonts w:eastAsia="Calibri" w:cs="Calibri"/>
          <w:color w:val="000000"/>
          <w:lang w:eastAsia="zh-CN"/>
        </w:rPr>
      </w:pPr>
      <w:r w:rsidRPr="00B82484">
        <w:rPr>
          <w:rFonts w:eastAsia="Calibri" w:cs="Calibri"/>
          <w:color w:val="000000"/>
          <w:lang w:eastAsia="zh-CN"/>
        </w:rPr>
        <w:t>izvajalec zagotavlja distribucijo publikacije na vsa gospodinjstva na območju Mestne občine Kranj brezplačno,</w:t>
      </w:r>
    </w:p>
    <w:p w14:paraId="557E26DC" w14:textId="0A2BFCF6" w:rsidR="00920742" w:rsidRPr="00B82484" w:rsidRDefault="00920742" w:rsidP="000E167B">
      <w:pPr>
        <w:pStyle w:val="Odstavekseznama"/>
        <w:numPr>
          <w:ilvl w:val="0"/>
          <w:numId w:val="42"/>
        </w:numPr>
        <w:jc w:val="both"/>
        <w:rPr>
          <w:rFonts w:eastAsia="Calibri" w:cs="Calibri"/>
          <w:color w:val="000000"/>
          <w:lang w:eastAsia="zh-CN"/>
        </w:rPr>
      </w:pPr>
      <w:r w:rsidRPr="00B82484">
        <w:rPr>
          <w:rFonts w:eastAsia="Calibri" w:cs="Calibri"/>
          <w:color w:val="000000"/>
          <w:lang w:eastAsia="zh-CN"/>
        </w:rPr>
        <w:t>izvajalec omogoča objavo publikacije na spletni strani občine v skladu z navodili naročnika,</w:t>
      </w:r>
    </w:p>
    <w:p w14:paraId="63A59BCA" w14:textId="53C92B6F" w:rsidR="00920742" w:rsidRPr="00B82484" w:rsidRDefault="00920742" w:rsidP="000E167B">
      <w:pPr>
        <w:pStyle w:val="Odstavekseznama"/>
        <w:numPr>
          <w:ilvl w:val="0"/>
          <w:numId w:val="42"/>
        </w:numPr>
        <w:jc w:val="both"/>
        <w:rPr>
          <w:rFonts w:eastAsia="Calibri" w:cs="Calibri"/>
          <w:color w:val="000000"/>
          <w:lang w:eastAsia="zh-CN"/>
        </w:rPr>
      </w:pPr>
      <w:r w:rsidRPr="00B82484">
        <w:rPr>
          <w:rFonts w:eastAsia="Calibri" w:cs="Calibri"/>
          <w:color w:val="000000"/>
          <w:lang w:eastAsia="zh-CN"/>
        </w:rPr>
        <w:t>v okviru vsebin</w:t>
      </w:r>
      <w:r w:rsidR="00DC622B" w:rsidRPr="00DC622B">
        <w:rPr>
          <w:rFonts w:asciiTheme="minorHAnsi" w:hAnsiTheme="minorHAnsi"/>
          <w:lang w:eastAsia="zh-CN"/>
        </w:rPr>
        <w:t xml:space="preserve"> </w:t>
      </w:r>
      <w:r w:rsidR="00DC622B" w:rsidRPr="00DC622B">
        <w:rPr>
          <w:rFonts w:eastAsia="Calibri" w:cs="Calibri"/>
          <w:color w:val="000000"/>
          <w:lang w:eastAsia="zh-CN"/>
        </w:rPr>
        <w:t>na zakupljenih straneh naročnika</w:t>
      </w:r>
      <w:r w:rsidRPr="00DC622B">
        <w:rPr>
          <w:rFonts w:eastAsia="Calibri" w:cs="Calibri"/>
          <w:color w:val="000000"/>
          <w:lang w:eastAsia="zh-CN"/>
        </w:rPr>
        <w:t>,</w:t>
      </w:r>
      <w:r w:rsidRPr="00B82484">
        <w:rPr>
          <w:rFonts w:eastAsia="Calibri" w:cs="Calibri"/>
          <w:color w:val="000000"/>
          <w:lang w:eastAsia="zh-CN"/>
        </w:rPr>
        <w:t xml:space="preserve"> so s strani izvajalca omogočene napovedi dogodkov naročnika, objave uradnih obvestil naročnika, objave razpisov naročnika in je to vključeno v ponudbeno ceno izvajalca,</w:t>
      </w:r>
    </w:p>
    <w:p w14:paraId="6356745D" w14:textId="69A7869C" w:rsidR="00920742" w:rsidRPr="00B82484" w:rsidRDefault="00920742" w:rsidP="000E167B">
      <w:pPr>
        <w:pStyle w:val="Odstavekseznama"/>
        <w:numPr>
          <w:ilvl w:val="0"/>
          <w:numId w:val="42"/>
        </w:numPr>
        <w:jc w:val="both"/>
        <w:rPr>
          <w:rFonts w:eastAsia="Calibri" w:cs="Calibri"/>
          <w:color w:val="000000"/>
          <w:lang w:eastAsia="zh-CN"/>
        </w:rPr>
      </w:pPr>
      <w:r w:rsidRPr="00B82484">
        <w:rPr>
          <w:rFonts w:eastAsia="Calibri" w:cs="Calibri"/>
          <w:color w:val="000000"/>
          <w:lang w:eastAsia="zh-CN"/>
        </w:rPr>
        <w:t>po potrebi pokritost vsebin regionalnega pomena (za različne segmente prebivalstva in področja življenja in dela prebivalstva),</w:t>
      </w:r>
    </w:p>
    <w:p w14:paraId="1C6E75F6" w14:textId="0499DCA2" w:rsidR="00AD6166" w:rsidRPr="00B82484" w:rsidRDefault="00920742" w:rsidP="000E167B">
      <w:pPr>
        <w:pStyle w:val="Odstavekseznama"/>
        <w:numPr>
          <w:ilvl w:val="0"/>
          <w:numId w:val="42"/>
        </w:numPr>
        <w:jc w:val="both"/>
        <w:rPr>
          <w:bCs/>
          <w:lang w:eastAsia="zh-CN"/>
        </w:rPr>
      </w:pPr>
      <w:r w:rsidRPr="00B82484">
        <w:rPr>
          <w:rFonts w:eastAsia="Calibri" w:cs="Calibri"/>
          <w:color w:val="000000"/>
          <w:lang w:eastAsia="zh-CN"/>
        </w:rPr>
        <w:t>ostale obveznosti izvajalca, ki so določene v dokumentaciji v zvezi z oddajo javnega naročila</w:t>
      </w:r>
      <w:r w:rsidR="00986FBA">
        <w:rPr>
          <w:rFonts w:eastAsia="Calibri" w:cs="Calibri"/>
          <w:color w:val="000000"/>
          <w:lang w:eastAsia="zh-CN"/>
        </w:rPr>
        <w:t>.</w:t>
      </w:r>
    </w:p>
    <w:p w14:paraId="151D7F37" w14:textId="77777777" w:rsidR="00AD6166" w:rsidRPr="00B82484" w:rsidRDefault="00AD6166" w:rsidP="00920742">
      <w:pPr>
        <w:contextualSpacing/>
        <w:jc w:val="both"/>
        <w:rPr>
          <w:bCs/>
          <w:lang w:eastAsia="zh-CN"/>
        </w:rPr>
      </w:pPr>
    </w:p>
    <w:p w14:paraId="27A615F5" w14:textId="0374C729" w:rsidR="00AD6166" w:rsidRPr="00B82484" w:rsidRDefault="00AD6166" w:rsidP="00920742">
      <w:pPr>
        <w:contextualSpacing/>
        <w:jc w:val="both"/>
        <w:rPr>
          <w:bCs/>
          <w:lang w:eastAsia="zh-CN"/>
        </w:rPr>
      </w:pPr>
      <w:r w:rsidRPr="00B82484">
        <w:rPr>
          <w:bCs/>
          <w:lang w:eastAsia="zh-CN"/>
        </w:rPr>
        <w:t xml:space="preserve">Povezana dela pri </w:t>
      </w:r>
      <w:r w:rsidR="00645B69" w:rsidRPr="00B82484">
        <w:rPr>
          <w:bCs/>
          <w:lang w:eastAsia="zh-CN"/>
        </w:rPr>
        <w:t xml:space="preserve">pripravi vsebin za zakupljen prostor za objavo </w:t>
      </w:r>
      <w:r w:rsidR="002445FE" w:rsidRPr="00B82484">
        <w:rPr>
          <w:bCs/>
          <w:lang w:eastAsia="zh-CN"/>
        </w:rPr>
        <w:t>informativnih</w:t>
      </w:r>
      <w:r w:rsidR="00645B69" w:rsidRPr="00B82484">
        <w:rPr>
          <w:bCs/>
          <w:lang w:eastAsia="zh-CN"/>
        </w:rPr>
        <w:t xml:space="preserve"> vsebin</w:t>
      </w:r>
      <w:r w:rsidR="00471CD1">
        <w:rPr>
          <w:bCs/>
          <w:lang w:eastAsia="zh-CN"/>
        </w:rPr>
        <w:t xml:space="preserve"> v tiskanem mediju</w:t>
      </w:r>
      <w:r w:rsidR="00645B69" w:rsidRPr="00B82484">
        <w:rPr>
          <w:bCs/>
          <w:lang w:eastAsia="zh-CN"/>
        </w:rPr>
        <w:t xml:space="preserve"> naročnika</w:t>
      </w:r>
      <w:r w:rsidR="002445FE" w:rsidRPr="00B82484">
        <w:rPr>
          <w:bCs/>
          <w:lang w:eastAsia="zh-CN"/>
        </w:rPr>
        <w:t xml:space="preserve"> vsebujejo</w:t>
      </w:r>
      <w:r w:rsidRPr="00B82484">
        <w:rPr>
          <w:bCs/>
          <w:lang w:eastAsia="zh-CN"/>
        </w:rPr>
        <w:t>:</w:t>
      </w:r>
    </w:p>
    <w:p w14:paraId="2BE9857F" w14:textId="56594DE5" w:rsidR="00920742" w:rsidRPr="00B82484" w:rsidRDefault="00920742" w:rsidP="000E167B">
      <w:pPr>
        <w:pStyle w:val="Odstavekseznama"/>
        <w:numPr>
          <w:ilvl w:val="0"/>
          <w:numId w:val="43"/>
        </w:numPr>
        <w:jc w:val="both"/>
        <w:rPr>
          <w:rFonts w:eastAsia="Calibri" w:cs="Calibri"/>
          <w:color w:val="000000"/>
          <w:lang w:eastAsia="zh-CN"/>
        </w:rPr>
      </w:pPr>
      <w:r w:rsidRPr="00B82484">
        <w:rPr>
          <w:rFonts w:eastAsia="Calibri" w:cs="Calibri"/>
          <w:color w:val="000000"/>
          <w:lang w:eastAsia="zh-CN"/>
        </w:rPr>
        <w:t>redno sodelovanje urednika edicije izvajalca s predstavnikom naročnika pri usklajevanju zakupljenih vsebin v posamezni številki periodične publikacije,</w:t>
      </w:r>
    </w:p>
    <w:p w14:paraId="264261D1" w14:textId="77777777" w:rsidR="002F1C66" w:rsidRPr="00EB65E5" w:rsidRDefault="002F1C66" w:rsidP="002F1C66">
      <w:pPr>
        <w:pStyle w:val="Odstavekseznama"/>
        <w:numPr>
          <w:ilvl w:val="0"/>
          <w:numId w:val="43"/>
        </w:numPr>
        <w:rPr>
          <w:rFonts w:eastAsia="Calibri" w:cs="Calibri"/>
          <w:color w:val="000000"/>
          <w:lang w:eastAsia="zh-CN"/>
        </w:rPr>
      </w:pPr>
      <w:r w:rsidRPr="00EB65E5">
        <w:rPr>
          <w:rFonts w:eastAsia="Calibri" w:cs="Calibri"/>
          <w:color w:val="000000"/>
          <w:lang w:eastAsia="zh-CN"/>
        </w:rPr>
        <w:t>periodičnost izhajanja publikacije, v kateri naročnik zakuplja prostor: mesečno, praviloma 12 številk letno (24 številk v dveh letih), datumi izidov se določijo s strani naročnika potrjenim terminskim načrtom, praviloma pa zadnji ali prvi teden v mesecu,</w:t>
      </w:r>
    </w:p>
    <w:p w14:paraId="4B059188" w14:textId="026912D9" w:rsidR="00920742" w:rsidRPr="00B82484" w:rsidRDefault="00B82484" w:rsidP="000E167B">
      <w:pPr>
        <w:pStyle w:val="Odstavekseznama"/>
        <w:numPr>
          <w:ilvl w:val="0"/>
          <w:numId w:val="43"/>
        </w:numPr>
        <w:jc w:val="both"/>
        <w:rPr>
          <w:rFonts w:eastAsia="Calibri" w:cs="Calibri"/>
          <w:color w:val="000000"/>
          <w:lang w:eastAsia="zh-CN"/>
        </w:rPr>
      </w:pPr>
      <w:r w:rsidRPr="00B82484">
        <w:rPr>
          <w:rFonts w:eastAsia="Calibri" w:cs="Calibri"/>
          <w:color w:val="000000"/>
          <w:lang w:eastAsia="zh-CN"/>
        </w:rPr>
        <w:t xml:space="preserve">publikacija ima časopisni format (290 x 420 mm, z 10 odstotnim odstopanjem v + ali - ), tisk je rotacija, barvni tisk; </w:t>
      </w:r>
      <w:r w:rsidRPr="00A11D99">
        <w:rPr>
          <w:rFonts w:eastAsia="Calibri" w:cs="Calibri"/>
          <w:b/>
          <w:color w:val="000000"/>
          <w:lang w:eastAsia="zh-CN"/>
        </w:rPr>
        <w:t>osnovni (zahtevani) mesečni zakup za vsebine naročnika je 6 strani</w:t>
      </w:r>
      <w:r w:rsidR="00920742" w:rsidRPr="00A11D99">
        <w:rPr>
          <w:rFonts w:eastAsia="Calibri" w:cs="Calibri"/>
          <w:b/>
          <w:color w:val="000000"/>
          <w:lang w:eastAsia="zh-CN"/>
        </w:rPr>
        <w:t>;</w:t>
      </w:r>
    </w:p>
    <w:p w14:paraId="2FACDF68" w14:textId="0D28B4D0" w:rsidR="00920742" w:rsidRPr="00B82484" w:rsidRDefault="00920742" w:rsidP="000E167B">
      <w:pPr>
        <w:pStyle w:val="Odstavekseznama"/>
        <w:numPr>
          <w:ilvl w:val="0"/>
          <w:numId w:val="43"/>
        </w:numPr>
        <w:jc w:val="both"/>
        <w:rPr>
          <w:rFonts w:eastAsia="Calibri" w:cs="Calibri"/>
          <w:color w:val="000000"/>
          <w:lang w:eastAsia="zh-CN"/>
        </w:rPr>
      </w:pPr>
      <w:r w:rsidRPr="00B82484">
        <w:rPr>
          <w:rFonts w:eastAsia="Calibri" w:cs="Calibri"/>
          <w:color w:val="000000"/>
          <w:lang w:eastAsia="zh-CN"/>
        </w:rPr>
        <w:t>okvirna naklada na posamezno številko, ki se distribuira brezplačno, znaša 21.500 za distribucijo na vsa gospodinjstva v Mestni občini Kranj. Izvajalec zagotavlja način dostave na gospodinjstva v Mestni občini Kranj.</w:t>
      </w:r>
    </w:p>
    <w:p w14:paraId="30FB9E3E" w14:textId="77777777" w:rsidR="00AD6166" w:rsidRPr="00B82484" w:rsidRDefault="00AD6166" w:rsidP="00AD6166">
      <w:pPr>
        <w:contextualSpacing/>
        <w:jc w:val="both"/>
        <w:rPr>
          <w:bCs/>
          <w:highlight w:val="yellow"/>
          <w:lang w:eastAsia="zh-CN"/>
        </w:rPr>
      </w:pPr>
    </w:p>
    <w:p w14:paraId="0724BABE" w14:textId="3A9CB91E" w:rsidR="00AD6166" w:rsidRPr="001F3B05" w:rsidRDefault="00AD6166" w:rsidP="00AD6166">
      <w:pPr>
        <w:contextualSpacing/>
        <w:jc w:val="both"/>
        <w:rPr>
          <w:bCs/>
          <w:lang w:eastAsia="zh-CN"/>
        </w:rPr>
      </w:pPr>
      <w:r w:rsidRPr="001F3B05">
        <w:rPr>
          <w:bCs/>
          <w:lang w:eastAsia="zh-CN"/>
        </w:rPr>
        <w:t xml:space="preserve">V primeru neizpolnjevanja tehničnih zahtev bodo </w:t>
      </w:r>
      <w:r w:rsidR="001067D8">
        <w:rPr>
          <w:bCs/>
          <w:lang w:eastAsia="zh-CN"/>
        </w:rPr>
        <w:t>nedopustne</w:t>
      </w:r>
      <w:r w:rsidR="001067D8" w:rsidRPr="001F3B05">
        <w:rPr>
          <w:bCs/>
          <w:lang w:eastAsia="zh-CN"/>
        </w:rPr>
        <w:t xml:space="preserve"> </w:t>
      </w:r>
      <w:r w:rsidRPr="001F3B05">
        <w:rPr>
          <w:bCs/>
          <w:lang w:eastAsia="zh-CN"/>
        </w:rPr>
        <w:t xml:space="preserve">ponudbe (na podlagi vzorčnega izvoda </w:t>
      </w:r>
      <w:r w:rsidR="00645B69" w:rsidRPr="001F3B05">
        <w:rPr>
          <w:bCs/>
          <w:lang w:eastAsia="zh-CN"/>
        </w:rPr>
        <w:t>publikacije</w:t>
      </w:r>
      <w:r w:rsidRPr="001F3B05">
        <w:rPr>
          <w:bCs/>
          <w:lang w:eastAsia="zh-CN"/>
        </w:rPr>
        <w:t>) izločene iz nadaljnjega postopka javnega naročila.</w:t>
      </w:r>
    </w:p>
    <w:p w14:paraId="67453E47" w14:textId="77F0564C" w:rsidR="001F3B05" w:rsidRDefault="001F3B05" w:rsidP="00AD6166">
      <w:pPr>
        <w:contextualSpacing/>
        <w:jc w:val="both"/>
        <w:rPr>
          <w:bCs/>
          <w:lang w:eastAsia="zh-CN"/>
        </w:rPr>
      </w:pPr>
    </w:p>
    <w:p w14:paraId="5A2B8CE8" w14:textId="77777777" w:rsidR="00412040" w:rsidRDefault="00412040" w:rsidP="00AD6166">
      <w:pPr>
        <w:contextualSpacing/>
        <w:jc w:val="both"/>
        <w:rPr>
          <w:bCs/>
          <w:lang w:eastAsia="zh-CN"/>
        </w:rPr>
      </w:pPr>
    </w:p>
    <w:p w14:paraId="0974CF3F" w14:textId="31D6A0CA" w:rsidR="001F3B05" w:rsidRPr="001F3B05" w:rsidRDefault="001F3B05" w:rsidP="00AD6166">
      <w:pPr>
        <w:contextualSpacing/>
        <w:jc w:val="both"/>
        <w:rPr>
          <w:b/>
          <w:bCs/>
          <w:i/>
          <w:u w:val="single"/>
          <w:lang w:eastAsia="zh-CN"/>
        </w:rPr>
      </w:pPr>
      <w:r w:rsidRPr="001F3B05">
        <w:rPr>
          <w:b/>
          <w:bCs/>
          <w:i/>
          <w:u w:val="single"/>
          <w:lang w:eastAsia="zh-CN"/>
        </w:rPr>
        <w:t>Programska zasnova</w:t>
      </w:r>
    </w:p>
    <w:p w14:paraId="35275E76" w14:textId="42379906" w:rsidR="00A80F1E" w:rsidRPr="001F3B05" w:rsidRDefault="00A80F1E" w:rsidP="00A80F1E">
      <w:pPr>
        <w:contextualSpacing/>
        <w:jc w:val="both"/>
        <w:rPr>
          <w:bCs/>
          <w:lang w:eastAsia="zh-CN"/>
        </w:rPr>
      </w:pPr>
      <w:r w:rsidRPr="001F3B05">
        <w:rPr>
          <w:bCs/>
          <w:lang w:eastAsia="zh-CN"/>
        </w:rPr>
        <w:t xml:space="preserve">Ponudnik ponudbi priloži </w:t>
      </w:r>
      <w:r w:rsidRPr="001F3B05">
        <w:rPr>
          <w:b/>
          <w:bCs/>
          <w:u w:val="single"/>
          <w:lang w:eastAsia="zh-CN"/>
        </w:rPr>
        <w:t>programsko zasnovo</w:t>
      </w:r>
      <w:r w:rsidRPr="001F3B05">
        <w:rPr>
          <w:bCs/>
          <w:lang w:eastAsia="zh-CN"/>
        </w:rPr>
        <w:t xml:space="preserve">, iz katere je naročniku razvidno, </w:t>
      </w:r>
      <w:r w:rsidR="00645B69" w:rsidRPr="001F3B05">
        <w:rPr>
          <w:bCs/>
          <w:lang w:eastAsia="zh-CN"/>
        </w:rPr>
        <w:t xml:space="preserve">v </w:t>
      </w:r>
      <w:r w:rsidRPr="001F3B05">
        <w:rPr>
          <w:bCs/>
          <w:lang w:eastAsia="zh-CN"/>
        </w:rPr>
        <w:t>kakšn</w:t>
      </w:r>
      <w:r w:rsidR="00645B69" w:rsidRPr="001F3B05">
        <w:rPr>
          <w:bCs/>
          <w:lang w:eastAsia="zh-CN"/>
        </w:rPr>
        <w:t xml:space="preserve">i periodični tiskani publikaciji ponuja zakup prostora za objavo informativnih vsebin naročnika: ime publikacije, vsebine rubrike, oznaka umestitve zakupljenih strani naročnika, opredelitev zgornje meje oglasnega prostora. </w:t>
      </w:r>
      <w:r w:rsidRPr="001F3B05">
        <w:rPr>
          <w:bCs/>
          <w:lang w:eastAsia="zh-CN"/>
        </w:rPr>
        <w:t xml:space="preserve">Iz programske zasnove mora biti razvidno, da pokriva vsa osnovna področja in vsebinske aktivnosti, ki so navedene v razpisni dokumentaciji. V programski zasnovi se podrobneje opredelijo aktivnosti, ki bodo izvedene za realizacijo projekta. </w:t>
      </w:r>
    </w:p>
    <w:p w14:paraId="03973133" w14:textId="6DA3E82F" w:rsidR="002E4FDC" w:rsidRDefault="002E4FDC" w:rsidP="00A80F1E">
      <w:pPr>
        <w:contextualSpacing/>
        <w:jc w:val="both"/>
        <w:rPr>
          <w:bCs/>
          <w:lang w:eastAsia="zh-CN"/>
        </w:rPr>
      </w:pPr>
    </w:p>
    <w:p w14:paraId="440F38A4" w14:textId="59291E30" w:rsidR="001F3B05" w:rsidRPr="001F3B05" w:rsidRDefault="001F3B05" w:rsidP="00A80F1E">
      <w:pPr>
        <w:contextualSpacing/>
        <w:jc w:val="both"/>
        <w:rPr>
          <w:b/>
          <w:bCs/>
          <w:i/>
          <w:u w:val="single"/>
          <w:lang w:eastAsia="zh-CN"/>
        </w:rPr>
      </w:pPr>
      <w:r w:rsidRPr="001F3B05">
        <w:rPr>
          <w:b/>
          <w:bCs/>
          <w:i/>
          <w:u w:val="single"/>
          <w:lang w:eastAsia="zh-CN"/>
        </w:rPr>
        <w:t>Vzorčna številka</w:t>
      </w:r>
    </w:p>
    <w:p w14:paraId="50D3BDC0" w14:textId="4C1CA4D0" w:rsidR="00485CC2" w:rsidRPr="001F3B05" w:rsidRDefault="00A80F1E" w:rsidP="00A80F1E">
      <w:pPr>
        <w:contextualSpacing/>
        <w:jc w:val="both"/>
        <w:rPr>
          <w:bCs/>
          <w:lang w:eastAsia="zh-CN"/>
        </w:rPr>
      </w:pPr>
      <w:r w:rsidRPr="001F3B05">
        <w:rPr>
          <w:bCs/>
          <w:lang w:eastAsia="zh-CN"/>
        </w:rPr>
        <w:t>Kot oblikovno zasnovo ponudnik odda vzorčno številko</w:t>
      </w:r>
      <w:r w:rsidR="00645B69" w:rsidRPr="001F3B05">
        <w:rPr>
          <w:bCs/>
          <w:lang w:eastAsia="zh-CN"/>
        </w:rPr>
        <w:t xml:space="preserve"> publikacije</w:t>
      </w:r>
      <w:r w:rsidRPr="001F3B05">
        <w:rPr>
          <w:bCs/>
          <w:lang w:eastAsia="zh-CN"/>
        </w:rPr>
        <w:t xml:space="preserve"> oziroma tako imenovano »nulto številko«, in sicer v skladu s postopkom oddaje</w:t>
      </w:r>
      <w:r w:rsidR="00241663" w:rsidRPr="001F3B05">
        <w:rPr>
          <w:bCs/>
          <w:lang w:eastAsia="zh-CN"/>
        </w:rPr>
        <w:t>,</w:t>
      </w:r>
      <w:r w:rsidRPr="001F3B05">
        <w:rPr>
          <w:bCs/>
          <w:lang w:eastAsia="zh-CN"/>
        </w:rPr>
        <w:t xml:space="preserve"> opisanim v poglavju </w:t>
      </w:r>
      <w:r w:rsidR="002F7012" w:rsidRPr="001F3B05">
        <w:rPr>
          <w:bCs/>
          <w:lang w:eastAsia="zh-CN"/>
        </w:rPr>
        <w:t>7</w:t>
      </w:r>
      <w:r w:rsidRPr="001F3B05">
        <w:rPr>
          <w:bCs/>
          <w:lang w:eastAsia="zh-CN"/>
        </w:rPr>
        <w:t xml:space="preserve">.1. </w:t>
      </w:r>
      <w:r w:rsidR="002F7012" w:rsidRPr="001F3B05">
        <w:rPr>
          <w:bCs/>
          <w:lang w:eastAsia="zh-CN"/>
        </w:rPr>
        <w:t>Rok za oddajo ponudbe</w:t>
      </w:r>
      <w:r w:rsidRPr="001F3B05">
        <w:rPr>
          <w:bCs/>
          <w:lang w:eastAsia="zh-CN"/>
        </w:rPr>
        <w:t xml:space="preserve"> (v fizični obliki).</w:t>
      </w:r>
    </w:p>
    <w:p w14:paraId="6738EE91" w14:textId="77777777" w:rsidR="00CD057C" w:rsidRPr="001F3B05" w:rsidRDefault="00CD057C" w:rsidP="00AD6166">
      <w:pPr>
        <w:contextualSpacing/>
        <w:jc w:val="both"/>
        <w:rPr>
          <w:b/>
          <w:lang w:eastAsia="zh-CN"/>
        </w:rPr>
      </w:pPr>
    </w:p>
    <w:p w14:paraId="1315D993" w14:textId="40C920B0" w:rsidR="00AD6166" w:rsidRPr="00AD6166" w:rsidRDefault="00AD6166" w:rsidP="00AD6166">
      <w:pPr>
        <w:contextualSpacing/>
        <w:jc w:val="both"/>
        <w:rPr>
          <w:b/>
          <w:lang w:eastAsia="zh-CN"/>
        </w:rPr>
      </w:pPr>
      <w:r w:rsidRPr="00E419E6">
        <w:rPr>
          <w:b/>
          <w:lang w:eastAsia="zh-CN"/>
        </w:rPr>
        <w:t>DOKAZILO:</w:t>
      </w:r>
      <w:r w:rsidRPr="00E419E6">
        <w:rPr>
          <w:lang w:eastAsia="zh-CN"/>
        </w:rPr>
        <w:t xml:space="preserve"> Ponudnik za dokazovanje zahtev, ki so določen</w:t>
      </w:r>
      <w:r w:rsidR="00241663" w:rsidRPr="00E419E6">
        <w:rPr>
          <w:lang w:eastAsia="zh-CN"/>
        </w:rPr>
        <w:t>e</w:t>
      </w:r>
      <w:r w:rsidRPr="00E419E6">
        <w:rPr>
          <w:lang w:eastAsia="zh-CN"/>
        </w:rPr>
        <w:t xml:space="preserve"> v </w:t>
      </w:r>
      <w:r w:rsidR="008E23DC" w:rsidRPr="00E419E6">
        <w:rPr>
          <w:lang w:eastAsia="zh-CN"/>
        </w:rPr>
        <w:t xml:space="preserve">točki </w:t>
      </w:r>
      <w:r w:rsidRPr="00E419E6">
        <w:rPr>
          <w:lang w:eastAsia="zh-CN"/>
        </w:rPr>
        <w:t>»</w:t>
      </w:r>
      <w:r w:rsidR="00241663" w:rsidRPr="00E419E6">
        <w:rPr>
          <w:lang w:eastAsia="zh-CN"/>
        </w:rPr>
        <w:t>T</w:t>
      </w:r>
      <w:r w:rsidRPr="00E419E6">
        <w:rPr>
          <w:lang w:eastAsia="zh-CN"/>
        </w:rPr>
        <w:t>ehnične zahteve«</w:t>
      </w:r>
      <w:r w:rsidR="00241663" w:rsidRPr="00E419E6">
        <w:rPr>
          <w:lang w:eastAsia="zh-CN"/>
        </w:rPr>
        <w:t>,</w:t>
      </w:r>
      <w:r w:rsidRPr="00E419E6">
        <w:rPr>
          <w:lang w:eastAsia="zh-CN"/>
        </w:rPr>
        <w:t xml:space="preserve"> izdela vzorčni izvod</w:t>
      </w:r>
      <w:r w:rsidR="008E23DC" w:rsidRPr="00E419E6">
        <w:rPr>
          <w:lang w:eastAsia="zh-CN"/>
        </w:rPr>
        <w:t xml:space="preserve"> publikacije</w:t>
      </w:r>
      <w:r w:rsidRPr="00E419E6">
        <w:rPr>
          <w:lang w:eastAsia="zh-CN"/>
        </w:rPr>
        <w:t>, ki ga dostavi na naslov naročnika najkasneje do roka za oddajo ponudb</w:t>
      </w:r>
      <w:r w:rsidR="00CA495A" w:rsidRPr="00E419E6">
        <w:rPr>
          <w:lang w:eastAsia="zh-CN"/>
        </w:rPr>
        <w:t xml:space="preserve"> (velja prejemna teorija)</w:t>
      </w:r>
      <w:r w:rsidRPr="00E419E6">
        <w:rPr>
          <w:lang w:eastAsia="zh-CN"/>
        </w:rPr>
        <w:t xml:space="preserve"> </w:t>
      </w:r>
      <w:r w:rsidRPr="00E419E6">
        <w:rPr>
          <w:u w:val="single"/>
          <w:lang w:eastAsia="zh-CN"/>
        </w:rPr>
        <w:t>v zaprti ovojnici</w:t>
      </w:r>
      <w:r w:rsidR="008E23DC" w:rsidRPr="00E419E6">
        <w:rPr>
          <w:u w:val="single"/>
          <w:lang w:eastAsia="zh-CN"/>
        </w:rPr>
        <w:t xml:space="preserve"> na naslov Mestna občina Kranj</w:t>
      </w:r>
      <w:r w:rsidR="008E23DC" w:rsidRPr="00E419E6">
        <w:rPr>
          <w:lang w:eastAsia="zh-CN"/>
        </w:rPr>
        <w:t>, Slovenski trg 1, 4000 Kranj</w:t>
      </w:r>
      <w:r w:rsidRPr="00E419E6">
        <w:rPr>
          <w:lang w:eastAsia="zh-CN"/>
        </w:rPr>
        <w:t xml:space="preserve"> </w:t>
      </w:r>
      <w:r w:rsidR="004E35D8" w:rsidRPr="00E419E6">
        <w:rPr>
          <w:b/>
          <w:bCs/>
          <w:lang w:eastAsia="zh-CN"/>
        </w:rPr>
        <w:t xml:space="preserve">z oznako javnega naročila, pošiljatelja in navedbo »ne odpiraj – Vzorčni izvod, zakup prostora v tiskanem mediju – </w:t>
      </w:r>
      <w:r w:rsidR="007A4DA1" w:rsidRPr="00E419E6">
        <w:rPr>
          <w:b/>
          <w:bCs/>
          <w:lang w:eastAsia="zh-CN"/>
        </w:rPr>
        <w:t>406401</w:t>
      </w:r>
      <w:r w:rsidR="004E35D8" w:rsidRPr="00E419E6">
        <w:rPr>
          <w:b/>
          <w:bCs/>
          <w:lang w:eastAsia="zh-CN"/>
        </w:rPr>
        <w:t>«, s priporočeno pošiljko po pošti  na naslov Mestna občina Kranj, Slovenski trg 1, 4000 Kranj ali osebno v sprejemni pisarni na istem naslovu.</w:t>
      </w:r>
    </w:p>
    <w:p w14:paraId="69329FF1" w14:textId="77777777" w:rsidR="00650391" w:rsidRPr="004C15C9" w:rsidRDefault="00650391" w:rsidP="00AD6166">
      <w:pPr>
        <w:contextualSpacing/>
        <w:jc w:val="both"/>
        <w:rPr>
          <w:sz w:val="23"/>
          <w:szCs w:val="23"/>
          <w:highlight w:val="red"/>
          <w:lang w:eastAsia="zh-CN"/>
        </w:rPr>
      </w:pPr>
    </w:p>
    <w:p w14:paraId="562ECEB2" w14:textId="77777777" w:rsidR="002E7150" w:rsidRPr="001D4395" w:rsidRDefault="002E7150" w:rsidP="00AD6166">
      <w:pPr>
        <w:contextualSpacing/>
        <w:jc w:val="both"/>
        <w:rPr>
          <w:sz w:val="23"/>
          <w:szCs w:val="23"/>
          <w:highlight w:val="yellow"/>
          <w:lang w:eastAsia="zh-CN"/>
        </w:rPr>
      </w:pPr>
    </w:p>
    <w:p w14:paraId="5CBC5CF4" w14:textId="77777777" w:rsidR="00C5787D" w:rsidRPr="001D4395" w:rsidRDefault="00C5787D" w:rsidP="004B5C48">
      <w:pPr>
        <w:pStyle w:val="Naslov1"/>
        <w:framePr w:wrap="around"/>
      </w:pPr>
      <w:bookmarkStart w:id="115" w:name="_Toc451354696"/>
      <w:bookmarkStart w:id="116" w:name="_Toc32922892"/>
      <w:r w:rsidRPr="001D4395">
        <w:t>ZAUPNOST</w:t>
      </w:r>
      <w:bookmarkEnd w:id="115"/>
      <w:bookmarkEnd w:id="116"/>
    </w:p>
    <w:p w14:paraId="4146D1C2" w14:textId="77777777" w:rsidR="00C5787D" w:rsidRPr="001D4395" w:rsidRDefault="00C5787D" w:rsidP="00250C72">
      <w:pPr>
        <w:rPr>
          <w:rFonts w:asciiTheme="minorHAnsi" w:hAnsiTheme="minorHAnsi"/>
          <w:sz w:val="23"/>
          <w:szCs w:val="23"/>
          <w:lang w:eastAsia="zh-CN"/>
        </w:rPr>
      </w:pPr>
    </w:p>
    <w:p w14:paraId="54E9E681"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2C3CB356"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2FB8C73B" w14:textId="77777777" w:rsidR="00A257F3" w:rsidRPr="0025201B" w:rsidRDefault="00A257F3" w:rsidP="00A257F3">
      <w:pPr>
        <w:suppressAutoHyphens/>
        <w:autoSpaceDN w:val="0"/>
        <w:ind w:right="6"/>
        <w:jc w:val="both"/>
        <w:textAlignment w:val="baseline"/>
        <w:rPr>
          <w:rFonts w:eastAsia="Calibri" w:cs="Arial"/>
          <w:kern w:val="3"/>
          <w:lang w:eastAsia="zh-CN"/>
        </w:rPr>
      </w:pPr>
      <w:r w:rsidRPr="0025201B">
        <w:rPr>
          <w:rFonts w:eastAsia="Calibri" w:cs="Arial"/>
          <w:kern w:val="3"/>
          <w:lang w:eastAsia="zh-CN"/>
        </w:rPr>
        <w:t xml:space="preserve">Ponudniki morajo vse dokumente v ponudbi, za katere menijo, da predstavljajo poslovno skrivnost, </w:t>
      </w:r>
      <w:r w:rsidRPr="0025201B">
        <w:rPr>
          <w:rFonts w:eastAsia="Calibri" w:cs="Arial"/>
          <w:b/>
          <w:kern w:val="3"/>
          <w:lang w:eastAsia="zh-CN"/>
        </w:rPr>
        <w:t xml:space="preserve">najkasneje ob oddaji ponudbe </w:t>
      </w:r>
      <w:r w:rsidRPr="0025201B">
        <w:rPr>
          <w:rFonts w:eastAsia="Calibri" w:cs="Arial"/>
          <w:kern w:val="3"/>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39C85994" w14:textId="77777777" w:rsidR="002D55EE" w:rsidRDefault="002D55EE" w:rsidP="00A257F3">
      <w:pPr>
        <w:suppressAutoHyphens/>
        <w:autoSpaceDN w:val="0"/>
        <w:ind w:right="6"/>
        <w:jc w:val="both"/>
        <w:textAlignment w:val="baseline"/>
        <w:rPr>
          <w:rFonts w:eastAsia="Calibri" w:cs="Arial"/>
          <w:kern w:val="3"/>
          <w:lang w:eastAsia="zh-CN"/>
        </w:rPr>
      </w:pPr>
    </w:p>
    <w:p w14:paraId="5EBFE5DE" w14:textId="231A0F44" w:rsidR="00A257F3" w:rsidRPr="0025201B" w:rsidRDefault="00A257F3" w:rsidP="00A257F3">
      <w:pPr>
        <w:suppressAutoHyphens/>
        <w:autoSpaceDN w:val="0"/>
        <w:ind w:right="6"/>
        <w:jc w:val="both"/>
        <w:textAlignment w:val="baseline"/>
        <w:rPr>
          <w:rFonts w:eastAsia="Calibri" w:cs="Arial"/>
          <w:kern w:val="3"/>
          <w:lang w:eastAsia="zh-CN"/>
        </w:rPr>
      </w:pPr>
      <w:r w:rsidRPr="0025201B">
        <w:rPr>
          <w:rFonts w:eastAsia="Calibri" w:cs="Arial"/>
          <w:kern w:val="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02E261C6" w14:textId="77777777" w:rsidR="00C5787D" w:rsidRPr="0025201B" w:rsidRDefault="00C5787D" w:rsidP="00250C72">
      <w:pPr>
        <w:suppressAutoHyphens/>
        <w:autoSpaceDN w:val="0"/>
        <w:ind w:right="6"/>
        <w:jc w:val="both"/>
        <w:textAlignment w:val="baseline"/>
        <w:rPr>
          <w:rFonts w:eastAsia="Calibri" w:cs="Arial"/>
          <w:kern w:val="3"/>
          <w:lang w:eastAsia="zh-CN"/>
        </w:rPr>
      </w:pPr>
    </w:p>
    <w:p w14:paraId="41CDA087" w14:textId="77777777" w:rsidR="00A257F3" w:rsidRPr="0025201B" w:rsidRDefault="00A257F3" w:rsidP="00A257F3">
      <w:pPr>
        <w:suppressAutoHyphens/>
        <w:autoSpaceDN w:val="0"/>
        <w:ind w:right="6"/>
        <w:jc w:val="both"/>
        <w:textAlignment w:val="baseline"/>
        <w:rPr>
          <w:rFonts w:eastAsia="Calibri" w:cs="Arial"/>
          <w:kern w:val="3"/>
          <w:lang w:eastAsia="zh-CN"/>
        </w:rPr>
      </w:pPr>
      <w:r w:rsidRPr="0025201B">
        <w:rPr>
          <w:rFonts w:eastAsia="Calibri" w:cs="Arial"/>
          <w:kern w:val="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08942C59" w14:textId="77777777" w:rsidR="00A257F3" w:rsidRPr="0025201B" w:rsidRDefault="00A257F3" w:rsidP="00A257F3">
      <w:pPr>
        <w:suppressAutoHyphens/>
        <w:autoSpaceDN w:val="0"/>
        <w:ind w:right="6"/>
        <w:jc w:val="both"/>
        <w:textAlignment w:val="baseline"/>
        <w:rPr>
          <w:rFonts w:eastAsia="Calibri" w:cs="Arial"/>
          <w:kern w:val="3"/>
          <w:highlight w:val="red"/>
          <w:lang w:eastAsia="zh-CN"/>
        </w:rPr>
      </w:pPr>
    </w:p>
    <w:p w14:paraId="3775F985" w14:textId="77777777" w:rsidR="00A257F3" w:rsidRPr="0025201B" w:rsidRDefault="00A257F3" w:rsidP="00A257F3">
      <w:pPr>
        <w:suppressAutoHyphens/>
        <w:autoSpaceDN w:val="0"/>
        <w:ind w:right="6"/>
        <w:jc w:val="both"/>
        <w:textAlignment w:val="baseline"/>
        <w:rPr>
          <w:rFonts w:eastAsia="Calibri" w:cs="Arial"/>
          <w:kern w:val="3"/>
          <w:lang w:eastAsia="zh-CN"/>
        </w:rPr>
      </w:pPr>
      <w:r w:rsidRPr="0025201B">
        <w:rPr>
          <w:rFonts w:eastAsia="Calibri" w:cs="Arial"/>
          <w:kern w:val="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43F23D15" w14:textId="77777777" w:rsidR="00A257F3" w:rsidRPr="0025201B" w:rsidRDefault="00A257F3" w:rsidP="00A257F3">
      <w:pPr>
        <w:suppressAutoHyphens/>
        <w:autoSpaceDN w:val="0"/>
        <w:ind w:right="6"/>
        <w:jc w:val="both"/>
        <w:textAlignment w:val="baseline"/>
        <w:rPr>
          <w:rFonts w:eastAsia="Calibri" w:cs="Arial"/>
          <w:kern w:val="3"/>
          <w:highlight w:val="red"/>
          <w:lang w:eastAsia="zh-CN"/>
        </w:rPr>
      </w:pPr>
    </w:p>
    <w:p w14:paraId="3F1E1955" w14:textId="77777777" w:rsidR="00A257F3" w:rsidRPr="0025201B" w:rsidRDefault="00A257F3" w:rsidP="00A257F3">
      <w:pPr>
        <w:suppressAutoHyphens/>
        <w:autoSpaceDN w:val="0"/>
        <w:ind w:right="6"/>
        <w:jc w:val="both"/>
        <w:textAlignment w:val="baseline"/>
        <w:rPr>
          <w:lang w:eastAsia="zh-CN"/>
        </w:rPr>
      </w:pPr>
      <w:r w:rsidRPr="0025201B">
        <w:rPr>
          <w:lang w:eastAsia="zh-CN"/>
        </w:rPr>
        <w:t>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2E5B5D2E" w14:textId="0E2EFD5D" w:rsidR="004B051A" w:rsidRDefault="004B051A" w:rsidP="00D84D09">
      <w:pPr>
        <w:suppressAutoHyphens/>
        <w:autoSpaceDN w:val="0"/>
        <w:ind w:right="6"/>
        <w:jc w:val="both"/>
        <w:textAlignment w:val="baseline"/>
        <w:rPr>
          <w:lang w:eastAsia="zh-CN"/>
        </w:rPr>
      </w:pPr>
    </w:p>
    <w:p w14:paraId="53E0BFBE" w14:textId="77777777" w:rsidR="003C3028" w:rsidRPr="0025201B" w:rsidRDefault="003C3028" w:rsidP="00D84D09">
      <w:pPr>
        <w:suppressAutoHyphens/>
        <w:autoSpaceDN w:val="0"/>
        <w:ind w:right="6"/>
        <w:jc w:val="both"/>
        <w:textAlignment w:val="baseline"/>
        <w:rPr>
          <w:lang w:eastAsia="zh-CN"/>
        </w:rPr>
      </w:pPr>
    </w:p>
    <w:p w14:paraId="4D3CA42B" w14:textId="77777777" w:rsidR="00B4794B" w:rsidRPr="001D4395" w:rsidRDefault="00364346" w:rsidP="004B5C48">
      <w:pPr>
        <w:pStyle w:val="Naslov1"/>
        <w:framePr w:wrap="around"/>
      </w:pPr>
      <w:bookmarkStart w:id="117" w:name="_Toc451354697"/>
      <w:bookmarkStart w:id="118" w:name="_Toc32922893"/>
      <w:r w:rsidRPr="001D4395">
        <w:t>ZAKLJUČEK POSTOPKA JAVNEGA NAROČANJA</w:t>
      </w:r>
      <w:bookmarkEnd w:id="117"/>
      <w:bookmarkEnd w:id="118"/>
    </w:p>
    <w:p w14:paraId="2A72D45F" w14:textId="77777777" w:rsidR="00364346" w:rsidRPr="001D4395" w:rsidRDefault="00364346" w:rsidP="00250C72">
      <w:pPr>
        <w:rPr>
          <w:rFonts w:asciiTheme="minorHAnsi" w:hAnsiTheme="minorHAnsi"/>
          <w:sz w:val="23"/>
          <w:szCs w:val="23"/>
          <w:lang w:eastAsia="zh-CN"/>
        </w:rPr>
      </w:pPr>
    </w:p>
    <w:p w14:paraId="124A16AF" w14:textId="77777777" w:rsidR="000E251D" w:rsidRPr="001136A4" w:rsidRDefault="000E251D" w:rsidP="00250C72">
      <w:pPr>
        <w:rPr>
          <w:sz w:val="23"/>
          <w:szCs w:val="23"/>
          <w:lang w:eastAsia="zh-CN"/>
        </w:rPr>
      </w:pPr>
    </w:p>
    <w:p w14:paraId="3F54E6B4" w14:textId="77777777" w:rsidR="000E251D" w:rsidRPr="001136A4" w:rsidRDefault="000E251D" w:rsidP="00250C72">
      <w:pPr>
        <w:rPr>
          <w:sz w:val="23"/>
          <w:szCs w:val="23"/>
          <w:lang w:eastAsia="zh-CN"/>
        </w:rPr>
      </w:pPr>
    </w:p>
    <w:p w14:paraId="37236AE5" w14:textId="77777777" w:rsidR="00364346" w:rsidRPr="001D4395" w:rsidRDefault="00364346" w:rsidP="002D55EE">
      <w:pPr>
        <w:pStyle w:val="Naslov2"/>
      </w:pPr>
      <w:bookmarkStart w:id="119" w:name="_Toc451354698"/>
      <w:bookmarkStart w:id="120" w:name="_Toc32922894"/>
      <w:r w:rsidRPr="001D4395">
        <w:t>Ustavitev postopka</w:t>
      </w:r>
      <w:bookmarkEnd w:id="119"/>
      <w:bookmarkEnd w:id="120"/>
    </w:p>
    <w:p w14:paraId="64C8B56C" w14:textId="77777777" w:rsidR="00364346" w:rsidRDefault="00364346" w:rsidP="00250C72">
      <w:pPr>
        <w:jc w:val="both"/>
      </w:pPr>
      <w:r w:rsidRPr="0025201B">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02E4CF19" w14:textId="77777777" w:rsidR="00A44404" w:rsidRPr="0025201B" w:rsidRDefault="00A44404" w:rsidP="00250C72">
      <w:pPr>
        <w:jc w:val="both"/>
      </w:pPr>
    </w:p>
    <w:p w14:paraId="1EE9A3E9" w14:textId="77777777" w:rsidR="007458E0" w:rsidRPr="001136A4" w:rsidRDefault="007458E0" w:rsidP="002D55EE">
      <w:pPr>
        <w:pStyle w:val="Naslov2"/>
      </w:pPr>
      <w:bookmarkStart w:id="121" w:name="_Toc451354699"/>
      <w:bookmarkStart w:id="122" w:name="_Toc32922895"/>
      <w:r w:rsidRPr="001136A4">
        <w:t>Odločitev o oddaji javnega naročila</w:t>
      </w:r>
      <w:bookmarkEnd w:id="121"/>
      <w:bookmarkEnd w:id="122"/>
    </w:p>
    <w:p w14:paraId="0441F379" w14:textId="77777777" w:rsidR="009E118E" w:rsidRPr="0025201B" w:rsidRDefault="009E118E" w:rsidP="00250C72">
      <w:pPr>
        <w:jc w:val="both"/>
      </w:pPr>
      <w:r w:rsidRPr="0025201B">
        <w:t xml:space="preserve">Naročnik bo v roku pet dni po končanem preverjanju in ocenjevanju ponudb obvesti vsakega ponudnika o sprejeti odločitvi v zvezi z oddajo javnega naročila in sicer z objavo odločitve na portalu javnih naročil. </w:t>
      </w:r>
    </w:p>
    <w:p w14:paraId="71261A8F" w14:textId="77777777" w:rsidR="0000643E" w:rsidRDefault="0000643E" w:rsidP="00250C72">
      <w:pPr>
        <w:jc w:val="both"/>
      </w:pPr>
    </w:p>
    <w:p w14:paraId="5DD5C33A" w14:textId="77777777" w:rsidR="009E118E" w:rsidRDefault="009E118E" w:rsidP="00250C72">
      <w:pPr>
        <w:jc w:val="both"/>
      </w:pPr>
      <w:r w:rsidRPr="0025201B">
        <w:t>Odločitev bo praviloma vsebovala:</w:t>
      </w:r>
    </w:p>
    <w:p w14:paraId="6CAF7BD5" w14:textId="77777777" w:rsidR="009E118E" w:rsidRDefault="009E118E" w:rsidP="00261B9D">
      <w:pPr>
        <w:pStyle w:val="Odstavekseznama"/>
        <w:numPr>
          <w:ilvl w:val="0"/>
          <w:numId w:val="18"/>
        </w:numPr>
        <w:jc w:val="both"/>
      </w:pPr>
      <w:r w:rsidRPr="0025201B">
        <w:t>razloge za zavrnitev ponudbe vsakega neuspešnega ponudnika, ki ni bil izbran;</w:t>
      </w:r>
    </w:p>
    <w:p w14:paraId="232E8C92" w14:textId="77777777" w:rsidR="009E118E" w:rsidRPr="0025201B" w:rsidRDefault="009E118E" w:rsidP="00261B9D">
      <w:pPr>
        <w:pStyle w:val="Odstavekseznama"/>
        <w:numPr>
          <w:ilvl w:val="0"/>
          <w:numId w:val="18"/>
        </w:numPr>
        <w:jc w:val="both"/>
      </w:pPr>
      <w:r w:rsidRPr="0025201B">
        <w:t>značilnosti in prednosti izbrane ponudbe ter ime uspešnega ponudnika.</w:t>
      </w:r>
    </w:p>
    <w:p w14:paraId="4BD38FFC" w14:textId="77777777" w:rsidR="009E118E" w:rsidRPr="001136A4" w:rsidRDefault="009E118E" w:rsidP="00250C72">
      <w:pPr>
        <w:jc w:val="both"/>
        <w:rPr>
          <w:sz w:val="23"/>
          <w:szCs w:val="23"/>
        </w:rPr>
      </w:pPr>
    </w:p>
    <w:p w14:paraId="0E479350" w14:textId="77777777" w:rsidR="009E118E" w:rsidRPr="001136A4" w:rsidRDefault="009E118E" w:rsidP="002D55EE">
      <w:pPr>
        <w:pStyle w:val="Naslov2"/>
      </w:pPr>
      <w:bookmarkStart w:id="123" w:name="_Toc451354700"/>
      <w:bookmarkStart w:id="124" w:name="_Toc32922896"/>
      <w:r w:rsidRPr="001136A4">
        <w:t>Zavrnitev vseh ponudb</w:t>
      </w:r>
      <w:bookmarkEnd w:id="123"/>
      <w:bookmarkEnd w:id="124"/>
    </w:p>
    <w:p w14:paraId="6AEB1297" w14:textId="77777777" w:rsidR="00744924" w:rsidRPr="0025201B" w:rsidRDefault="00B90F10" w:rsidP="001D4395">
      <w:pPr>
        <w:jc w:val="both"/>
      </w:pPr>
      <w:r w:rsidRPr="0025201B">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57352357" w14:textId="77777777" w:rsidR="00C12B80" w:rsidRPr="001136A4" w:rsidRDefault="00C12B80" w:rsidP="001D4395">
      <w:pPr>
        <w:jc w:val="both"/>
        <w:rPr>
          <w:sz w:val="23"/>
          <w:szCs w:val="23"/>
        </w:rPr>
      </w:pPr>
    </w:p>
    <w:p w14:paraId="2C999D71" w14:textId="77777777" w:rsidR="009E118E" w:rsidRPr="001136A4" w:rsidRDefault="009E118E" w:rsidP="002D55EE">
      <w:pPr>
        <w:pStyle w:val="Naslov2"/>
      </w:pPr>
      <w:bookmarkStart w:id="125" w:name="_Toc451354701"/>
      <w:bookmarkStart w:id="126" w:name="_Toc32922897"/>
      <w:r w:rsidRPr="001136A4">
        <w:t>Sprememba odločitve</w:t>
      </w:r>
      <w:bookmarkEnd w:id="125"/>
      <w:bookmarkEnd w:id="126"/>
    </w:p>
    <w:p w14:paraId="1C39D3EA" w14:textId="77777777" w:rsidR="009E118E" w:rsidRDefault="009E118E" w:rsidP="001D4395">
      <w:pPr>
        <w:jc w:val="both"/>
      </w:pPr>
      <w:r w:rsidRPr="0025201B">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71838601" w14:textId="77777777" w:rsidR="00A86361" w:rsidRPr="001136A4" w:rsidRDefault="00A86361" w:rsidP="002D55EE">
      <w:pPr>
        <w:pStyle w:val="Naslov2"/>
      </w:pPr>
      <w:bookmarkStart w:id="127" w:name="_Toc451354702"/>
      <w:bookmarkStart w:id="128" w:name="_Toc32922898"/>
      <w:r w:rsidRPr="001136A4">
        <w:t>Pravnomočnost odločitve o oddaji javnega naročila</w:t>
      </w:r>
      <w:bookmarkEnd w:id="127"/>
      <w:bookmarkEnd w:id="128"/>
    </w:p>
    <w:p w14:paraId="5DB8D7F0" w14:textId="77777777" w:rsidR="00A86361" w:rsidRPr="0025201B" w:rsidRDefault="00A86361" w:rsidP="00250C72">
      <w:pPr>
        <w:jc w:val="both"/>
      </w:pPr>
      <w:r w:rsidRPr="0025201B">
        <w:t>Odločitev o oddaji javnega naročila postane pravnomočna z dnem, ko zoper njo ni mogoče zahtevati pravnega varstva.</w:t>
      </w:r>
    </w:p>
    <w:p w14:paraId="1740EA88" w14:textId="77777777" w:rsidR="009E118E" w:rsidRPr="001136A4" w:rsidRDefault="009E118E" w:rsidP="00250C72">
      <w:pPr>
        <w:jc w:val="both"/>
        <w:rPr>
          <w:sz w:val="23"/>
          <w:szCs w:val="23"/>
        </w:rPr>
      </w:pPr>
    </w:p>
    <w:p w14:paraId="30721CCD" w14:textId="77777777" w:rsidR="009E118E" w:rsidRPr="001136A4" w:rsidRDefault="009E118E" w:rsidP="002D55EE">
      <w:pPr>
        <w:pStyle w:val="Naslov2"/>
      </w:pPr>
      <w:bookmarkStart w:id="129" w:name="_Toc451354703"/>
      <w:bookmarkStart w:id="130" w:name="_Toc32922899"/>
      <w:r w:rsidRPr="001136A4">
        <w:t>Odstop od izvedbe javnega naročila</w:t>
      </w:r>
      <w:bookmarkEnd w:id="129"/>
      <w:bookmarkEnd w:id="130"/>
    </w:p>
    <w:p w14:paraId="24C7C38F" w14:textId="77777777" w:rsidR="00554334" w:rsidRDefault="00554334" w:rsidP="00554334">
      <w:pPr>
        <w:jc w:val="both"/>
      </w:pPr>
      <w:r w:rsidRPr="0025201B">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14:paraId="1EA60BAF" w14:textId="77777777" w:rsidR="00B413B2" w:rsidRPr="0025201B" w:rsidRDefault="00B413B2" w:rsidP="00554334">
      <w:pPr>
        <w:jc w:val="both"/>
      </w:pPr>
    </w:p>
    <w:p w14:paraId="631AFE08" w14:textId="77777777" w:rsidR="00554334" w:rsidRDefault="00554334" w:rsidP="00554334">
      <w:pPr>
        <w:jc w:val="both"/>
      </w:pPr>
      <w:r w:rsidRPr="0025201B">
        <w:t>Če naročnik odstopi od izvedbe javnega naročila, z izbranim ponudnikom ne sklene pogodbe o izvedbi javnega naročila, o svoji odločitvi in o razlogih, zaradi katerih odstopa od izvedbe javnega naročila, pa pisno obvesti ponudnike.</w:t>
      </w:r>
    </w:p>
    <w:p w14:paraId="1D90615C" w14:textId="77777777" w:rsidR="00B413B2" w:rsidRPr="0025201B" w:rsidRDefault="00B413B2" w:rsidP="00554334">
      <w:pPr>
        <w:jc w:val="both"/>
      </w:pPr>
    </w:p>
    <w:p w14:paraId="46F3C1D7" w14:textId="77777777" w:rsidR="00554334" w:rsidRPr="0025201B" w:rsidRDefault="00554334" w:rsidP="00554334">
      <w:pPr>
        <w:jc w:val="both"/>
      </w:pPr>
      <w:r w:rsidRPr="0025201B">
        <w:t xml:space="preserve">V takšnem primeru ponudniki niso upravičeni do povračila kakršnekoli škode ali do plačila drugih finančnih kompenzacij. </w:t>
      </w:r>
    </w:p>
    <w:p w14:paraId="10603085" w14:textId="60A75227" w:rsidR="0000643E" w:rsidRDefault="0000643E" w:rsidP="00AE56B5">
      <w:pPr>
        <w:jc w:val="both"/>
        <w:rPr>
          <w:sz w:val="23"/>
          <w:szCs w:val="23"/>
        </w:rPr>
      </w:pPr>
    </w:p>
    <w:p w14:paraId="0E078ED1" w14:textId="77777777" w:rsidR="00BE6AC4" w:rsidRPr="001136A4" w:rsidRDefault="00BE6AC4" w:rsidP="00AE56B5">
      <w:pPr>
        <w:jc w:val="both"/>
        <w:rPr>
          <w:sz w:val="23"/>
          <w:szCs w:val="23"/>
        </w:rPr>
      </w:pPr>
    </w:p>
    <w:p w14:paraId="553228DE" w14:textId="77777777" w:rsidR="009E118E" w:rsidRPr="001D4395" w:rsidRDefault="009E118E" w:rsidP="004B5C48">
      <w:pPr>
        <w:pStyle w:val="Naslov1"/>
        <w:framePr w:wrap="around"/>
      </w:pPr>
      <w:bookmarkStart w:id="131" w:name="_Toc451354704"/>
      <w:bookmarkStart w:id="132" w:name="_Toc32922900"/>
      <w:r w:rsidRPr="001D4395">
        <w:t>POGODBA O IZVEDBI JAVNEGA NAROČILA</w:t>
      </w:r>
      <w:bookmarkEnd w:id="131"/>
      <w:bookmarkEnd w:id="132"/>
    </w:p>
    <w:p w14:paraId="0056C297" w14:textId="77777777" w:rsidR="009E118E" w:rsidRPr="001136A4" w:rsidRDefault="009E118E" w:rsidP="00AE56B5">
      <w:pPr>
        <w:jc w:val="both"/>
        <w:rPr>
          <w:sz w:val="23"/>
          <w:szCs w:val="23"/>
        </w:rPr>
      </w:pPr>
    </w:p>
    <w:p w14:paraId="1B73CA96" w14:textId="77777777" w:rsidR="000E251D" w:rsidRPr="001136A4" w:rsidRDefault="000E251D" w:rsidP="00AE56B5">
      <w:pPr>
        <w:jc w:val="both"/>
        <w:rPr>
          <w:sz w:val="23"/>
          <w:szCs w:val="23"/>
        </w:rPr>
      </w:pPr>
    </w:p>
    <w:p w14:paraId="442FAB05" w14:textId="77777777" w:rsidR="000E251D" w:rsidRPr="001136A4" w:rsidRDefault="000E251D" w:rsidP="00AE56B5">
      <w:pPr>
        <w:jc w:val="both"/>
        <w:rPr>
          <w:sz w:val="23"/>
          <w:szCs w:val="23"/>
        </w:rPr>
      </w:pPr>
    </w:p>
    <w:p w14:paraId="73C0AE76" w14:textId="535B4747" w:rsidR="009E3A0F" w:rsidRDefault="00AF1C53" w:rsidP="00AE56B5">
      <w:pPr>
        <w:jc w:val="both"/>
      </w:pPr>
      <w:r w:rsidRPr="0025201B">
        <w:t xml:space="preserve">Po oddaji javnega naročila naročnik z izbranim ponudnikom sklene pogodbo o izvedbi javnega naročila najpozneje v 48 dneh od pravnomočnosti odločitve, ki v bistvenih delih ne bo odstopala od </w:t>
      </w:r>
      <w:r w:rsidR="00D72C0D">
        <w:t>vzorca</w:t>
      </w:r>
      <w:r w:rsidR="00D72C0D" w:rsidRPr="0025201B">
        <w:t xml:space="preserve"> </w:t>
      </w:r>
      <w:r w:rsidRPr="0025201B">
        <w:t>pogo</w:t>
      </w:r>
      <w:r w:rsidR="0012231A">
        <w:t>dbe iz te dokumentacije</w:t>
      </w:r>
      <w:r w:rsidR="00A8517A" w:rsidRPr="00A8517A">
        <w:t xml:space="preserve"> (priloga št. 1</w:t>
      </w:r>
      <w:r w:rsidR="006F7EB6">
        <w:t>0</w:t>
      </w:r>
      <w:r w:rsidR="00A8517A" w:rsidRPr="00A8517A">
        <w:t>), pod odložnimi pogoji, navedenimi v vzorcu pogodbe</w:t>
      </w:r>
      <w:r w:rsidR="0012231A">
        <w:t xml:space="preserve">. </w:t>
      </w:r>
    </w:p>
    <w:p w14:paraId="41F1E84B" w14:textId="77777777" w:rsidR="00B24BF7" w:rsidRDefault="00B24BF7" w:rsidP="00AE56B5">
      <w:pPr>
        <w:jc w:val="both"/>
      </w:pPr>
    </w:p>
    <w:p w14:paraId="78694FCC" w14:textId="366CC78C" w:rsidR="00AF1C53" w:rsidRDefault="00AF1C53" w:rsidP="00AF1C53">
      <w:pPr>
        <w:jc w:val="both"/>
      </w:pPr>
      <w:r w:rsidRPr="0025201B">
        <w:t xml:space="preserve">Če se ponudnik v roku </w:t>
      </w:r>
      <w:r w:rsidR="001134AD">
        <w:rPr>
          <w:b/>
        </w:rPr>
        <w:t>7</w:t>
      </w:r>
      <w:r w:rsidRPr="0025201B">
        <w:rPr>
          <w:b/>
        </w:rPr>
        <w:t xml:space="preserve"> (</w:t>
      </w:r>
      <w:r w:rsidR="001134AD">
        <w:rPr>
          <w:b/>
        </w:rPr>
        <w:t>sedmih</w:t>
      </w:r>
      <w:r w:rsidRPr="0025201B">
        <w:rPr>
          <w:b/>
        </w:rPr>
        <w:t>) dni po pozivu k podpisu pogodbe ne bo odzval na poziv</w:t>
      </w:r>
      <w:r w:rsidRPr="0025201B">
        <w:t>, lahko naročnik šteje, da je odstopil od namere za sklenitev ponudbe. Zgolj izjemoma, v primeru nastanka objektivnih okoliščin, ki onemogočijo podpis pogodbe v zgoraj navedenem roku, lahko naročnik pristane tudi na daljši rok.</w:t>
      </w:r>
    </w:p>
    <w:p w14:paraId="7B273B0B" w14:textId="77777777" w:rsidR="00357DEC" w:rsidRPr="00D57127" w:rsidRDefault="00357DEC" w:rsidP="00357DEC">
      <w:pPr>
        <w:jc w:val="both"/>
        <w:rPr>
          <w:rFonts w:asciiTheme="minorHAnsi" w:hAnsiTheme="minorHAnsi"/>
          <w:lang w:eastAsia="zh-CN"/>
        </w:rPr>
      </w:pPr>
      <w:bookmarkStart w:id="133" w:name="_Toc451354705"/>
    </w:p>
    <w:p w14:paraId="2B11119A" w14:textId="77777777" w:rsidR="00357DEC" w:rsidRPr="00D57127" w:rsidRDefault="00357DEC" w:rsidP="00357DEC">
      <w:pPr>
        <w:jc w:val="both"/>
        <w:rPr>
          <w:rFonts w:asciiTheme="minorHAnsi" w:hAnsiTheme="minorHAnsi"/>
          <w:lang w:eastAsia="zh-CN"/>
        </w:rPr>
      </w:pPr>
      <w:r w:rsidRPr="00D57127">
        <w:rPr>
          <w:rFonts w:asciiTheme="minorHAnsi" w:hAnsiTheme="minorHAnsi"/>
          <w:lang w:eastAsia="zh-CN"/>
        </w:rPr>
        <w:t>V primeru skupne ponudbe bo naročnik pogodbo podpisal s poslovodečim partnerjem oziroma skladno z določili pogodbe/dogovora o skupnem nastopu.</w:t>
      </w:r>
    </w:p>
    <w:p w14:paraId="48DD1D7B" w14:textId="77777777" w:rsidR="0012231A" w:rsidRPr="00D57127" w:rsidRDefault="0012231A" w:rsidP="0012231A">
      <w:pPr>
        <w:jc w:val="both"/>
        <w:rPr>
          <w:rFonts w:asciiTheme="minorHAnsi" w:hAnsiTheme="minorHAnsi"/>
          <w:lang w:eastAsia="zh-CN"/>
        </w:rPr>
      </w:pPr>
    </w:p>
    <w:p w14:paraId="65C0DE09" w14:textId="77777777" w:rsidR="00650391" w:rsidRPr="00D57127" w:rsidRDefault="00650391" w:rsidP="0012231A">
      <w:pPr>
        <w:jc w:val="both"/>
        <w:rPr>
          <w:rFonts w:asciiTheme="minorHAnsi" w:hAnsiTheme="minorHAnsi"/>
          <w:lang w:eastAsia="zh-CN"/>
        </w:rPr>
      </w:pPr>
    </w:p>
    <w:p w14:paraId="3312DDC1" w14:textId="77777777" w:rsidR="007458E0" w:rsidRPr="001136A4" w:rsidRDefault="00A86361" w:rsidP="004B5C48">
      <w:pPr>
        <w:pStyle w:val="Naslov1"/>
        <w:framePr w:wrap="around"/>
      </w:pPr>
      <w:bookmarkStart w:id="134" w:name="_Toc32922901"/>
      <w:r w:rsidRPr="001136A4">
        <w:t>PRAVNO VARSTVO</w:t>
      </w:r>
      <w:bookmarkEnd w:id="133"/>
      <w:bookmarkEnd w:id="134"/>
    </w:p>
    <w:p w14:paraId="75D210D3" w14:textId="77777777" w:rsidR="00364346" w:rsidRPr="001136A4" w:rsidRDefault="00364346" w:rsidP="00250C72">
      <w:pPr>
        <w:jc w:val="both"/>
        <w:rPr>
          <w:sz w:val="23"/>
          <w:szCs w:val="23"/>
          <w:lang w:eastAsia="zh-CN"/>
        </w:rPr>
      </w:pPr>
    </w:p>
    <w:p w14:paraId="16DC5515"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1DB8C5CC"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5488DB4E" w14:textId="77777777" w:rsidR="00554334" w:rsidRPr="0025201B" w:rsidRDefault="00554334" w:rsidP="00554334">
      <w:pPr>
        <w:suppressAutoHyphens/>
        <w:autoSpaceDN w:val="0"/>
        <w:ind w:right="6"/>
        <w:jc w:val="both"/>
        <w:textAlignment w:val="baseline"/>
        <w:rPr>
          <w:rFonts w:asciiTheme="minorHAnsi" w:eastAsia="Calibri" w:hAnsiTheme="minorHAnsi" w:cs="Arial"/>
          <w:b/>
          <w:kern w:val="3"/>
          <w:u w:val="single"/>
          <w:lang w:eastAsia="zh-CN"/>
        </w:rPr>
      </w:pPr>
      <w:r w:rsidRPr="0025201B">
        <w:rPr>
          <w:rFonts w:asciiTheme="minorHAnsi" w:eastAsia="Calibri" w:hAnsiTheme="minorHAnsi" w:cs="Arial"/>
          <w:kern w:val="3"/>
          <w:u w:val="single"/>
          <w:lang w:eastAsia="zh-CN"/>
        </w:rPr>
        <w:t xml:space="preserve">1. </w:t>
      </w:r>
      <w:hyperlink r:id="rId37" w:tgtFrame="_blank" w:history="1">
        <w:r w:rsidRPr="0025201B">
          <w:rPr>
            <w:rFonts w:asciiTheme="minorHAnsi" w:eastAsia="Calibri" w:hAnsiTheme="minorHAnsi" w:cs="Arial"/>
            <w:kern w:val="3"/>
            <w:u w:val="single"/>
            <w:lang w:eastAsia="zh-CN"/>
          </w:rPr>
          <w:t>Zakon o pravnem varstvu v postopkih javnega naročanja</w:t>
        </w:r>
      </w:hyperlink>
    </w:p>
    <w:bookmarkStart w:id="135" w:name="c3099"/>
    <w:bookmarkEnd w:id="135"/>
    <w:p w14:paraId="4B229BD8" w14:textId="77777777" w:rsidR="00BC21D2" w:rsidRPr="00E419E6" w:rsidRDefault="00BC21D2" w:rsidP="00BC21D2">
      <w:pPr>
        <w:suppressAutoHyphens/>
        <w:autoSpaceDN w:val="0"/>
        <w:ind w:right="6"/>
        <w:jc w:val="both"/>
        <w:textAlignment w:val="baseline"/>
        <w:rPr>
          <w:rFonts w:asciiTheme="minorHAnsi" w:eastAsia="Calibri" w:hAnsiTheme="minorHAnsi" w:cs="Arial"/>
          <w:kern w:val="3"/>
          <w:lang w:eastAsia="zh-CN"/>
        </w:rPr>
      </w:pPr>
      <w:r w:rsidRPr="00E419E6">
        <w:rPr>
          <w:rFonts w:asciiTheme="minorHAnsi" w:eastAsia="Calibri" w:hAnsiTheme="minorHAnsi" w:cs="Arial"/>
          <w:kern w:val="3"/>
          <w:lang w:eastAsia="zh-CN"/>
        </w:rPr>
        <w:fldChar w:fldCharType="begin"/>
      </w:r>
      <w:r w:rsidRPr="00E419E6">
        <w:rPr>
          <w:rFonts w:asciiTheme="minorHAnsi" w:eastAsia="Calibri" w:hAnsiTheme="minorHAnsi" w:cs="Arial"/>
          <w:kern w:val="3"/>
          <w:lang w:eastAsia="zh-CN"/>
        </w:rPr>
        <w:instrText xml:space="preserve"> HYPERLINK "http://zakonodaja.gov.si/rpsi/r05/predpis_ZAKO5975.html" \t "_blank" </w:instrText>
      </w:r>
      <w:r w:rsidRPr="00E419E6">
        <w:rPr>
          <w:rFonts w:asciiTheme="minorHAnsi" w:eastAsia="Calibri" w:hAnsiTheme="minorHAnsi" w:cs="Arial"/>
          <w:kern w:val="3"/>
          <w:lang w:eastAsia="zh-CN"/>
        </w:rPr>
        <w:fldChar w:fldCharType="separate"/>
      </w:r>
      <w:r w:rsidRPr="00E419E6">
        <w:rPr>
          <w:rFonts w:asciiTheme="minorHAnsi" w:eastAsia="Calibri" w:hAnsiTheme="minorHAnsi" w:cs="Arial"/>
          <w:kern w:val="3"/>
          <w:lang w:eastAsia="zh-CN"/>
        </w:rPr>
        <w:t>Zakon o pravnem varstvu v postopkih javnega naročanja</w:t>
      </w:r>
      <w:r w:rsidRPr="00E419E6">
        <w:rPr>
          <w:rFonts w:asciiTheme="minorHAnsi" w:eastAsia="Calibri" w:hAnsiTheme="minorHAnsi" w:cs="Arial"/>
          <w:kern w:val="3"/>
          <w:lang w:eastAsia="zh-CN"/>
        </w:rPr>
        <w:fldChar w:fldCharType="end"/>
      </w:r>
      <w:r w:rsidRPr="00E419E6">
        <w:rPr>
          <w:rFonts w:asciiTheme="minorHAnsi" w:eastAsia="Calibri" w:hAnsiTheme="minorHAnsi" w:cs="Arial"/>
          <w:kern w:val="3"/>
          <w:lang w:eastAsia="zh-CN"/>
        </w:rPr>
        <w:t xml:space="preserve"> (Uradni list RS, št. 43/11, 60/11 – ZTP-D, 63/13, 90/14 –ZDU – 1I, 60/17 in 72/19; v nadaljevanju: ZPVPJN) ureja pravno varstvo zoper kršitve v postopkih javnega naročanja in pri izvajanju javnih naročil. </w:t>
      </w:r>
    </w:p>
    <w:p w14:paraId="09C18CDB" w14:textId="77777777" w:rsidR="00BC21D2" w:rsidRPr="00E419E6" w:rsidRDefault="00BC21D2" w:rsidP="00BC21D2">
      <w:pPr>
        <w:suppressAutoHyphens/>
        <w:autoSpaceDN w:val="0"/>
        <w:ind w:right="6"/>
        <w:jc w:val="both"/>
        <w:textAlignment w:val="baseline"/>
        <w:rPr>
          <w:rFonts w:asciiTheme="minorHAnsi" w:eastAsia="Calibri" w:hAnsiTheme="minorHAnsi" w:cs="Arial"/>
          <w:kern w:val="3"/>
          <w:lang w:eastAsia="zh-CN"/>
        </w:rPr>
      </w:pPr>
    </w:p>
    <w:p w14:paraId="614569CD" w14:textId="77777777" w:rsidR="00BC21D2" w:rsidRPr="00E419E6" w:rsidRDefault="00BC21D2" w:rsidP="00BC21D2">
      <w:pPr>
        <w:suppressAutoHyphens/>
        <w:autoSpaceDN w:val="0"/>
        <w:ind w:right="6"/>
        <w:jc w:val="both"/>
        <w:textAlignment w:val="baseline"/>
        <w:rPr>
          <w:rFonts w:asciiTheme="minorHAnsi" w:eastAsia="Calibri" w:hAnsiTheme="minorHAnsi" w:cs="Arial"/>
          <w:kern w:val="3"/>
          <w:lang w:eastAsia="zh-CN"/>
        </w:rPr>
      </w:pPr>
      <w:r w:rsidRPr="00E419E6">
        <w:rPr>
          <w:rFonts w:asciiTheme="minorHAnsi" w:eastAsia="Calibri" w:hAnsiTheme="minorHAnsi" w:cs="Arial"/>
          <w:kern w:val="3"/>
          <w:lang w:eastAsia="zh-CN"/>
        </w:rPr>
        <w:t>Pravno varstvo v predrevizijskem in revizijskem postopku se uveljavlja z vložitvijo zahtevka za revizijo:</w:t>
      </w:r>
    </w:p>
    <w:p w14:paraId="3EF8B8D0" w14:textId="77777777" w:rsidR="00BC21D2" w:rsidRPr="00E419E6" w:rsidRDefault="00BC21D2" w:rsidP="00BC21D2">
      <w:pPr>
        <w:suppressAutoHyphens/>
        <w:autoSpaceDN w:val="0"/>
        <w:ind w:right="6"/>
        <w:jc w:val="both"/>
        <w:textAlignment w:val="baseline"/>
        <w:rPr>
          <w:rFonts w:asciiTheme="minorHAnsi" w:eastAsia="Calibri" w:hAnsiTheme="minorHAnsi" w:cs="Arial"/>
          <w:kern w:val="3"/>
          <w:lang w:eastAsia="zh-CN"/>
        </w:rPr>
      </w:pPr>
      <w:r w:rsidRPr="00E419E6">
        <w:rPr>
          <w:rFonts w:asciiTheme="minorHAnsi" w:eastAsia="Calibri" w:hAnsiTheme="minorHAnsi" w:cs="Arial"/>
          <w:kern w:val="3"/>
          <w:lang w:eastAsia="zh-CN"/>
        </w:rPr>
        <w:t>- pisno neposredno pri naslovniku ali ,</w:t>
      </w:r>
    </w:p>
    <w:p w14:paraId="66D6C725" w14:textId="77777777" w:rsidR="00BC21D2" w:rsidRPr="00E419E6" w:rsidRDefault="00BC21D2" w:rsidP="00BC21D2">
      <w:pPr>
        <w:suppressAutoHyphens/>
        <w:autoSpaceDN w:val="0"/>
        <w:ind w:right="6"/>
        <w:jc w:val="both"/>
        <w:textAlignment w:val="baseline"/>
        <w:rPr>
          <w:rFonts w:asciiTheme="minorHAnsi" w:eastAsia="Calibri" w:hAnsiTheme="minorHAnsi" w:cs="Arial"/>
          <w:kern w:val="3"/>
          <w:lang w:eastAsia="zh-CN"/>
        </w:rPr>
      </w:pPr>
      <w:r w:rsidRPr="00E419E6">
        <w:rPr>
          <w:rFonts w:asciiTheme="minorHAnsi" w:eastAsia="Calibri" w:hAnsiTheme="minorHAnsi" w:cs="Arial"/>
          <w:kern w:val="3"/>
          <w:lang w:eastAsia="zh-CN"/>
        </w:rPr>
        <w:t xml:space="preserve">- po pošti priporočeno s povratnico ali </w:t>
      </w:r>
    </w:p>
    <w:p w14:paraId="58A2D080" w14:textId="77777777" w:rsidR="00BC21D2" w:rsidRPr="00E419E6" w:rsidRDefault="00BC21D2" w:rsidP="00BC21D2">
      <w:pPr>
        <w:suppressAutoHyphens/>
        <w:autoSpaceDN w:val="0"/>
        <w:ind w:right="6"/>
        <w:jc w:val="both"/>
        <w:textAlignment w:val="baseline"/>
        <w:rPr>
          <w:rFonts w:asciiTheme="minorHAnsi" w:eastAsia="Calibri" w:hAnsiTheme="minorHAnsi" w:cs="Arial"/>
          <w:kern w:val="3"/>
          <w:lang w:eastAsia="zh-CN"/>
        </w:rPr>
      </w:pPr>
      <w:r w:rsidRPr="00E419E6">
        <w:rPr>
          <w:rFonts w:asciiTheme="minorHAnsi" w:eastAsia="Calibri" w:hAnsiTheme="minorHAnsi" w:cs="Arial"/>
          <w:kern w:val="3"/>
          <w:lang w:eastAsia="zh-CN"/>
        </w:rPr>
        <w:t>- z vložitvijo zahtevka na portalu eRevizija (</w:t>
      </w:r>
      <w:hyperlink r:id="rId38" w:history="1">
        <w:r w:rsidRPr="00E419E6">
          <w:rPr>
            <w:rFonts w:asciiTheme="minorHAnsi" w:eastAsia="Calibri" w:hAnsiTheme="minorHAnsi" w:cs="Arial"/>
            <w:kern w:val="3"/>
            <w:lang w:eastAsia="zh-CN"/>
          </w:rPr>
          <w:t>https://www.portalerevizija.si/</w:t>
        </w:r>
      </w:hyperlink>
      <w:r w:rsidRPr="00E419E6">
        <w:rPr>
          <w:rFonts w:asciiTheme="minorHAnsi" w:eastAsia="Calibri" w:hAnsiTheme="minorHAnsi" w:cs="Arial"/>
          <w:kern w:val="3"/>
          <w:lang w:eastAsia="zh-CN"/>
        </w:rPr>
        <w:t xml:space="preserve">), </w:t>
      </w:r>
    </w:p>
    <w:p w14:paraId="79259437" w14:textId="77777777" w:rsidR="00BC21D2" w:rsidRPr="00E419E6" w:rsidRDefault="00BC21D2" w:rsidP="00BC21D2">
      <w:pPr>
        <w:suppressAutoHyphens/>
        <w:autoSpaceDN w:val="0"/>
        <w:ind w:right="6"/>
        <w:jc w:val="both"/>
        <w:textAlignment w:val="baseline"/>
        <w:rPr>
          <w:rFonts w:asciiTheme="minorHAnsi" w:eastAsia="Calibri" w:hAnsiTheme="minorHAnsi" w:cs="Arial"/>
          <w:kern w:val="3"/>
          <w:lang w:eastAsia="zh-CN"/>
        </w:rPr>
      </w:pPr>
      <w:r w:rsidRPr="00E419E6">
        <w:rPr>
          <w:rFonts w:asciiTheme="minorHAnsi" w:eastAsia="Calibri" w:hAnsiTheme="minorHAnsi" w:cs="Arial"/>
          <w:kern w:val="3"/>
          <w:lang w:eastAsia="zh-CN"/>
        </w:rPr>
        <w:t xml:space="preserve">- v primeru sodnega postopka pa z vložitvijo tožbe pri sodišču. </w:t>
      </w:r>
    </w:p>
    <w:p w14:paraId="7C77406B" w14:textId="31B3FA64" w:rsidR="00BC21D2" w:rsidRDefault="00BC21D2" w:rsidP="00BC21D2">
      <w:pPr>
        <w:suppressAutoHyphens/>
        <w:autoSpaceDN w:val="0"/>
        <w:ind w:right="6"/>
        <w:jc w:val="both"/>
        <w:textAlignment w:val="baseline"/>
        <w:rPr>
          <w:rFonts w:asciiTheme="minorHAnsi" w:eastAsia="Calibri" w:hAnsiTheme="minorHAnsi" w:cs="Arial"/>
          <w:kern w:val="3"/>
          <w:lang w:eastAsia="zh-CN"/>
        </w:rPr>
      </w:pPr>
      <w:r w:rsidRPr="00E419E6">
        <w:rPr>
          <w:rFonts w:asciiTheme="minorHAnsi" w:eastAsia="Calibri" w:hAnsiTheme="minorHAnsi" w:cs="Arial"/>
          <w:kern w:val="3"/>
          <w:lang w:eastAsia="zh-CN"/>
        </w:rPr>
        <w:t>Dopustnost pravnega varstva ureja ZPVPJN v 5. členu.</w:t>
      </w:r>
    </w:p>
    <w:p w14:paraId="6CCDF6A0" w14:textId="77777777" w:rsidR="0022596B" w:rsidRPr="0022596B" w:rsidRDefault="0022596B" w:rsidP="0022596B">
      <w:pPr>
        <w:suppressAutoHyphens/>
        <w:autoSpaceDN w:val="0"/>
        <w:ind w:right="6"/>
        <w:jc w:val="both"/>
        <w:textAlignment w:val="baseline"/>
        <w:rPr>
          <w:rFonts w:asciiTheme="minorHAnsi" w:eastAsia="Calibri" w:hAnsiTheme="minorHAnsi" w:cs="Arial"/>
          <w:kern w:val="3"/>
          <w:lang w:eastAsia="zh-CN"/>
        </w:rPr>
      </w:pPr>
    </w:p>
    <w:p w14:paraId="347B5CAD" w14:textId="77777777" w:rsidR="0022596B" w:rsidRPr="0022596B" w:rsidRDefault="0022596B" w:rsidP="0022596B">
      <w:pPr>
        <w:suppressAutoHyphens/>
        <w:autoSpaceDN w:val="0"/>
        <w:ind w:right="6"/>
        <w:jc w:val="both"/>
        <w:textAlignment w:val="baseline"/>
        <w:rPr>
          <w:rFonts w:asciiTheme="minorHAnsi" w:eastAsia="Calibri" w:hAnsiTheme="minorHAnsi" w:cs="Arial"/>
          <w:kern w:val="3"/>
          <w:lang w:eastAsia="zh-CN"/>
        </w:rPr>
      </w:pPr>
      <w:r w:rsidRPr="0022596B">
        <w:rPr>
          <w:rFonts w:asciiTheme="minorHAnsi" w:eastAsia="Calibri" w:hAnsiTheme="minorHAnsi" w:cs="Arial"/>
          <w:kern w:val="3"/>
          <w:lang w:eastAsia="zh-CN"/>
        </w:rPr>
        <w:t>Če v skladu s tretjim odstavkom 16. člena ZPVPJN oseba, ki je vložila zahtevek za revizijo, naročnika predhodno ni opozorila na očitano kršitev, ali tega ni storil drug morebitni ponudnik, s čimer je bila oseba seznanjena preko portala javnih naročil ali bi lahko bila sezna</w:t>
      </w:r>
      <w:r w:rsidRPr="0022596B">
        <w:rPr>
          <w:rFonts w:asciiTheme="minorHAnsi" w:eastAsia="Calibri" w:hAnsiTheme="minorHAnsi" w:cs="Arial"/>
          <w:kern w:val="3"/>
          <w:lang w:eastAsia="zh-CN"/>
        </w:rPr>
        <w:softHyphen/>
        <w:t xml:space="preserve">njena, </w:t>
      </w:r>
      <w:r w:rsidRPr="0022596B">
        <w:rPr>
          <w:rFonts w:asciiTheme="minorHAnsi" w:eastAsia="Calibri" w:hAnsiTheme="minorHAnsi" w:cs="Arial"/>
          <w:b/>
          <w:kern w:val="3"/>
          <w:lang w:eastAsia="zh-CN"/>
        </w:rPr>
        <w:t>se šteje, da taka oseba ni izkazala interesa za dodelitev javnega naročila</w:t>
      </w:r>
      <w:r w:rsidRPr="0022596B">
        <w:rPr>
          <w:rFonts w:asciiTheme="minorHAnsi" w:eastAsia="Calibri" w:hAnsiTheme="minorHAnsi" w:cs="Arial"/>
          <w:kern w:val="3"/>
          <w:lang w:eastAsia="zh-CN"/>
        </w:rPr>
        <w:t>.</w:t>
      </w:r>
    </w:p>
    <w:p w14:paraId="29AAC5FF"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p>
    <w:p w14:paraId="0D43E05A" w14:textId="77777777" w:rsidR="0022596B" w:rsidRPr="0022596B" w:rsidRDefault="0022596B" w:rsidP="0022596B">
      <w:pPr>
        <w:suppressAutoHyphens/>
        <w:autoSpaceDN w:val="0"/>
        <w:ind w:right="6"/>
        <w:jc w:val="both"/>
        <w:textAlignment w:val="baseline"/>
        <w:rPr>
          <w:rFonts w:cs="Arial"/>
          <w:kern w:val="3"/>
          <w:lang w:eastAsia="zh-CN"/>
        </w:rPr>
      </w:pPr>
      <w:r w:rsidRPr="0022596B">
        <w:rPr>
          <w:rFonts w:cs="Arial"/>
          <w:kern w:val="3"/>
          <w:lang w:eastAsia="zh-CN"/>
        </w:rPr>
        <w:t xml:space="preserve">Zahtevo za pravno varstvo lahko vloži aktivno legitimirana oseba, kot jo določa 14. člen ZPVPJN.  </w:t>
      </w:r>
    </w:p>
    <w:p w14:paraId="0D8F2537" w14:textId="77777777" w:rsidR="000A285F" w:rsidRPr="0025201B" w:rsidRDefault="000A285F" w:rsidP="000A285F">
      <w:pPr>
        <w:suppressAutoHyphens/>
        <w:autoSpaceDN w:val="0"/>
        <w:ind w:left="360" w:right="6"/>
        <w:contextualSpacing/>
        <w:jc w:val="both"/>
        <w:textAlignment w:val="baseline"/>
        <w:rPr>
          <w:rFonts w:asciiTheme="minorHAnsi" w:eastAsia="Calibri" w:hAnsiTheme="minorHAnsi" w:cs="Arial"/>
          <w:kern w:val="3"/>
          <w:lang w:eastAsia="zh-CN"/>
        </w:rPr>
      </w:pPr>
    </w:p>
    <w:p w14:paraId="47937A5C" w14:textId="77777777" w:rsidR="00554334" w:rsidRDefault="00554334" w:rsidP="00554334">
      <w:pPr>
        <w:jc w:val="both"/>
        <w:rPr>
          <w:rFonts w:asciiTheme="minorHAnsi" w:eastAsia="Calibri" w:hAnsiTheme="minorHAnsi"/>
          <w:color w:val="000000"/>
        </w:rPr>
      </w:pPr>
      <w:r w:rsidRPr="0025201B">
        <w:rPr>
          <w:rFonts w:asciiTheme="minorHAnsi" w:eastAsia="Calibri" w:hAnsiTheme="minorHAnsi" w:cs="Arial"/>
          <w:bCs/>
          <w:kern w:val="3"/>
          <w:lang w:eastAsia="zh-CN"/>
        </w:rPr>
        <w:t xml:space="preserve">Zahtevek za revizijo, ki se nanaša na vsebino objave, povabilo k oddaji ponudbe ali razpisno dokumentacijo (dokumentacijo v zvezi z oddajo javnega naročila), se vloži </w:t>
      </w:r>
      <w:r w:rsidRPr="003B35A2">
        <w:rPr>
          <w:rFonts w:asciiTheme="minorHAnsi" w:eastAsia="Calibri" w:hAnsiTheme="minorHAnsi" w:cs="Arial"/>
          <w:bCs/>
          <w:kern w:val="3"/>
          <w:u w:val="single"/>
          <w:lang w:eastAsia="zh-CN"/>
        </w:rPr>
        <w:t>v desetih delovnih dneh od dneva objave obvestila o naročilu ali prejema povabila k oddaji ponudbe</w:t>
      </w:r>
      <w:r w:rsidRPr="0025201B">
        <w:rPr>
          <w:rFonts w:asciiTheme="minorHAnsi" w:eastAsia="Calibri" w:hAnsiTheme="minorHAnsi" w:cs="Arial"/>
          <w:bCs/>
          <w:kern w:val="3"/>
          <w:lang w:eastAsia="zh-CN"/>
        </w:rPr>
        <w:t xml:space="preserve">. </w:t>
      </w:r>
      <w:r w:rsidRPr="0025201B">
        <w:rPr>
          <w:rFonts w:asciiTheme="minorHAnsi" w:eastAsia="Calibri" w:hAnsiTheme="minorHAnsi"/>
          <w:color w:val="000000"/>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(dokumentaciji v zvezi z oddajo javnega naročila), vloži v desetih delovnih dneh od dneva objave obvestila o dodatnih informacijah, informacijah o nedokončanem postopku ali popravku, če se s tem obvestilom spreminjajo ali dopolnjujejo zahteve ali merila za izbiro najugodnejšega ponudnika.</w:t>
      </w:r>
    </w:p>
    <w:p w14:paraId="7FC9EAEB" w14:textId="77777777" w:rsidR="009E48DF" w:rsidRPr="0025201B" w:rsidRDefault="009E48DF" w:rsidP="00554334">
      <w:pPr>
        <w:jc w:val="both"/>
        <w:rPr>
          <w:rFonts w:asciiTheme="minorHAnsi" w:eastAsia="Calibri" w:hAnsiTheme="minorHAnsi"/>
          <w:color w:val="000000"/>
        </w:rPr>
      </w:pPr>
    </w:p>
    <w:p w14:paraId="00462EDD"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Zahtevk</w:t>
      </w:r>
      <w:r w:rsidR="00922135">
        <w:rPr>
          <w:rFonts w:asciiTheme="minorHAnsi" w:eastAsia="Calibri" w:hAnsiTheme="minorHAnsi" w:cs="Arial"/>
          <w:kern w:val="3"/>
          <w:lang w:eastAsia="zh-CN"/>
        </w:rPr>
        <w:t>a</w:t>
      </w:r>
      <w:r w:rsidRPr="0025201B">
        <w:rPr>
          <w:rFonts w:asciiTheme="minorHAnsi" w:eastAsia="Calibri" w:hAnsiTheme="minorHAnsi" w:cs="Arial"/>
          <w:kern w:val="3"/>
          <w:lang w:eastAsia="zh-CN"/>
        </w:rPr>
        <w:t xml:space="preserve">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 </w:t>
      </w:r>
    </w:p>
    <w:p w14:paraId="350F74DD" w14:textId="77777777" w:rsidR="009F20B1" w:rsidRDefault="009F20B1" w:rsidP="009F20B1">
      <w:pPr>
        <w:suppressAutoHyphens/>
        <w:autoSpaceDN w:val="0"/>
        <w:ind w:right="6"/>
        <w:jc w:val="both"/>
        <w:textAlignment w:val="baseline"/>
        <w:rPr>
          <w:rFonts w:asciiTheme="minorHAnsi" w:eastAsia="Calibri" w:hAnsiTheme="minorHAnsi" w:cs="Arial"/>
          <w:kern w:val="3"/>
          <w:lang w:eastAsia="zh-CN"/>
        </w:rPr>
      </w:pPr>
    </w:p>
    <w:p w14:paraId="229C07A2" w14:textId="77777777" w:rsidR="00F55312" w:rsidRDefault="00F55312" w:rsidP="00F55312">
      <w:pPr>
        <w:suppressAutoHyphens/>
        <w:autoSpaceDN w:val="0"/>
        <w:ind w:right="6"/>
        <w:jc w:val="both"/>
        <w:textAlignment w:val="baseline"/>
        <w:rPr>
          <w:rFonts w:asciiTheme="minorHAnsi" w:eastAsia="Calibri" w:hAnsiTheme="minorHAnsi" w:cs="Arial"/>
          <w:color w:val="000000" w:themeColor="text1"/>
          <w:kern w:val="3"/>
          <w:lang w:eastAsia="zh-CN"/>
        </w:rPr>
      </w:pPr>
      <w:r w:rsidRPr="00F55312">
        <w:rPr>
          <w:rFonts w:asciiTheme="minorHAnsi" w:eastAsia="Calibri" w:hAnsiTheme="minorHAnsi" w:cs="Arial"/>
          <w:color w:val="000000" w:themeColor="text1"/>
          <w:kern w:val="3"/>
          <w:lang w:eastAsia="zh-CN"/>
        </w:rPr>
        <w:t xml:space="preserve">Zahtevek za revizijo mora biti obrazložen. </w:t>
      </w:r>
    </w:p>
    <w:p w14:paraId="2ED7A9DB" w14:textId="56DD99DB" w:rsidR="00F55312" w:rsidRPr="00F55312" w:rsidRDefault="00F55312" w:rsidP="00F55312">
      <w:pPr>
        <w:suppressAutoHyphens/>
        <w:autoSpaceDN w:val="0"/>
        <w:ind w:right="6"/>
        <w:jc w:val="both"/>
        <w:textAlignment w:val="baseline"/>
        <w:rPr>
          <w:rFonts w:asciiTheme="minorHAnsi" w:eastAsia="Calibri" w:hAnsiTheme="minorHAnsi" w:cs="Arial"/>
          <w:color w:val="000000" w:themeColor="text1"/>
          <w:kern w:val="3"/>
          <w:lang w:eastAsia="zh-CN"/>
        </w:rPr>
      </w:pPr>
      <w:r w:rsidRPr="00F55312">
        <w:rPr>
          <w:rFonts w:asciiTheme="minorHAnsi" w:eastAsia="Calibri" w:hAnsiTheme="minorHAnsi" w:cs="Arial"/>
          <w:color w:val="000000" w:themeColor="text1"/>
          <w:kern w:val="3"/>
          <w:lang w:eastAsia="zh-CN"/>
        </w:rPr>
        <w:t xml:space="preserve">Vlagatelj mora vložiti zahtevek za revizijo pri naročniku oz. na portalu eRevizija, kopijo revizijskega zahtevka pa mora poslati na Ministrstvo za javno upravo (razen v primeru, ko odda zahtevek na eRevizija). Zahtevek za revizijo je treba vročiti po pošti priporočeno s povratnico ali v elektronski obliki, če je overjen s kvalificiranim potrdilom (odvisno od načina vložitve). </w:t>
      </w:r>
    </w:p>
    <w:p w14:paraId="6941417B" w14:textId="77777777" w:rsidR="001C3643" w:rsidRPr="0025201B" w:rsidRDefault="001C3643" w:rsidP="00554334">
      <w:pPr>
        <w:suppressAutoHyphens/>
        <w:autoSpaceDN w:val="0"/>
        <w:ind w:right="6"/>
        <w:jc w:val="both"/>
        <w:textAlignment w:val="baseline"/>
        <w:rPr>
          <w:rFonts w:asciiTheme="minorHAnsi" w:eastAsia="Calibri" w:hAnsiTheme="minorHAnsi" w:cs="Arial"/>
          <w:kern w:val="3"/>
          <w:lang w:eastAsia="zh-CN"/>
        </w:rPr>
      </w:pPr>
    </w:p>
    <w:p w14:paraId="258AB792" w14:textId="77777777" w:rsidR="00240310" w:rsidRPr="00240310" w:rsidRDefault="00240310" w:rsidP="00240310">
      <w:pPr>
        <w:suppressAutoHyphens/>
        <w:autoSpaceDN w:val="0"/>
        <w:ind w:right="6"/>
        <w:jc w:val="both"/>
        <w:textAlignment w:val="baseline"/>
        <w:rPr>
          <w:rFonts w:cs="Arial"/>
          <w:kern w:val="3"/>
          <w:lang w:eastAsia="zh-CN"/>
        </w:rPr>
      </w:pPr>
      <w:r w:rsidRPr="00240310">
        <w:rPr>
          <w:rFonts w:cs="Arial"/>
          <w:kern w:val="3"/>
          <w:lang w:eastAsia="zh-CN"/>
        </w:rPr>
        <w:t xml:space="preserve">Zahtevek za revizijo mora biti sestavljen v skladu z določili 15. člena ZPVPJN. </w:t>
      </w:r>
    </w:p>
    <w:p w14:paraId="3D27B366" w14:textId="77777777" w:rsidR="001C3643" w:rsidRPr="0025201B" w:rsidRDefault="001C3643" w:rsidP="00240310">
      <w:pPr>
        <w:suppressAutoHyphens/>
        <w:autoSpaceDN w:val="0"/>
        <w:ind w:right="6"/>
        <w:contextualSpacing/>
        <w:jc w:val="both"/>
        <w:textAlignment w:val="baseline"/>
        <w:rPr>
          <w:rFonts w:asciiTheme="minorHAnsi" w:eastAsia="Calibri" w:hAnsiTheme="minorHAnsi" w:cs="Arial"/>
          <w:kern w:val="3"/>
          <w:lang w:eastAsia="zh-CN"/>
        </w:rPr>
      </w:pPr>
    </w:p>
    <w:p w14:paraId="371A2FD0" w14:textId="77777777" w:rsidR="009E48DF" w:rsidRPr="003F28C2" w:rsidRDefault="009E48DF" w:rsidP="009E48DF">
      <w:pPr>
        <w:suppressAutoHyphens/>
        <w:autoSpaceDN w:val="0"/>
        <w:ind w:right="6"/>
        <w:jc w:val="both"/>
        <w:textAlignment w:val="baseline"/>
        <w:rPr>
          <w:rFonts w:asciiTheme="minorHAnsi" w:eastAsia="Calibri" w:hAnsiTheme="minorHAnsi" w:cstheme="minorHAnsi"/>
          <w:kern w:val="3"/>
          <w:lang w:eastAsia="zh-CN"/>
        </w:rPr>
      </w:pPr>
      <w:r w:rsidRPr="003F28C2">
        <w:rPr>
          <w:rFonts w:asciiTheme="minorHAnsi" w:eastAsia="Calibri" w:hAnsiTheme="minorHAnsi" w:cstheme="minorHAnsi"/>
          <w:kern w:val="3"/>
          <w:lang w:eastAsia="zh-CN"/>
        </w:rPr>
        <w:t xml:space="preserve">Vlagatelj mora v zahtevku navesti očitane kršitve ter dejstva in dokaze, s katerimi se kršitve dokazujejo. </w:t>
      </w:r>
    </w:p>
    <w:p w14:paraId="02A91DA7" w14:textId="77777777" w:rsidR="00554334"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Kadar zahtevek za revizijo ne prestane </w:t>
      </w:r>
      <w:r w:rsidRPr="0025201B">
        <w:rPr>
          <w:rFonts w:asciiTheme="minorHAnsi" w:eastAsia="Calibri" w:hAnsiTheme="minorHAnsi" w:cs="Arial"/>
          <w:b/>
          <w:bCs/>
          <w:kern w:val="3"/>
          <w:lang w:eastAsia="zh-CN"/>
        </w:rPr>
        <w:t>predhodnega preizkusa iz 26. člena ZPVPJN</w:t>
      </w:r>
      <w:r w:rsidRPr="0025201B">
        <w:rPr>
          <w:rFonts w:asciiTheme="minorHAnsi" w:eastAsia="Calibri" w:hAnsiTheme="minorHAnsi" w:cs="Arial"/>
          <w:kern w:val="3"/>
          <w:lang w:eastAsia="zh-CN"/>
        </w:rPr>
        <w:t xml:space="preserve">, naročnik zahtevek za revizijo </w:t>
      </w:r>
      <w:r w:rsidRPr="0025201B">
        <w:rPr>
          <w:rFonts w:asciiTheme="minorHAnsi" w:eastAsia="Calibri" w:hAnsiTheme="minorHAnsi" w:cs="Arial"/>
          <w:kern w:val="3"/>
          <w:u w:val="single"/>
          <w:lang w:eastAsia="zh-CN"/>
        </w:rPr>
        <w:t>zavrže</w:t>
      </w:r>
      <w:r w:rsidRPr="0025201B">
        <w:rPr>
          <w:rFonts w:asciiTheme="minorHAnsi" w:eastAsia="Calibri" w:hAnsiTheme="minorHAnsi" w:cs="Arial"/>
          <w:kern w:val="3"/>
          <w:lang w:eastAsia="zh-CN"/>
        </w:rPr>
        <w:t xml:space="preserve">. V nasprotnem primeru naročnik očitke iz zahtevka za revizijo </w:t>
      </w:r>
      <w:r w:rsidRPr="0025201B">
        <w:rPr>
          <w:rFonts w:asciiTheme="minorHAnsi" w:eastAsia="Calibri" w:hAnsiTheme="minorHAnsi" w:cs="Arial"/>
          <w:b/>
          <w:bCs/>
          <w:kern w:val="3"/>
          <w:lang w:eastAsia="zh-CN"/>
        </w:rPr>
        <w:t>obravnava vsebinsko in zahtevek za revizijo zavrne ali mu ugodi</w:t>
      </w:r>
      <w:r w:rsidRPr="0025201B">
        <w:rPr>
          <w:rFonts w:asciiTheme="minorHAnsi" w:eastAsia="Calibri" w:hAnsiTheme="minorHAnsi" w:cs="Arial"/>
          <w:kern w:val="3"/>
          <w:lang w:eastAsia="zh-CN"/>
        </w:rPr>
        <w:t xml:space="preserve">. Predhodni preizkus mora naročnik izvesti v treh delovnih dneh, odločitev o zahtevku za revizijo pa mora sprejeti v </w:t>
      </w:r>
      <w:r w:rsidRPr="0025201B">
        <w:rPr>
          <w:rFonts w:asciiTheme="minorHAnsi" w:eastAsia="Calibri" w:hAnsiTheme="minorHAnsi" w:cs="Arial"/>
          <w:kern w:val="3"/>
          <w:u w:val="single"/>
          <w:lang w:eastAsia="zh-CN"/>
        </w:rPr>
        <w:t>osmih delovnih dneh</w:t>
      </w:r>
      <w:r w:rsidRPr="0025201B">
        <w:rPr>
          <w:rFonts w:asciiTheme="minorHAnsi" w:eastAsia="Calibri" w:hAnsiTheme="minorHAnsi" w:cs="Arial"/>
          <w:kern w:val="3"/>
          <w:lang w:eastAsia="zh-CN"/>
        </w:rPr>
        <w:t xml:space="preserve"> od prejema popolnega zahtevka za revizijo oziroma v osmih dneh od poteka roka, ki ga ima za izjasnitev glede zahtevka za revizijo izbrani ponudnik. V skladu s tretjim odstavkom 3. člena ZPVPJN se namreč </w:t>
      </w:r>
      <w:r w:rsidRPr="0025201B">
        <w:rPr>
          <w:rFonts w:asciiTheme="minorHAnsi" w:eastAsia="Calibri" w:hAnsiTheme="minorHAnsi" w:cs="Arial"/>
          <w:b/>
          <w:bCs/>
          <w:kern w:val="3"/>
          <w:lang w:eastAsia="zh-CN"/>
        </w:rPr>
        <w:t>postopkov pravnega varstva lahko udeležuje tudi izbrani ponudnik</w:t>
      </w:r>
      <w:r w:rsidRPr="0025201B">
        <w:rPr>
          <w:rFonts w:asciiTheme="minorHAnsi" w:eastAsia="Calibri" w:hAnsiTheme="minorHAnsi" w:cs="Arial"/>
          <w:kern w:val="3"/>
          <w:lang w:eastAsia="zh-CN"/>
        </w:rPr>
        <w:t xml:space="preserve">. </w:t>
      </w:r>
    </w:p>
    <w:p w14:paraId="2CE3300A" w14:textId="77777777" w:rsidR="0053705D" w:rsidRPr="0025201B" w:rsidRDefault="0053705D" w:rsidP="00554334">
      <w:pPr>
        <w:suppressAutoHyphens/>
        <w:autoSpaceDN w:val="0"/>
        <w:ind w:right="6"/>
        <w:jc w:val="both"/>
        <w:textAlignment w:val="baseline"/>
        <w:rPr>
          <w:rFonts w:asciiTheme="minorHAnsi" w:eastAsia="Calibri" w:hAnsiTheme="minorHAnsi" w:cs="Arial"/>
          <w:kern w:val="3"/>
          <w:lang w:eastAsia="zh-CN"/>
        </w:rPr>
      </w:pPr>
    </w:p>
    <w:p w14:paraId="22B6B519"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V primeru, da naročnik zahtevek za revizijo </w:t>
      </w:r>
      <w:r w:rsidRPr="0025201B">
        <w:rPr>
          <w:rFonts w:asciiTheme="minorHAnsi" w:eastAsia="Calibri" w:hAnsiTheme="minorHAnsi" w:cs="Arial"/>
          <w:kern w:val="3"/>
          <w:u w:val="single"/>
          <w:lang w:eastAsia="zh-CN"/>
        </w:rPr>
        <w:t>zavrne</w:t>
      </w:r>
      <w:r w:rsidRPr="0025201B">
        <w:rPr>
          <w:rFonts w:asciiTheme="minorHAnsi" w:eastAsia="Calibri" w:hAnsiTheme="minorHAnsi" w:cs="Arial"/>
          <w:kern w:val="3"/>
          <w:lang w:eastAsia="zh-CN"/>
        </w:rPr>
        <w:t xml:space="preserve">, se </w:t>
      </w:r>
      <w:r w:rsidRPr="0025201B">
        <w:rPr>
          <w:rFonts w:asciiTheme="minorHAnsi" w:eastAsia="Calibri" w:hAnsiTheme="minorHAnsi" w:cs="Arial"/>
          <w:b/>
          <w:bCs/>
          <w:kern w:val="3"/>
          <w:lang w:eastAsia="zh-CN"/>
        </w:rPr>
        <w:t>postopek pravnega varstva avtomatično nadaljuje pred Državno revizijsko komisijo</w:t>
      </w:r>
      <w:r w:rsidRPr="0025201B">
        <w:rPr>
          <w:rFonts w:asciiTheme="minorHAnsi" w:eastAsia="Calibri" w:hAnsiTheme="minorHAnsi" w:cs="Arial"/>
          <w:kern w:val="3"/>
          <w:lang w:eastAsia="zh-CN"/>
        </w:rPr>
        <w:t xml:space="preserve">, vlagatelj pa lahko v skladu z 18. členom ZPVPJN svoj zahtevek umakne. </w:t>
      </w:r>
    </w:p>
    <w:p w14:paraId="564E32CF"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p>
    <w:p w14:paraId="110007EB"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b/>
          <w:bCs/>
          <w:kern w:val="3"/>
          <w:lang w:eastAsia="zh-CN"/>
        </w:rPr>
        <w:t xml:space="preserve">Pritožba </w:t>
      </w:r>
      <w:r w:rsidRPr="0025201B">
        <w:rPr>
          <w:rFonts w:asciiTheme="minorHAnsi" w:eastAsia="Calibri" w:hAnsiTheme="minorHAnsi" w:cs="Arial"/>
          <w:kern w:val="3"/>
          <w:lang w:eastAsia="zh-CN"/>
        </w:rPr>
        <w:t xml:space="preserve">je dopustna zoper naročnikovo odločitev o zavrženju zahtevka za revizijo ali zoper njegovo odločitev o stroških v predrevizijskem postopku. Postopek pritožbe ureja šesto poglavje ZPVPJN. </w:t>
      </w:r>
    </w:p>
    <w:p w14:paraId="493C783F" w14:textId="701FE002" w:rsidR="00554334"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Uveljavljanje ničnosti natančneje ureja peto poglavje ZPVPJN.</w:t>
      </w:r>
    </w:p>
    <w:p w14:paraId="160D8F71" w14:textId="77777777" w:rsidR="001F3B05" w:rsidRDefault="001F3B05" w:rsidP="00554334">
      <w:pPr>
        <w:suppressAutoHyphens/>
        <w:autoSpaceDN w:val="0"/>
        <w:ind w:right="6"/>
        <w:jc w:val="both"/>
        <w:textAlignment w:val="baseline"/>
        <w:rPr>
          <w:rFonts w:asciiTheme="minorHAnsi" w:eastAsia="Calibri" w:hAnsiTheme="minorHAnsi" w:cs="Arial"/>
          <w:kern w:val="3"/>
          <w:lang w:eastAsia="zh-CN"/>
        </w:rPr>
      </w:pPr>
    </w:p>
    <w:p w14:paraId="11D5BFAB" w14:textId="77777777" w:rsidR="00554334" w:rsidRPr="0025201B" w:rsidRDefault="00554334" w:rsidP="00554334">
      <w:pPr>
        <w:suppressAutoHyphens/>
        <w:autoSpaceDN w:val="0"/>
        <w:ind w:right="6"/>
        <w:jc w:val="both"/>
        <w:textAlignment w:val="baseline"/>
        <w:rPr>
          <w:rFonts w:asciiTheme="minorHAnsi" w:eastAsia="Calibri" w:hAnsiTheme="minorHAnsi" w:cs="Arial"/>
          <w:bCs/>
          <w:kern w:val="3"/>
          <w:u w:val="single"/>
          <w:lang w:eastAsia="zh-CN"/>
        </w:rPr>
      </w:pPr>
      <w:r w:rsidRPr="0025201B">
        <w:rPr>
          <w:rFonts w:asciiTheme="minorHAnsi" w:eastAsia="Calibri" w:hAnsiTheme="minorHAnsi" w:cs="Arial"/>
          <w:bCs/>
          <w:kern w:val="3"/>
          <w:u w:val="single"/>
          <w:lang w:eastAsia="zh-CN"/>
        </w:rPr>
        <w:t xml:space="preserve">2. Taksa za predrevizijski in revizijski postopek </w:t>
      </w:r>
    </w:p>
    <w:p w14:paraId="57B755C7" w14:textId="3A3A95DF" w:rsidR="001A0538" w:rsidRPr="001A0538" w:rsidRDefault="001A0538" w:rsidP="001A0538">
      <w:pPr>
        <w:suppressAutoHyphens/>
        <w:autoSpaceDN w:val="0"/>
        <w:ind w:right="6"/>
        <w:jc w:val="both"/>
        <w:textAlignment w:val="baseline"/>
        <w:rPr>
          <w:rFonts w:asciiTheme="minorHAnsi" w:eastAsia="Calibri" w:hAnsiTheme="minorHAnsi" w:cs="Arial"/>
          <w:kern w:val="3"/>
          <w:lang w:eastAsia="zh-CN"/>
        </w:rPr>
      </w:pPr>
      <w:r w:rsidRPr="001A0538">
        <w:rPr>
          <w:rFonts w:asciiTheme="minorHAnsi" w:eastAsia="Calibri" w:hAnsiTheme="minorHAnsi" w:cs="Arial"/>
          <w:kern w:val="3"/>
          <w:lang w:eastAsia="zh-CN"/>
        </w:rPr>
        <w:t xml:space="preserve">Vlagatelj </w:t>
      </w:r>
      <w:r w:rsidRPr="001A0538">
        <w:rPr>
          <w:rFonts w:asciiTheme="minorHAnsi" w:eastAsia="Calibri" w:hAnsiTheme="minorHAnsi" w:cs="Arial"/>
          <w:b/>
          <w:bCs/>
          <w:kern w:val="3"/>
          <w:lang w:eastAsia="zh-CN"/>
        </w:rPr>
        <w:t>plača takso</w:t>
      </w:r>
      <w:r w:rsidRPr="001A0538">
        <w:rPr>
          <w:rFonts w:asciiTheme="minorHAnsi" w:eastAsia="Calibri" w:hAnsiTheme="minorHAnsi" w:cs="Arial"/>
          <w:kern w:val="3"/>
          <w:lang w:eastAsia="zh-CN"/>
        </w:rPr>
        <w:t xml:space="preserve"> za predrevizijski in revizijski postopek </w:t>
      </w:r>
      <w:r w:rsidRPr="001A0538">
        <w:rPr>
          <w:rFonts w:asciiTheme="minorHAnsi" w:eastAsia="Calibri" w:hAnsiTheme="minorHAnsi" w:cs="Arial"/>
          <w:b/>
          <w:bCs/>
          <w:kern w:val="3"/>
          <w:lang w:eastAsia="zh-CN"/>
        </w:rPr>
        <w:t>le enkrat</w:t>
      </w:r>
      <w:r w:rsidRPr="001A0538">
        <w:rPr>
          <w:rFonts w:asciiTheme="minorHAnsi" w:eastAsia="Calibri" w:hAnsiTheme="minorHAnsi" w:cs="Arial"/>
          <w:kern w:val="3"/>
          <w:lang w:eastAsia="zh-CN"/>
        </w:rPr>
        <w:t>, in sicer pred vložitvijo zahtevka za revizijo pri naročniku oz. pred vložitvijo zahtevka na portalu eRevizija.</w:t>
      </w:r>
    </w:p>
    <w:p w14:paraId="2F629C0B" w14:textId="77777777" w:rsidR="001A0538" w:rsidRPr="001A0538" w:rsidRDefault="001A0538" w:rsidP="001A0538">
      <w:pPr>
        <w:suppressAutoHyphens/>
        <w:autoSpaceDN w:val="0"/>
        <w:ind w:right="6"/>
        <w:jc w:val="both"/>
        <w:textAlignment w:val="baseline"/>
        <w:rPr>
          <w:rFonts w:asciiTheme="minorHAnsi" w:eastAsia="Calibri" w:hAnsiTheme="minorHAnsi" w:cs="Arial"/>
          <w:kern w:val="3"/>
          <w:lang w:eastAsia="zh-CN"/>
        </w:rPr>
      </w:pPr>
      <w:r w:rsidRPr="001A0538">
        <w:rPr>
          <w:rFonts w:asciiTheme="minorHAnsi" w:eastAsia="Calibri" w:hAnsiTheme="minorHAnsi" w:cs="Arial"/>
          <w:kern w:val="3"/>
          <w:lang w:eastAsia="zh-CN"/>
        </w:rPr>
        <w:t xml:space="preserve">Višino takse določa 71. člen ZPVPJN. </w:t>
      </w:r>
    </w:p>
    <w:p w14:paraId="7ACFDF60"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p>
    <w:p w14:paraId="13B96CC0" w14:textId="70DFFB9A" w:rsidR="00554334" w:rsidRDefault="00554334" w:rsidP="00554334">
      <w:pPr>
        <w:suppressAutoHyphens/>
        <w:autoSpaceDN w:val="0"/>
        <w:ind w:right="6"/>
        <w:jc w:val="both"/>
        <w:textAlignment w:val="baseline"/>
        <w:rPr>
          <w:rFonts w:asciiTheme="minorHAnsi" w:eastAsia="Calibri" w:hAnsiTheme="minorHAnsi" w:cs="Arial"/>
          <w:b/>
          <w:kern w:val="3"/>
          <w:lang w:eastAsia="zh-CN"/>
        </w:rPr>
      </w:pPr>
      <w:r w:rsidRPr="00E419E6">
        <w:rPr>
          <w:rFonts w:asciiTheme="minorHAnsi" w:eastAsia="Calibri" w:hAnsiTheme="minorHAnsi" w:cs="Arial"/>
          <w:kern w:val="3"/>
          <w:lang w:eastAsia="zh-CN"/>
        </w:rPr>
        <w:t>Taksa za vložitev zahtevka za revizijo, ki se nanaša na vsebino objave, povabilo k oddaji ponudb ali dokumentaciji v zv</w:t>
      </w:r>
      <w:r w:rsidR="004C6906" w:rsidRPr="00E419E6">
        <w:rPr>
          <w:rFonts w:asciiTheme="minorHAnsi" w:eastAsia="Calibri" w:hAnsiTheme="minorHAnsi" w:cs="Arial"/>
          <w:kern w:val="3"/>
          <w:lang w:eastAsia="zh-CN"/>
        </w:rPr>
        <w:t xml:space="preserve">ezi z oddajo javnega naročila </w:t>
      </w:r>
      <w:r w:rsidR="001A0538" w:rsidRPr="00E419E6">
        <w:rPr>
          <w:rFonts w:asciiTheme="minorHAnsi" w:eastAsia="Calibri" w:hAnsiTheme="minorHAnsi" w:cs="Arial"/>
          <w:b/>
          <w:kern w:val="3"/>
          <w:lang w:eastAsia="zh-CN"/>
        </w:rPr>
        <w:t>v</w:t>
      </w:r>
      <w:r w:rsidR="003E1AAB" w:rsidRPr="00E419E6">
        <w:rPr>
          <w:rFonts w:asciiTheme="minorHAnsi" w:eastAsia="Calibri" w:hAnsiTheme="minorHAnsi" w:cs="Arial"/>
          <w:b/>
          <w:kern w:val="3"/>
          <w:lang w:eastAsia="zh-CN"/>
        </w:rPr>
        <w:t xml:space="preserve"> </w:t>
      </w:r>
      <w:r w:rsidR="00D034DE" w:rsidRPr="00E419E6">
        <w:rPr>
          <w:rFonts w:asciiTheme="minorHAnsi" w:eastAsia="Calibri" w:hAnsiTheme="minorHAnsi" w:cs="Arial"/>
          <w:b/>
          <w:kern w:val="3"/>
          <w:lang w:eastAsia="zh-CN"/>
        </w:rPr>
        <w:t xml:space="preserve">odprtem </w:t>
      </w:r>
      <w:r w:rsidR="0034049C" w:rsidRPr="00E419E6">
        <w:rPr>
          <w:rFonts w:asciiTheme="minorHAnsi" w:eastAsia="Calibri" w:hAnsiTheme="minorHAnsi" w:cs="Arial"/>
          <w:b/>
          <w:kern w:val="3"/>
          <w:lang w:eastAsia="zh-CN"/>
        </w:rPr>
        <w:t xml:space="preserve">postopku znaša </w:t>
      </w:r>
      <w:r w:rsidR="00D034DE" w:rsidRPr="00E419E6">
        <w:rPr>
          <w:rFonts w:asciiTheme="minorHAnsi" w:eastAsia="Calibri" w:hAnsiTheme="minorHAnsi" w:cs="Arial"/>
          <w:b/>
          <w:kern w:val="3"/>
          <w:lang w:eastAsia="zh-CN"/>
        </w:rPr>
        <w:t>4</w:t>
      </w:r>
      <w:r w:rsidR="0034049C" w:rsidRPr="00E419E6">
        <w:rPr>
          <w:rFonts w:asciiTheme="minorHAnsi" w:eastAsia="Calibri" w:hAnsiTheme="minorHAnsi" w:cs="Arial"/>
          <w:b/>
          <w:kern w:val="3"/>
          <w:lang w:eastAsia="zh-CN"/>
        </w:rPr>
        <w:t>.000,00 EUR</w:t>
      </w:r>
      <w:r w:rsidRPr="00E419E6">
        <w:rPr>
          <w:rFonts w:asciiTheme="minorHAnsi" w:eastAsia="Calibri" w:hAnsiTheme="minorHAnsi" w:cs="Arial"/>
          <w:b/>
          <w:kern w:val="3"/>
          <w:lang w:eastAsia="zh-CN"/>
        </w:rPr>
        <w:t>.</w:t>
      </w:r>
    </w:p>
    <w:p w14:paraId="4B8DB36D" w14:textId="77777777" w:rsidR="00B24BF7" w:rsidRPr="0025201B" w:rsidRDefault="00B24BF7" w:rsidP="00554334">
      <w:pPr>
        <w:suppressAutoHyphens/>
        <w:autoSpaceDN w:val="0"/>
        <w:ind w:right="6"/>
        <w:jc w:val="both"/>
        <w:textAlignment w:val="baseline"/>
        <w:rPr>
          <w:rFonts w:asciiTheme="minorHAnsi" w:eastAsia="Calibri" w:hAnsiTheme="minorHAnsi" w:cs="Arial"/>
          <w:kern w:val="3"/>
          <w:lang w:eastAsia="zh-CN"/>
        </w:rPr>
      </w:pPr>
    </w:p>
    <w:p w14:paraId="7E790DF1" w14:textId="77777777" w:rsidR="00554334"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Upoštevajoč Pravilnik o podračunih ter načinu plačevanja obveznih dajatev in drugih javnofinančnih prihodkov (Uradni list RS, št. 103/2010 s spremembami) so </w:t>
      </w:r>
      <w:r w:rsidRPr="0025201B">
        <w:rPr>
          <w:rFonts w:asciiTheme="minorHAnsi" w:eastAsia="Calibri" w:hAnsiTheme="minorHAnsi" w:cs="Arial"/>
          <w:b/>
          <w:bCs/>
          <w:kern w:val="3"/>
          <w:lang w:eastAsia="zh-CN"/>
        </w:rPr>
        <w:t>potrebni podatki za plačilo takse za predrevizijski in revizijski postopek</w:t>
      </w:r>
      <w:r w:rsidRPr="0025201B">
        <w:rPr>
          <w:rFonts w:asciiTheme="minorHAnsi" w:eastAsia="Calibri" w:hAnsiTheme="minorHAnsi" w:cs="Arial"/>
          <w:kern w:val="3"/>
          <w:lang w:eastAsia="zh-CN"/>
        </w:rPr>
        <w:t xml:space="preserve"> sledeči:</w:t>
      </w:r>
    </w:p>
    <w:p w14:paraId="0518D735" w14:textId="77777777" w:rsidR="00D50A3D" w:rsidRPr="0025201B" w:rsidRDefault="00D50A3D" w:rsidP="00554334">
      <w:pPr>
        <w:suppressAutoHyphens/>
        <w:autoSpaceDN w:val="0"/>
        <w:ind w:right="6"/>
        <w:jc w:val="both"/>
        <w:textAlignment w:val="baseline"/>
        <w:rPr>
          <w:rFonts w:asciiTheme="minorHAnsi" w:eastAsia="Calibri" w:hAnsiTheme="minorHAnsi" w:cs="Arial"/>
          <w:kern w:val="3"/>
          <w:lang w:eastAsia="zh-CN"/>
        </w:rPr>
      </w:pPr>
    </w:p>
    <w:p w14:paraId="2504BB16"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Transakcijski račun:</w:t>
      </w:r>
      <w:r w:rsidRPr="0025201B">
        <w:rPr>
          <w:rFonts w:asciiTheme="minorHAnsi" w:eastAsia="Calibri" w:hAnsiTheme="minorHAnsi" w:cs="Arial"/>
          <w:kern w:val="3"/>
          <w:lang w:eastAsia="zh-CN"/>
        </w:rPr>
        <w:tab/>
        <w:t>SI56 0110 0100 0358 802</w:t>
      </w:r>
    </w:p>
    <w:p w14:paraId="418A02A0"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Odprt pri:</w:t>
      </w:r>
      <w:r w:rsidRPr="0025201B">
        <w:rPr>
          <w:rFonts w:asciiTheme="minorHAnsi" w:eastAsia="Calibri" w:hAnsiTheme="minorHAnsi" w:cs="Arial"/>
          <w:kern w:val="3"/>
          <w:lang w:eastAsia="zh-CN"/>
        </w:rPr>
        <w:tab/>
      </w:r>
      <w:r w:rsidRPr="0025201B">
        <w:rPr>
          <w:rFonts w:asciiTheme="minorHAnsi" w:eastAsia="Calibri" w:hAnsiTheme="minorHAnsi" w:cs="Arial"/>
          <w:kern w:val="3"/>
          <w:lang w:eastAsia="zh-CN"/>
        </w:rPr>
        <w:tab/>
        <w:t>Banka Slovenije, Slovenska 35, 1505 Ljubljana, Slovenija</w:t>
      </w:r>
    </w:p>
    <w:p w14:paraId="6693807A"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SWIFT KODA:</w:t>
      </w:r>
      <w:r w:rsidRPr="0025201B">
        <w:rPr>
          <w:rFonts w:asciiTheme="minorHAnsi" w:eastAsia="Calibri" w:hAnsiTheme="minorHAnsi" w:cs="Arial"/>
          <w:kern w:val="3"/>
          <w:lang w:eastAsia="zh-CN"/>
        </w:rPr>
        <w:tab/>
      </w:r>
      <w:r w:rsidRPr="0025201B">
        <w:rPr>
          <w:rFonts w:asciiTheme="minorHAnsi" w:eastAsia="Calibri" w:hAnsiTheme="minorHAnsi" w:cs="Arial"/>
          <w:kern w:val="3"/>
          <w:lang w:eastAsia="zh-CN"/>
        </w:rPr>
        <w:tab/>
        <w:t>BS LJ SI 2X</w:t>
      </w:r>
    </w:p>
    <w:p w14:paraId="43B4A5AE"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IBAN:</w:t>
      </w:r>
      <w:r w:rsidRPr="0025201B">
        <w:rPr>
          <w:rFonts w:asciiTheme="minorHAnsi" w:eastAsia="Calibri" w:hAnsiTheme="minorHAnsi" w:cs="Arial"/>
          <w:kern w:val="3"/>
          <w:lang w:eastAsia="zh-CN"/>
        </w:rPr>
        <w:tab/>
      </w:r>
      <w:r w:rsidRPr="0025201B">
        <w:rPr>
          <w:rFonts w:asciiTheme="minorHAnsi" w:eastAsia="Calibri" w:hAnsiTheme="minorHAnsi" w:cs="Arial"/>
          <w:kern w:val="3"/>
          <w:lang w:eastAsia="zh-CN"/>
        </w:rPr>
        <w:tab/>
      </w:r>
      <w:r w:rsidRPr="0025201B">
        <w:rPr>
          <w:rFonts w:asciiTheme="minorHAnsi" w:eastAsia="Calibri" w:hAnsiTheme="minorHAnsi" w:cs="Arial"/>
          <w:kern w:val="3"/>
          <w:lang w:eastAsia="zh-CN"/>
        </w:rPr>
        <w:tab/>
        <w:t>SI56011001000358802</w:t>
      </w:r>
    </w:p>
    <w:p w14:paraId="0444EA7E" w14:textId="7367D2CA"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Referenca:</w:t>
      </w:r>
      <w:r w:rsidRPr="0025201B">
        <w:rPr>
          <w:rFonts w:asciiTheme="minorHAnsi" w:eastAsia="Calibri" w:hAnsiTheme="minorHAnsi" w:cs="Arial"/>
          <w:kern w:val="3"/>
          <w:lang w:eastAsia="zh-CN"/>
        </w:rPr>
        <w:tab/>
      </w:r>
      <w:r w:rsidRPr="0025201B">
        <w:rPr>
          <w:rFonts w:asciiTheme="minorHAnsi" w:eastAsia="Calibri" w:hAnsiTheme="minorHAnsi" w:cs="Arial"/>
          <w:kern w:val="3"/>
          <w:lang w:eastAsia="zh-CN"/>
        </w:rPr>
        <w:tab/>
        <w:t>11 16110-7111290-XXXXXXLL</w:t>
      </w:r>
      <w:r w:rsidR="00DF7161" w:rsidRPr="00DF7161">
        <w:rPr>
          <w:rFonts w:cs="Arial"/>
          <w:kern w:val="3"/>
          <w:lang w:eastAsia="zh-CN"/>
        </w:rPr>
        <w:t xml:space="preserve"> (številka objave obvestila o naročilu, izjemoma pa numerično oznako javnega naročila, zato je za vsak postopek javnega naročanja drugačen. Sestavljen je iz 8 cifer, od tega sta zadnji dve mesti namenjeni navedbi letnice iz številke objave oz. oznake javnega naročila)</w:t>
      </w:r>
    </w:p>
    <w:p w14:paraId="62E494ED" w14:textId="77777777" w:rsidR="00E66353" w:rsidRPr="0025201B" w:rsidRDefault="00E66353" w:rsidP="00554334">
      <w:pPr>
        <w:suppressAutoHyphens/>
        <w:autoSpaceDN w:val="0"/>
        <w:ind w:right="6"/>
        <w:jc w:val="both"/>
        <w:textAlignment w:val="baseline"/>
        <w:rPr>
          <w:rFonts w:asciiTheme="minorHAnsi" w:eastAsia="Calibri" w:hAnsiTheme="minorHAnsi" w:cs="Arial"/>
          <w:kern w:val="3"/>
          <w:lang w:eastAsia="zh-CN"/>
        </w:rPr>
      </w:pPr>
    </w:p>
    <w:p w14:paraId="5B05640E" w14:textId="0FD1B075"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Še več informacij o taksi za postopek revizije oddaje javnega naročila</w:t>
      </w:r>
      <w:r w:rsidR="004C6906">
        <w:rPr>
          <w:rFonts w:asciiTheme="minorHAnsi" w:eastAsia="Calibri" w:hAnsiTheme="minorHAnsi" w:cs="Arial"/>
          <w:kern w:val="3"/>
          <w:lang w:eastAsia="zh-CN"/>
        </w:rPr>
        <w:t xml:space="preserve"> </w:t>
      </w:r>
      <w:r w:rsidRPr="0025201B">
        <w:rPr>
          <w:rFonts w:asciiTheme="minorHAnsi" w:eastAsia="Calibri" w:hAnsiTheme="minorHAnsi" w:cs="Arial"/>
          <w:kern w:val="3"/>
          <w:lang w:eastAsia="zh-CN"/>
        </w:rPr>
        <w:t>je dostopnih na spletnem naslovu:</w:t>
      </w:r>
    </w:p>
    <w:p w14:paraId="78DC4CFE" w14:textId="77777777" w:rsidR="00AD0009" w:rsidRDefault="00212EEB" w:rsidP="008D5DE4">
      <w:pPr>
        <w:suppressAutoHyphens/>
        <w:autoSpaceDN w:val="0"/>
        <w:ind w:right="6"/>
        <w:jc w:val="both"/>
        <w:textAlignment w:val="baseline"/>
        <w:rPr>
          <w:rFonts w:asciiTheme="minorHAnsi" w:eastAsia="Calibri" w:hAnsiTheme="minorHAnsi" w:cs="Arial"/>
          <w:kern w:val="3"/>
          <w:u w:val="single"/>
          <w:lang w:eastAsia="zh-CN"/>
        </w:rPr>
      </w:pPr>
      <w:hyperlink r:id="rId39" w:history="1">
        <w:r w:rsidR="00554334" w:rsidRPr="0025201B">
          <w:rPr>
            <w:rFonts w:asciiTheme="minorHAnsi" w:eastAsia="Calibri" w:hAnsiTheme="minorHAnsi" w:cs="Arial"/>
            <w:kern w:val="3"/>
            <w:u w:val="single"/>
            <w:lang w:eastAsia="zh-CN"/>
          </w:rPr>
          <w:t>http://www.djn.mju.gov.si/sistem-javnega-narocanja/pravno-varstvo</w:t>
        </w:r>
      </w:hyperlink>
      <w:r w:rsidR="004B5C48">
        <w:rPr>
          <w:rFonts w:asciiTheme="minorHAnsi" w:eastAsia="Calibri" w:hAnsiTheme="minorHAnsi" w:cs="Arial"/>
          <w:kern w:val="3"/>
          <w:u w:val="single"/>
          <w:lang w:eastAsia="zh-CN"/>
        </w:rPr>
        <w:t>.</w:t>
      </w:r>
    </w:p>
    <w:p w14:paraId="223B1DFB" w14:textId="45D7278A" w:rsidR="001F3B05" w:rsidRDefault="001F3B05" w:rsidP="008D5DE4">
      <w:pPr>
        <w:suppressAutoHyphens/>
        <w:autoSpaceDN w:val="0"/>
        <w:ind w:right="6"/>
        <w:jc w:val="both"/>
        <w:textAlignment w:val="baseline"/>
        <w:rPr>
          <w:rStyle w:val="Hiperpovezava"/>
          <w:rFonts w:eastAsia="Calibri" w:cs="Arial"/>
          <w:color w:val="auto"/>
          <w:kern w:val="3"/>
          <w:sz w:val="23"/>
          <w:szCs w:val="23"/>
          <w:lang w:eastAsia="zh-CN"/>
        </w:rPr>
      </w:pPr>
    </w:p>
    <w:p w14:paraId="1F0A1A3D" w14:textId="77777777" w:rsidR="00BE6AC4" w:rsidRDefault="00BE6AC4" w:rsidP="008D5DE4">
      <w:pPr>
        <w:suppressAutoHyphens/>
        <w:autoSpaceDN w:val="0"/>
        <w:ind w:right="6"/>
        <w:jc w:val="both"/>
        <w:textAlignment w:val="baseline"/>
        <w:rPr>
          <w:rStyle w:val="Hiperpovezava"/>
          <w:rFonts w:eastAsia="Calibri" w:cs="Arial"/>
          <w:color w:val="auto"/>
          <w:kern w:val="3"/>
          <w:sz w:val="23"/>
          <w:szCs w:val="23"/>
          <w:lang w:eastAsia="zh-CN"/>
        </w:rPr>
      </w:pPr>
    </w:p>
    <w:p w14:paraId="66630686" w14:textId="77777777" w:rsidR="00397424" w:rsidRPr="001136A4" w:rsidRDefault="00397424" w:rsidP="004B5C48">
      <w:pPr>
        <w:pStyle w:val="Naslov1"/>
        <w:framePr w:wrap="around"/>
        <w:rPr>
          <w:rFonts w:eastAsia="Calibri"/>
        </w:rPr>
      </w:pPr>
      <w:bookmarkStart w:id="136" w:name="_Toc451354706"/>
      <w:bookmarkStart w:id="137" w:name="_Toc32922902"/>
      <w:r w:rsidRPr="001136A4">
        <w:rPr>
          <w:rFonts w:eastAsia="Calibri"/>
        </w:rPr>
        <w:t>PROTIKORUPCIJSKO OBVESTILO</w:t>
      </w:r>
      <w:bookmarkEnd w:id="136"/>
      <w:bookmarkEnd w:id="137"/>
    </w:p>
    <w:p w14:paraId="7FFE1FF6" w14:textId="77777777" w:rsidR="00AF1C53" w:rsidRPr="001136A4" w:rsidRDefault="00AF1C53" w:rsidP="00AF1C53">
      <w:pPr>
        <w:rPr>
          <w:lang w:eastAsia="zh-CN"/>
        </w:rPr>
      </w:pPr>
    </w:p>
    <w:p w14:paraId="531D260A" w14:textId="77777777" w:rsidR="00AF1C53" w:rsidRDefault="00AF1C53" w:rsidP="00AF1C53">
      <w:pPr>
        <w:rPr>
          <w:lang w:eastAsia="zh-CN"/>
        </w:rPr>
      </w:pPr>
    </w:p>
    <w:p w14:paraId="20492946" w14:textId="77777777" w:rsidR="00062891" w:rsidRPr="001136A4" w:rsidRDefault="00062891" w:rsidP="00AF1C53">
      <w:pPr>
        <w:rPr>
          <w:lang w:eastAsia="zh-CN"/>
        </w:rPr>
      </w:pPr>
    </w:p>
    <w:p w14:paraId="31C11B87" w14:textId="77777777" w:rsidR="00397424" w:rsidRPr="0025201B" w:rsidRDefault="00397424" w:rsidP="00062891">
      <w:pPr>
        <w:rPr>
          <w:rFonts w:eastAsia="Calibri"/>
          <w:lang w:eastAsia="zh-CN"/>
        </w:rPr>
      </w:pPr>
      <w:r w:rsidRPr="0025201B">
        <w:rPr>
          <w:rFonts w:eastAsia="Calibri"/>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5849CD41" w14:textId="77777777" w:rsidR="00397424" w:rsidRPr="0025201B" w:rsidRDefault="00397424" w:rsidP="00062891">
      <w:pPr>
        <w:rPr>
          <w:rFonts w:eastAsia="Calibri"/>
          <w:lang w:eastAsia="zh-CN"/>
        </w:rPr>
      </w:pPr>
    </w:p>
    <w:p w14:paraId="22540DD5" w14:textId="77777777" w:rsidR="00397424" w:rsidRPr="0025201B" w:rsidRDefault="00397424" w:rsidP="00062891">
      <w:pPr>
        <w:rPr>
          <w:rFonts w:eastAsia="Calibri"/>
          <w:lang w:eastAsia="zh-CN"/>
        </w:rPr>
      </w:pPr>
      <w:r w:rsidRPr="0025201B">
        <w:rPr>
          <w:rFonts w:eastAsia="Calibri"/>
          <w:lang w:eastAsia="zh-CN"/>
        </w:rPr>
        <w:t>V času od izbire ponudbe do pričetka veljavnosti pogodbe, ponudnik ne sme pričenjati dejanj, ki bi lahko povzročila, da pogodba ne bi pričela veljati ali ne bi bila izpolnjena.</w:t>
      </w:r>
    </w:p>
    <w:p w14:paraId="0DA36858" w14:textId="3EC53CF3" w:rsidR="004C6906" w:rsidRDefault="002E088F" w:rsidP="004C6906">
      <w:pPr>
        <w:rPr>
          <w:rFonts w:eastAsia="Calibri"/>
          <w:sz w:val="23"/>
          <w:szCs w:val="23"/>
          <w:lang w:eastAsia="zh-CN"/>
        </w:rPr>
      </w:pPr>
      <w:r>
        <w:rPr>
          <w:rFonts w:eastAsia="Calibri"/>
          <w:sz w:val="23"/>
          <w:szCs w:val="23"/>
          <w:lang w:eastAsia="zh-CN"/>
        </w:rPr>
        <w:t xml:space="preserve">  </w:t>
      </w:r>
    </w:p>
    <w:p w14:paraId="2FC01510" w14:textId="4542ED53" w:rsidR="000E34C2" w:rsidRDefault="000E34C2" w:rsidP="004C6906">
      <w:pPr>
        <w:rPr>
          <w:rFonts w:eastAsia="Calibri"/>
          <w:sz w:val="23"/>
          <w:szCs w:val="23"/>
          <w:lang w:eastAsia="zh-CN"/>
        </w:rPr>
      </w:pPr>
    </w:p>
    <w:p w14:paraId="33976C0F" w14:textId="5036A85D" w:rsidR="000E34C2" w:rsidRDefault="000E34C2" w:rsidP="004C6906">
      <w:pPr>
        <w:rPr>
          <w:rFonts w:eastAsia="Calibri"/>
          <w:sz w:val="23"/>
          <w:szCs w:val="23"/>
          <w:lang w:eastAsia="zh-CN"/>
        </w:rPr>
      </w:pPr>
    </w:p>
    <w:p w14:paraId="5BE5C4E3" w14:textId="0D0B5208" w:rsidR="000E34C2" w:rsidRDefault="000E34C2" w:rsidP="004C6906">
      <w:pPr>
        <w:rPr>
          <w:rFonts w:eastAsia="Calibri"/>
          <w:sz w:val="23"/>
          <w:szCs w:val="23"/>
          <w:lang w:eastAsia="zh-CN"/>
        </w:rPr>
      </w:pPr>
    </w:p>
    <w:p w14:paraId="0656C464" w14:textId="39CF3AA2" w:rsidR="00412040" w:rsidRDefault="00412040" w:rsidP="004C6906">
      <w:pPr>
        <w:rPr>
          <w:rFonts w:eastAsia="Calibri"/>
          <w:sz w:val="23"/>
          <w:szCs w:val="23"/>
          <w:lang w:eastAsia="zh-CN"/>
        </w:rPr>
      </w:pPr>
    </w:p>
    <w:p w14:paraId="5E0927AD" w14:textId="77777777" w:rsidR="00412040" w:rsidRDefault="00412040" w:rsidP="004C6906">
      <w:pPr>
        <w:rPr>
          <w:rFonts w:eastAsia="Calibri"/>
          <w:sz w:val="23"/>
          <w:szCs w:val="23"/>
          <w:lang w:eastAsia="zh-CN"/>
        </w:rPr>
      </w:pPr>
    </w:p>
    <w:p w14:paraId="50E6A1C7" w14:textId="77777777" w:rsidR="004C6906" w:rsidRPr="000E34C2" w:rsidRDefault="004C6906" w:rsidP="004C6906">
      <w:pPr>
        <w:rPr>
          <w:rFonts w:eastAsia="Calibri"/>
          <w:sz w:val="23"/>
          <w:szCs w:val="23"/>
          <w:lang w:eastAsia="zh-CN"/>
        </w:rPr>
      </w:pPr>
    </w:p>
    <w:p w14:paraId="6B7C0236" w14:textId="77777777" w:rsidR="00EA185C" w:rsidRPr="006E5A6E" w:rsidRDefault="0045134D" w:rsidP="000B1956">
      <w:pPr>
        <w:ind w:firstLine="708"/>
        <w:jc w:val="center"/>
        <w:rPr>
          <w:b/>
          <w:lang w:eastAsia="zh-CN"/>
        </w:rPr>
      </w:pPr>
      <w:r w:rsidRPr="006E5A6E">
        <w:rPr>
          <w:b/>
          <w:lang w:eastAsia="zh-CN"/>
        </w:rPr>
        <w:t xml:space="preserve">                                                                                 </w:t>
      </w:r>
      <w:r w:rsidR="00150D64" w:rsidRPr="006E5A6E">
        <w:rPr>
          <w:b/>
          <w:lang w:eastAsia="zh-CN"/>
        </w:rPr>
        <w:t xml:space="preserve">    </w:t>
      </w:r>
      <w:r w:rsidR="00EA185C" w:rsidRPr="006E5A6E">
        <w:rPr>
          <w:b/>
          <w:lang w:eastAsia="zh-CN"/>
        </w:rPr>
        <w:t>Naročnik: Mestna občina Kranj</w:t>
      </w:r>
    </w:p>
    <w:p w14:paraId="0F6DD053" w14:textId="77777777" w:rsidR="00EA185C" w:rsidRPr="006E5A6E" w:rsidRDefault="00EA185C" w:rsidP="00AF1C53">
      <w:pPr>
        <w:rPr>
          <w:b/>
          <w:lang w:eastAsia="zh-CN"/>
        </w:rPr>
      </w:pPr>
      <w:r w:rsidRPr="006E5A6E">
        <w:rPr>
          <w:b/>
          <w:sz w:val="23"/>
          <w:szCs w:val="23"/>
          <w:lang w:eastAsia="zh-CN"/>
        </w:rPr>
        <w:tab/>
      </w:r>
      <w:r w:rsidRPr="006E5A6E">
        <w:rPr>
          <w:b/>
          <w:sz w:val="23"/>
          <w:szCs w:val="23"/>
          <w:lang w:eastAsia="zh-CN"/>
        </w:rPr>
        <w:tab/>
      </w:r>
      <w:r w:rsidRPr="006E5A6E">
        <w:rPr>
          <w:b/>
          <w:sz w:val="23"/>
          <w:szCs w:val="23"/>
          <w:lang w:eastAsia="zh-CN"/>
        </w:rPr>
        <w:tab/>
      </w:r>
      <w:r w:rsidRPr="006E5A6E">
        <w:rPr>
          <w:b/>
          <w:sz w:val="23"/>
          <w:szCs w:val="23"/>
          <w:lang w:eastAsia="zh-CN"/>
        </w:rPr>
        <w:tab/>
      </w:r>
      <w:r w:rsidRPr="006E5A6E">
        <w:rPr>
          <w:b/>
          <w:sz w:val="23"/>
          <w:szCs w:val="23"/>
          <w:lang w:eastAsia="zh-CN"/>
        </w:rPr>
        <w:tab/>
        <w:t xml:space="preserve">     </w:t>
      </w:r>
      <w:r w:rsidR="0045134D" w:rsidRPr="006E5A6E">
        <w:rPr>
          <w:b/>
          <w:sz w:val="23"/>
          <w:szCs w:val="23"/>
          <w:lang w:eastAsia="zh-CN"/>
        </w:rPr>
        <w:t xml:space="preserve">                            </w:t>
      </w:r>
      <w:r w:rsidR="00F80C8D" w:rsidRPr="006E5A6E">
        <w:rPr>
          <w:b/>
          <w:sz w:val="23"/>
          <w:szCs w:val="23"/>
          <w:lang w:eastAsia="zh-CN"/>
        </w:rPr>
        <w:t xml:space="preserve"> </w:t>
      </w:r>
      <w:r w:rsidR="00935AC6" w:rsidRPr="006E5A6E">
        <w:rPr>
          <w:b/>
          <w:sz w:val="23"/>
          <w:szCs w:val="23"/>
          <w:lang w:eastAsia="zh-CN"/>
        </w:rPr>
        <w:t xml:space="preserve">  </w:t>
      </w:r>
      <w:r w:rsidRPr="006E5A6E">
        <w:rPr>
          <w:b/>
          <w:sz w:val="23"/>
          <w:szCs w:val="23"/>
          <w:lang w:eastAsia="zh-CN"/>
        </w:rPr>
        <w:t xml:space="preserve"> </w:t>
      </w:r>
      <w:r w:rsidR="00150D64" w:rsidRPr="006E5A6E">
        <w:rPr>
          <w:b/>
          <w:sz w:val="23"/>
          <w:szCs w:val="23"/>
          <w:lang w:eastAsia="zh-CN"/>
        </w:rPr>
        <w:t xml:space="preserve">  </w:t>
      </w:r>
      <w:r w:rsidRPr="006E5A6E">
        <w:rPr>
          <w:b/>
          <w:sz w:val="23"/>
          <w:szCs w:val="23"/>
          <w:lang w:eastAsia="zh-CN"/>
        </w:rPr>
        <w:t xml:space="preserve"> </w:t>
      </w:r>
      <w:r w:rsidR="0029394E" w:rsidRPr="006E5A6E">
        <w:rPr>
          <w:b/>
          <w:lang w:eastAsia="zh-CN"/>
        </w:rPr>
        <w:t>Matjaž Rakovec</w:t>
      </w:r>
    </w:p>
    <w:p w14:paraId="02DDB9A0" w14:textId="77777777" w:rsidR="00AF1C53" w:rsidRPr="006E5A6E" w:rsidRDefault="00AF1C53" w:rsidP="00AF1C53">
      <w:pPr>
        <w:rPr>
          <w:b/>
          <w:lang w:eastAsia="zh-CN"/>
        </w:rPr>
      </w:pPr>
      <w:r w:rsidRPr="006E5A6E">
        <w:rPr>
          <w:b/>
          <w:sz w:val="23"/>
          <w:szCs w:val="23"/>
          <w:lang w:eastAsia="zh-CN"/>
        </w:rPr>
        <w:t xml:space="preserve">                                                               </w:t>
      </w:r>
      <w:r w:rsidR="0045134D" w:rsidRPr="006E5A6E">
        <w:rPr>
          <w:b/>
          <w:sz w:val="23"/>
          <w:szCs w:val="23"/>
          <w:lang w:eastAsia="zh-CN"/>
        </w:rPr>
        <w:t xml:space="preserve">                                         </w:t>
      </w:r>
      <w:r w:rsidR="00150D64" w:rsidRPr="006E5A6E">
        <w:rPr>
          <w:b/>
          <w:sz w:val="23"/>
          <w:szCs w:val="23"/>
          <w:lang w:eastAsia="zh-CN"/>
        </w:rPr>
        <w:t xml:space="preserve">  </w:t>
      </w:r>
      <w:r w:rsidR="00F80C8D" w:rsidRPr="006E5A6E">
        <w:rPr>
          <w:b/>
          <w:sz w:val="23"/>
          <w:szCs w:val="23"/>
          <w:lang w:eastAsia="zh-CN"/>
        </w:rPr>
        <w:t xml:space="preserve"> </w:t>
      </w:r>
      <w:r w:rsidR="00150D64" w:rsidRPr="006E5A6E">
        <w:rPr>
          <w:b/>
          <w:lang w:eastAsia="zh-CN"/>
        </w:rPr>
        <w:t xml:space="preserve"> </w:t>
      </w:r>
      <w:r w:rsidR="00EA185C" w:rsidRPr="006E5A6E">
        <w:rPr>
          <w:b/>
          <w:lang w:eastAsia="zh-CN"/>
        </w:rPr>
        <w:t>Župan</w:t>
      </w:r>
    </w:p>
    <w:p w14:paraId="0F26EED1" w14:textId="77777777" w:rsidR="007C2B6C" w:rsidRPr="001136A4" w:rsidRDefault="007C2B6C">
      <w:pPr>
        <w:rPr>
          <w:sz w:val="23"/>
          <w:szCs w:val="23"/>
          <w:lang w:eastAsia="zh-CN"/>
        </w:rPr>
      </w:pPr>
    </w:p>
    <w:p w14:paraId="63A48A8A" w14:textId="77777777" w:rsidR="00E66353" w:rsidRDefault="007C2B6C">
      <w:pPr>
        <w:rPr>
          <w:sz w:val="23"/>
          <w:szCs w:val="23"/>
          <w:lang w:eastAsia="zh-CN"/>
        </w:rPr>
      </w:pPr>
      <w:r w:rsidRPr="001136A4">
        <w:rPr>
          <w:sz w:val="23"/>
          <w:szCs w:val="23"/>
          <w:lang w:eastAsia="zh-CN"/>
        </w:rPr>
        <w:br w:type="page"/>
      </w:r>
    </w:p>
    <w:p w14:paraId="3A63ACF8" w14:textId="77777777" w:rsidR="00AA50A3" w:rsidRDefault="00AA50A3">
      <w:pPr>
        <w:rPr>
          <w:sz w:val="23"/>
          <w:szCs w:val="23"/>
          <w:lang w:eastAsia="zh-CN"/>
        </w:rPr>
        <w:sectPr w:rsidR="00AA50A3" w:rsidSect="00716D37">
          <w:headerReference w:type="first" r:id="rId40"/>
          <w:footerReference w:type="first" r:id="rId41"/>
          <w:pgSz w:w="11906" w:h="16838"/>
          <w:pgMar w:top="1417" w:right="1417" w:bottom="1417" w:left="1417" w:header="708" w:footer="708" w:gutter="0"/>
          <w:cols w:space="708"/>
          <w:docGrid w:linePitch="360"/>
        </w:sectPr>
      </w:pPr>
    </w:p>
    <w:p w14:paraId="1CEF81F5" w14:textId="77777777" w:rsidR="00EF33D0" w:rsidRDefault="0097614B">
      <w:pPr>
        <w:rPr>
          <w:sz w:val="23"/>
          <w:szCs w:val="23"/>
          <w:lang w:eastAsia="zh-CN"/>
        </w:rPr>
      </w:pPr>
      <w:r w:rsidRPr="001136A4">
        <w:rPr>
          <w:noProof/>
          <w:sz w:val="23"/>
          <w:szCs w:val="23"/>
          <w:lang w:eastAsia="sl-SI"/>
        </w:rPr>
        <mc:AlternateContent>
          <mc:Choice Requires="wpg">
            <w:drawing>
              <wp:anchor distT="0" distB="0" distL="114300" distR="114300" simplePos="0" relativeHeight="251659264" behindDoc="1" locked="0" layoutInCell="1" allowOverlap="1" wp14:anchorId="3DEE5CB4" wp14:editId="7C67369C">
                <wp:simplePos x="0" y="0"/>
                <wp:positionH relativeFrom="page">
                  <wp:posOffset>561975</wp:posOffset>
                </wp:positionH>
                <wp:positionV relativeFrom="page">
                  <wp:posOffset>1390650</wp:posOffset>
                </wp:positionV>
                <wp:extent cx="6384925" cy="9125585"/>
                <wp:effectExtent l="0" t="0" r="0" b="0"/>
                <wp:wrapNone/>
                <wp:docPr id="59" name="Skupina 59"/>
                <wp:cNvGraphicFramePr/>
                <a:graphic xmlns:a="http://schemas.openxmlformats.org/drawingml/2006/main">
                  <a:graphicData uri="http://schemas.microsoft.com/office/word/2010/wordprocessingGroup">
                    <wpg:wgp>
                      <wpg:cNvGrpSpPr/>
                      <wpg:grpSpPr>
                        <a:xfrm>
                          <a:off x="0" y="0"/>
                          <a:ext cx="6384925" cy="9125585"/>
                          <a:chOff x="-9528" y="676284"/>
                          <a:chExt cx="6386576"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9528" y="676284"/>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8C1F40F" w14:textId="77777777" w:rsidR="00212EEB" w:rsidRPr="008B496A" w:rsidRDefault="00212EEB" w:rsidP="00062891">
                              <w:pPr>
                                <w:pStyle w:val="PoglavjeNovaRDMP1"/>
                              </w:pPr>
                              <w:r>
                                <w:t>B</w:t>
                              </w:r>
                              <w:r w:rsidRPr="008B496A">
                                <w:t xml:space="preserve">) </w:t>
                              </w:r>
                              <w:r w:rsidRPr="00062891">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3DEE5CB4" id="Skupina 59" o:spid="_x0000_s1029" style="position:absolute;margin-left:44.25pt;margin-top:109.5pt;width:502.75pt;height:718.55pt;z-index:-251657216;mso-position-horizontal-relative:page;mso-position-vertical-relative:page" coordorigin="-95,6762" coordsize="6386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">
                <v:rect id="Pravokotnik 60" o:spid="_x0000_s1030" style="position:absolute;left:-95;top:6762;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5B18EA&#10;AADbAAAADwAAAGRycy9kb3ducmV2LnhtbERPy0rDQBTdF/oPwy24ayctUiRmEoK0YpY2gri7zdwm&#10;qZk7ITPm8ffOQnB5OO8km00nRhpca1nBfheBIK6sbrlW8FGet08gnEfW2FkmBQs5yNL1KsFY24nf&#10;abz4WoQQdjEqaLzvYyld1ZBBt7M9ceBudjDoAxxqqQecQrjp5CGKjtJgy6GhwZ5eGqq+Lz9GgbuO&#10;Rbn0+ef9y1XX/MSmfCxelXrYzPkzCE+z/xf/ud+0gmNYH76EHyDT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eQdfBAAAA2wAAAA8AAAAAAAAAAAAAAAAAmAIAAGRycy9kb3du&#10;cmV2LnhtbFBLBQYAAAAABAAEAPUAAACGAwAAAAA=&#10;" filled="f" stroked="f" strokeweight="2pt"/>
                <v:shape id="Peterokotnik 4" o:spid="_x0000_s1031" type="#_x0000_t15" style="position:absolute;top:16302;width:63770;height:5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avG8UA&#10;AADbAAAADwAAAGRycy9kb3ducmV2LnhtbESPQWvCQBSE70L/w/IKvekmpYpGVylFwYNUqz30+My+&#10;JsHs25Bd49pf7wpCj8PMfMPMFsHUoqPWVZYVpIMEBHFudcWFgu/Dqj8G4TyyxtoyKbiSg8X8qTfD&#10;TNsLf1G394WIEHYZKii9bzIpXV6SQTewDXH0fm1r0EfZFlK3eIlwU8vXJBlJgxXHhRIb+igpP+3P&#10;RsEn5m+Teng8/ewOJmzXf+PJMmyUenkO71MQnoL/Dz/aa61glML9S/wB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Nq8bxQAAANsAAAAPAAAAAAAAAAAAAAAAAJgCAABkcnMv&#10;ZG93bnJldi54bWxQSwUGAAAAAAQABAD1AAAAigMAAAAA&#10;" adj="20665" filled="f" stroked="f" strokeweight="2pt">
                  <v:textbox inset=",0,14.4pt,0">
                    <w:txbxContent>
                      <w:p w14:paraId="28C1F40F" w14:textId="77777777" w:rsidR="00212EEB" w:rsidRPr="008B496A" w:rsidRDefault="00212EEB" w:rsidP="00062891">
                        <w:pPr>
                          <w:pStyle w:val="PoglavjeNovaRDMP1"/>
                        </w:pPr>
                        <w:r>
                          <w:t>B</w:t>
                        </w:r>
                        <w:r w:rsidRPr="008B496A">
                          <w:t xml:space="preserve">) </w:t>
                        </w:r>
                        <w:r w:rsidRPr="00062891">
                          <w:t>OBRAZCI</w:t>
                        </w:r>
                      </w:p>
                    </w:txbxContent>
                  </v:textbox>
                </v:shape>
                <w10:wrap anchorx="page" anchory="page"/>
              </v:group>
            </w:pict>
          </mc:Fallback>
        </mc:AlternateContent>
      </w:r>
    </w:p>
    <w:p w14:paraId="2B596201" w14:textId="77777777" w:rsidR="007C2B6C" w:rsidRPr="001136A4" w:rsidRDefault="007C2B6C">
      <w:pPr>
        <w:rPr>
          <w:sz w:val="23"/>
          <w:szCs w:val="23"/>
          <w:lang w:eastAsia="zh-CN"/>
        </w:rPr>
      </w:pPr>
    </w:p>
    <w:p w14:paraId="1F119D94" w14:textId="2774E4A7" w:rsidR="00444EF4" w:rsidRPr="00920B1F" w:rsidRDefault="008509A2" w:rsidP="009128EE">
      <w:pPr>
        <w:pStyle w:val="Slog3"/>
        <w:rPr>
          <w:rStyle w:val="Neenpoudarek"/>
          <w:b/>
          <w:i/>
        </w:rPr>
      </w:pPr>
      <w:bookmarkStart w:id="138" w:name="_Toc451354707"/>
      <w:bookmarkStart w:id="139" w:name="_Toc32922903"/>
      <w:r w:rsidRPr="00920B1F">
        <w:rPr>
          <w:rStyle w:val="Neenpoudarek"/>
          <w:b/>
          <w:i/>
        </w:rPr>
        <w:t>PRILOGA</w:t>
      </w:r>
      <w:r w:rsidR="007C2B6C" w:rsidRPr="00920B1F">
        <w:rPr>
          <w:rStyle w:val="Neenpoudarek"/>
          <w:b/>
          <w:i/>
        </w:rPr>
        <w:t xml:space="preserve"> št. 1</w:t>
      </w:r>
      <w:bookmarkEnd w:id="138"/>
      <w:bookmarkEnd w:id="139"/>
    </w:p>
    <w:p w14:paraId="01D6E8BF" w14:textId="4C8E8AFA" w:rsidR="007C2B6C" w:rsidRPr="001136A4" w:rsidRDefault="00712BCC" w:rsidP="00436E2B">
      <w:pPr>
        <w:pStyle w:val="Intenzivencitat"/>
        <w:rPr>
          <w:lang w:eastAsia="zh-CN"/>
        </w:rPr>
      </w:pPr>
      <w:bookmarkStart w:id="140" w:name="_Toc32922904"/>
      <w:r>
        <w:rPr>
          <w:lang w:eastAsia="zh-CN"/>
        </w:rPr>
        <w:t>PONUDBENI</w:t>
      </w:r>
      <w:r w:rsidR="00A90AC9">
        <w:rPr>
          <w:lang w:eastAsia="zh-CN"/>
        </w:rPr>
        <w:t xml:space="preserve"> PREDRAČUN</w:t>
      </w:r>
      <w:bookmarkEnd w:id="140"/>
    </w:p>
    <w:p w14:paraId="2CABA0C9" w14:textId="77777777" w:rsidR="004731B7" w:rsidRDefault="004731B7" w:rsidP="003D1973">
      <w:pPr>
        <w:suppressAutoHyphens/>
        <w:autoSpaceDN w:val="0"/>
        <w:ind w:right="6"/>
        <w:jc w:val="both"/>
        <w:textAlignment w:val="baseline"/>
        <w:rPr>
          <w:rFonts w:asciiTheme="minorHAnsi" w:eastAsia="Calibri" w:hAnsiTheme="minorHAnsi" w:cs="Arial"/>
          <w:kern w:val="3"/>
          <w:lang w:eastAsia="zh-CN"/>
        </w:rPr>
      </w:pPr>
    </w:p>
    <w:p w14:paraId="494D12AE" w14:textId="77777777" w:rsidR="00004EE8" w:rsidRPr="00004EE8" w:rsidRDefault="00004EE8" w:rsidP="00004EE8">
      <w:pPr>
        <w:suppressAutoHyphens/>
        <w:autoSpaceDN w:val="0"/>
        <w:ind w:right="6"/>
        <w:jc w:val="both"/>
        <w:textAlignment w:val="baseline"/>
        <w:rPr>
          <w:rFonts w:asciiTheme="minorHAnsi" w:eastAsia="Calibri" w:hAnsiTheme="minorHAnsi" w:cs="Arial"/>
          <w:color w:val="000000" w:themeColor="text1"/>
          <w:kern w:val="3"/>
          <w:lang w:eastAsia="zh-CN"/>
        </w:rPr>
      </w:pPr>
      <w:r w:rsidRPr="00004EE8">
        <w:rPr>
          <w:rFonts w:asciiTheme="minorHAnsi" w:eastAsia="Calibri" w:hAnsiTheme="minorHAnsi" w:cs="Arial"/>
          <w:color w:val="000000" w:themeColor="text1"/>
          <w:kern w:val="3"/>
          <w:lang w:eastAsia="zh-CN"/>
        </w:rPr>
        <w:t xml:space="preserve">Naročnik: Mestna občina Kranj, Slovenski trg 1 , 4000 Kranj.  </w:t>
      </w:r>
    </w:p>
    <w:p w14:paraId="1500586D" w14:textId="77777777" w:rsidR="00004EE8" w:rsidRDefault="00004EE8" w:rsidP="003D1973">
      <w:pPr>
        <w:suppressAutoHyphens/>
        <w:autoSpaceDN w:val="0"/>
        <w:ind w:right="6"/>
        <w:jc w:val="both"/>
        <w:textAlignment w:val="baseline"/>
        <w:rPr>
          <w:rFonts w:asciiTheme="minorHAnsi" w:eastAsia="Calibri" w:hAnsiTheme="minorHAnsi" w:cs="Arial"/>
          <w:kern w:val="3"/>
          <w:lang w:eastAsia="zh-CN"/>
        </w:rPr>
      </w:pPr>
    </w:p>
    <w:p w14:paraId="4F43F7BE" w14:textId="070BAC07" w:rsidR="00D543A4" w:rsidRDefault="007C2B6C" w:rsidP="003D1973">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Na osnovi javnega </w:t>
      </w:r>
      <w:r w:rsidR="001B093D" w:rsidRPr="0025201B">
        <w:rPr>
          <w:rFonts w:asciiTheme="minorHAnsi" w:eastAsia="Calibri" w:hAnsiTheme="minorHAnsi" w:cs="Arial"/>
          <w:kern w:val="3"/>
          <w:lang w:eastAsia="zh-CN"/>
        </w:rPr>
        <w:t>naročila</w:t>
      </w:r>
      <w:r w:rsidRPr="0025201B">
        <w:rPr>
          <w:rFonts w:asciiTheme="minorHAnsi" w:eastAsia="Calibri" w:hAnsiTheme="minorHAnsi" w:cs="Arial"/>
          <w:kern w:val="3"/>
          <w:lang w:eastAsia="zh-CN"/>
        </w:rPr>
        <w:t xml:space="preserve"> </w:t>
      </w:r>
      <w:sdt>
        <w:sdtPr>
          <w:rPr>
            <w:rFonts w:asciiTheme="minorHAnsi" w:eastAsia="Calibri" w:hAnsiTheme="minorHAnsi" w:cs="Arial"/>
            <w:b/>
            <w:kern w:val="3"/>
            <w:lang w:eastAsia="zh-CN"/>
          </w:rPr>
          <w:alias w:val="Naslov"/>
          <w:tag w:val=""/>
          <w:id w:val="1808210845"/>
          <w:placeholder>
            <w:docPart w:val="ECE725656EFF4C5D95377447151D35E5"/>
          </w:placeholder>
          <w:dataBinding w:prefixMappings="xmlns:ns0='http://purl.org/dc/elements/1.1/' xmlns:ns1='http://schemas.openxmlformats.org/package/2006/metadata/core-properties' " w:xpath="/ns1:coreProperties[1]/ns0:title[1]" w:storeItemID="{6C3C8BC8-F283-45AE-878A-BAB7291924A1}"/>
          <w:text/>
        </w:sdtPr>
        <w:sdtContent>
          <w:r w:rsidR="00E06654">
            <w:rPr>
              <w:rFonts w:asciiTheme="minorHAnsi" w:eastAsia="Calibri" w:hAnsiTheme="minorHAnsi" w:cs="Arial"/>
              <w:b/>
              <w:kern w:val="3"/>
              <w:lang w:eastAsia="zh-CN"/>
            </w:rPr>
            <w:t>Zakup prostora za objavo informativnih vsebin v tiskanem mediju - ponovitev</w:t>
          </w:r>
        </w:sdtContent>
      </w:sdt>
    </w:p>
    <w:p w14:paraId="52101E3E" w14:textId="77777777" w:rsidR="00FA4E52" w:rsidRDefault="00FA4E52" w:rsidP="003D1973">
      <w:pPr>
        <w:suppressAutoHyphens/>
        <w:autoSpaceDN w:val="0"/>
        <w:ind w:right="6"/>
        <w:jc w:val="both"/>
        <w:textAlignment w:val="baseline"/>
        <w:rPr>
          <w:rFonts w:asciiTheme="minorHAnsi" w:eastAsia="Calibri" w:hAnsiTheme="minorHAnsi" w:cs="Arial"/>
          <w:kern w:val="3"/>
          <w:lang w:eastAsia="zh-CN"/>
        </w:rPr>
      </w:pPr>
    </w:p>
    <w:p w14:paraId="4F650DE2" w14:textId="77777777" w:rsidR="00820595" w:rsidRDefault="00820595" w:rsidP="00820595">
      <w:pPr>
        <w:suppressAutoHyphens/>
        <w:autoSpaceDN w:val="0"/>
        <w:ind w:right="6"/>
        <w:jc w:val="both"/>
        <w:textAlignment w:val="baseline"/>
        <w:rPr>
          <w:rFonts w:asciiTheme="minorHAnsi" w:eastAsia="Calibri" w:hAnsiTheme="minorHAnsi" w:cs="Arial"/>
          <w:b/>
          <w:kern w:val="3"/>
          <w:lang w:eastAsia="zh-CN"/>
        </w:rPr>
      </w:pPr>
      <w:r w:rsidRPr="00820595">
        <w:rPr>
          <w:rFonts w:asciiTheme="minorHAnsi" w:eastAsia="Calibri" w:hAnsiTheme="minorHAnsi" w:cs="Arial"/>
          <w:b/>
          <w:kern w:val="3"/>
          <w:lang w:eastAsia="zh-CN"/>
        </w:rPr>
        <w:t>dajemo ponudbo,</w:t>
      </w:r>
      <w:r w:rsidRPr="00820595">
        <w:rPr>
          <w:rFonts w:asciiTheme="minorHAnsi" w:eastAsia="Calibri" w:hAnsiTheme="minorHAnsi" w:cs="Arial"/>
          <w:kern w:val="3"/>
          <w:lang w:eastAsia="zh-CN"/>
        </w:rPr>
        <w:t xml:space="preserve"> </w:t>
      </w:r>
      <w:r w:rsidRPr="00820595">
        <w:rPr>
          <w:rFonts w:asciiTheme="minorHAnsi" w:eastAsia="Calibri" w:hAnsiTheme="minorHAnsi" w:cs="Arial"/>
          <w:b/>
          <w:kern w:val="3"/>
          <w:lang w:eastAsia="zh-CN"/>
        </w:rPr>
        <w:t>kot sledi:</w:t>
      </w:r>
    </w:p>
    <w:p w14:paraId="683B5E9B" w14:textId="77777777" w:rsidR="00737911" w:rsidRDefault="00737911" w:rsidP="00820595">
      <w:pPr>
        <w:suppressAutoHyphens/>
        <w:autoSpaceDN w:val="0"/>
        <w:ind w:right="6"/>
        <w:jc w:val="both"/>
        <w:textAlignment w:val="baseline"/>
        <w:rPr>
          <w:rFonts w:asciiTheme="minorHAnsi" w:eastAsia="Calibri" w:hAnsiTheme="minorHAnsi" w:cs="Arial"/>
          <w:b/>
          <w:kern w:val="3"/>
          <w:lang w:eastAsia="zh-CN"/>
        </w:rPr>
      </w:pPr>
    </w:p>
    <w:tbl>
      <w:tblPr>
        <w:tblStyle w:val="Tabelamrea16"/>
        <w:tblW w:w="0" w:type="auto"/>
        <w:tblLook w:val="04A0" w:firstRow="1" w:lastRow="0" w:firstColumn="1" w:lastColumn="0" w:noHBand="0" w:noVBand="1"/>
      </w:tblPr>
      <w:tblGrid>
        <w:gridCol w:w="2265"/>
        <w:gridCol w:w="2265"/>
        <w:gridCol w:w="994"/>
        <w:gridCol w:w="1701"/>
      </w:tblGrid>
      <w:tr w:rsidR="00737911" w:rsidRPr="00737911" w14:paraId="5F2BD254" w14:textId="77777777" w:rsidTr="000027B9">
        <w:trPr>
          <w:trHeight w:val="70"/>
        </w:trPr>
        <w:tc>
          <w:tcPr>
            <w:tcW w:w="2265" w:type="dxa"/>
          </w:tcPr>
          <w:p w14:paraId="7322E11C" w14:textId="77777777" w:rsidR="00737911" w:rsidRPr="00737911" w:rsidRDefault="00737911" w:rsidP="00737911">
            <w:pPr>
              <w:suppressAutoHyphens/>
              <w:autoSpaceDN w:val="0"/>
              <w:ind w:right="6"/>
              <w:jc w:val="both"/>
              <w:textAlignment w:val="baseline"/>
              <w:rPr>
                <w:rFonts w:asciiTheme="minorHAnsi" w:eastAsia="Calibri" w:hAnsiTheme="minorHAnsi" w:cs="Arial"/>
                <w:color w:val="000000" w:themeColor="text1"/>
                <w:kern w:val="3"/>
                <w:lang w:eastAsia="zh-CN"/>
              </w:rPr>
            </w:pPr>
            <w:r w:rsidRPr="00737911">
              <w:rPr>
                <w:rFonts w:asciiTheme="minorHAnsi" w:eastAsia="Calibri" w:hAnsiTheme="minorHAnsi" w:cs="Arial"/>
                <w:color w:val="000000" w:themeColor="text1"/>
                <w:kern w:val="3"/>
                <w:lang w:eastAsia="zh-CN"/>
              </w:rPr>
              <w:t>Številka ponudbe:</w:t>
            </w:r>
          </w:p>
        </w:tc>
        <w:tc>
          <w:tcPr>
            <w:tcW w:w="2265" w:type="dxa"/>
          </w:tcPr>
          <w:p w14:paraId="1C22E38A" w14:textId="77777777" w:rsidR="00737911" w:rsidRPr="00737911" w:rsidRDefault="00737911" w:rsidP="00737911">
            <w:pPr>
              <w:suppressAutoHyphens/>
              <w:autoSpaceDN w:val="0"/>
              <w:ind w:right="6"/>
              <w:jc w:val="both"/>
              <w:textAlignment w:val="baseline"/>
              <w:rPr>
                <w:rFonts w:asciiTheme="minorHAnsi" w:eastAsia="Calibri" w:hAnsiTheme="minorHAnsi" w:cs="Arial"/>
                <w:color w:val="000000" w:themeColor="text1"/>
                <w:kern w:val="3"/>
                <w:lang w:eastAsia="zh-CN"/>
              </w:rPr>
            </w:pPr>
          </w:p>
        </w:tc>
        <w:tc>
          <w:tcPr>
            <w:tcW w:w="994" w:type="dxa"/>
          </w:tcPr>
          <w:p w14:paraId="017FDC0F" w14:textId="77777777" w:rsidR="00737911" w:rsidRPr="00737911" w:rsidRDefault="00737911" w:rsidP="00737911">
            <w:pPr>
              <w:suppressAutoHyphens/>
              <w:autoSpaceDN w:val="0"/>
              <w:ind w:right="6"/>
              <w:jc w:val="both"/>
              <w:textAlignment w:val="baseline"/>
              <w:rPr>
                <w:rFonts w:asciiTheme="minorHAnsi" w:eastAsia="Calibri" w:hAnsiTheme="minorHAnsi" w:cs="Arial"/>
                <w:color w:val="000000" w:themeColor="text1"/>
                <w:kern w:val="3"/>
                <w:lang w:eastAsia="zh-CN"/>
              </w:rPr>
            </w:pPr>
            <w:r w:rsidRPr="00737911">
              <w:rPr>
                <w:rFonts w:asciiTheme="minorHAnsi" w:eastAsia="Calibri" w:hAnsiTheme="minorHAnsi" w:cs="Arial"/>
                <w:color w:val="000000" w:themeColor="text1"/>
                <w:kern w:val="3"/>
                <w:lang w:eastAsia="zh-CN"/>
              </w:rPr>
              <w:t>Datum:</w:t>
            </w:r>
          </w:p>
        </w:tc>
        <w:tc>
          <w:tcPr>
            <w:tcW w:w="1701" w:type="dxa"/>
          </w:tcPr>
          <w:p w14:paraId="2129E466" w14:textId="77777777" w:rsidR="00737911" w:rsidRPr="00737911" w:rsidRDefault="00737911" w:rsidP="00737911">
            <w:pPr>
              <w:suppressAutoHyphens/>
              <w:autoSpaceDN w:val="0"/>
              <w:ind w:right="6"/>
              <w:jc w:val="both"/>
              <w:textAlignment w:val="baseline"/>
              <w:rPr>
                <w:rFonts w:asciiTheme="minorHAnsi" w:eastAsia="Calibri" w:hAnsiTheme="minorHAnsi" w:cs="Arial"/>
                <w:b/>
                <w:color w:val="000000" w:themeColor="text1"/>
                <w:kern w:val="3"/>
                <w:lang w:eastAsia="zh-CN"/>
              </w:rPr>
            </w:pPr>
          </w:p>
        </w:tc>
      </w:tr>
    </w:tbl>
    <w:p w14:paraId="2F30CB7A" w14:textId="77777777" w:rsidR="00737911" w:rsidRPr="00737911" w:rsidRDefault="00737911" w:rsidP="00737911">
      <w:pPr>
        <w:suppressAutoHyphens/>
        <w:autoSpaceDN w:val="0"/>
        <w:ind w:right="6"/>
        <w:jc w:val="both"/>
        <w:textAlignment w:val="baseline"/>
        <w:rPr>
          <w:rFonts w:asciiTheme="minorHAnsi" w:eastAsia="Calibri" w:hAnsiTheme="minorHAnsi" w:cs="Arial"/>
          <w:color w:val="000000" w:themeColor="text1"/>
          <w:kern w:val="3"/>
          <w:lang w:eastAsia="zh-CN"/>
        </w:rPr>
      </w:pPr>
    </w:p>
    <w:p w14:paraId="7DFAD923" w14:textId="77777777" w:rsidR="00737911" w:rsidRPr="00737911" w:rsidRDefault="00737911" w:rsidP="00737911">
      <w:pPr>
        <w:tabs>
          <w:tab w:val="right" w:pos="2556"/>
          <w:tab w:val="right" w:pos="9017"/>
        </w:tabs>
        <w:suppressAutoHyphens/>
        <w:autoSpaceDN w:val="0"/>
        <w:ind w:right="6"/>
        <w:jc w:val="both"/>
        <w:textAlignment w:val="baseline"/>
        <w:rPr>
          <w:rFonts w:asciiTheme="minorHAnsi" w:eastAsia="Calibri" w:hAnsiTheme="minorHAnsi" w:cs="Arial"/>
          <w:b/>
          <w:color w:val="000000" w:themeColor="text1"/>
          <w:kern w:val="3"/>
          <w:lang w:eastAsia="zh-CN"/>
        </w:rPr>
      </w:pPr>
      <w:r w:rsidRPr="00737911">
        <w:rPr>
          <w:rFonts w:asciiTheme="minorHAnsi" w:eastAsia="Calibri" w:hAnsiTheme="minorHAnsi" w:cs="Arial"/>
          <w:b/>
          <w:color w:val="000000" w:themeColor="text1"/>
          <w:kern w:val="3"/>
          <w:lang w:eastAsia="zh-CN"/>
        </w:rPr>
        <w:t>PONUDNIK:</w:t>
      </w:r>
    </w:p>
    <w:tbl>
      <w:tblPr>
        <w:tblStyle w:val="Tabelamrea16"/>
        <w:tblW w:w="9067" w:type="dxa"/>
        <w:tblLook w:val="04A0" w:firstRow="1" w:lastRow="0" w:firstColumn="1" w:lastColumn="0" w:noHBand="0" w:noVBand="1"/>
      </w:tblPr>
      <w:tblGrid>
        <w:gridCol w:w="2265"/>
        <w:gridCol w:w="6802"/>
      </w:tblGrid>
      <w:tr w:rsidR="00737911" w:rsidRPr="00737911" w14:paraId="6BE40393" w14:textId="77777777" w:rsidTr="000027B9">
        <w:trPr>
          <w:trHeight w:val="70"/>
        </w:trPr>
        <w:tc>
          <w:tcPr>
            <w:tcW w:w="2265" w:type="dxa"/>
          </w:tcPr>
          <w:p w14:paraId="1B692168" w14:textId="77777777" w:rsidR="00737911" w:rsidRPr="00737911" w:rsidRDefault="00737911" w:rsidP="00737911">
            <w:pPr>
              <w:suppressAutoHyphens/>
              <w:autoSpaceDN w:val="0"/>
              <w:ind w:right="6"/>
              <w:jc w:val="both"/>
              <w:textAlignment w:val="baseline"/>
              <w:rPr>
                <w:rFonts w:asciiTheme="minorHAnsi" w:eastAsia="Calibri" w:hAnsiTheme="minorHAnsi" w:cs="Arial"/>
                <w:color w:val="000000" w:themeColor="text1"/>
                <w:kern w:val="3"/>
                <w:lang w:eastAsia="zh-CN"/>
              </w:rPr>
            </w:pPr>
            <w:r w:rsidRPr="00737911">
              <w:rPr>
                <w:rFonts w:asciiTheme="minorHAnsi" w:eastAsia="Calibri" w:hAnsiTheme="minorHAnsi" w:cs="Arial"/>
                <w:color w:val="000000" w:themeColor="text1"/>
                <w:kern w:val="3"/>
                <w:lang w:eastAsia="zh-CN"/>
              </w:rPr>
              <w:t>Naziv ponudnika:</w:t>
            </w:r>
          </w:p>
        </w:tc>
        <w:tc>
          <w:tcPr>
            <w:tcW w:w="6802" w:type="dxa"/>
          </w:tcPr>
          <w:p w14:paraId="2B3358D7" w14:textId="77777777" w:rsidR="00737911" w:rsidRPr="00737911" w:rsidRDefault="00737911" w:rsidP="00737911">
            <w:pPr>
              <w:suppressAutoHyphens/>
              <w:autoSpaceDN w:val="0"/>
              <w:ind w:right="6"/>
              <w:jc w:val="both"/>
              <w:textAlignment w:val="baseline"/>
              <w:rPr>
                <w:rFonts w:asciiTheme="minorHAnsi" w:eastAsia="Calibri" w:hAnsiTheme="minorHAnsi" w:cs="Arial"/>
                <w:color w:val="000000" w:themeColor="text1"/>
                <w:kern w:val="3"/>
                <w:lang w:eastAsia="zh-CN"/>
              </w:rPr>
            </w:pPr>
          </w:p>
        </w:tc>
      </w:tr>
    </w:tbl>
    <w:p w14:paraId="256A0595" w14:textId="77777777" w:rsidR="00737911" w:rsidRPr="00737911" w:rsidRDefault="00737911" w:rsidP="00737911">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color w:val="000000" w:themeColor="text1"/>
          <w:kern w:val="3"/>
          <w:lang w:eastAsia="zh-CN"/>
        </w:rPr>
      </w:pPr>
    </w:p>
    <w:tbl>
      <w:tblPr>
        <w:tblW w:w="9186" w:type="dxa"/>
        <w:tblInd w:w="-118" w:type="dxa"/>
        <w:tblLayout w:type="fixed"/>
        <w:tblCellMar>
          <w:left w:w="10" w:type="dxa"/>
          <w:right w:w="10" w:type="dxa"/>
        </w:tblCellMar>
        <w:tblLook w:val="04A0" w:firstRow="1" w:lastRow="0" w:firstColumn="1" w:lastColumn="0" w:noHBand="0" w:noVBand="1"/>
      </w:tblPr>
      <w:tblGrid>
        <w:gridCol w:w="7343"/>
        <w:gridCol w:w="992"/>
        <w:gridCol w:w="851"/>
      </w:tblGrid>
      <w:tr w:rsidR="00737911" w:rsidRPr="00737911" w14:paraId="649AFB32" w14:textId="77777777" w:rsidTr="000027B9">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F64DD3F" w14:textId="77777777" w:rsidR="00737911" w:rsidRPr="00737911" w:rsidRDefault="00737911" w:rsidP="00737911">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color w:val="000000" w:themeColor="text1"/>
                <w:kern w:val="3"/>
                <w:lang w:eastAsia="zh-CN"/>
              </w:rPr>
            </w:pPr>
            <w:r w:rsidRPr="00737911">
              <w:rPr>
                <w:rFonts w:asciiTheme="minorHAnsi" w:eastAsia="Calibri" w:hAnsiTheme="minorHAnsi" w:cs="Arial"/>
                <w:color w:val="000000" w:themeColor="text1"/>
                <w:kern w:val="3"/>
                <w:lang w:eastAsia="zh-CN"/>
              </w:rPr>
              <w:t xml:space="preserve">Pri izvedbi predmeta javnega naročila bodo </w:t>
            </w:r>
            <w:r w:rsidRPr="00737911">
              <w:rPr>
                <w:rFonts w:asciiTheme="minorHAnsi" w:eastAsia="Calibri" w:hAnsiTheme="minorHAnsi" w:cs="Arial"/>
                <w:b/>
                <w:color w:val="000000" w:themeColor="text1"/>
                <w:kern w:val="3"/>
                <w:lang w:eastAsia="zh-CN"/>
              </w:rPr>
              <w:t>sodelovali partnerji:</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88BBF7" w14:textId="77777777" w:rsidR="00737911" w:rsidRPr="00737911" w:rsidRDefault="00737911" w:rsidP="00737911">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737911">
              <w:rPr>
                <w:rFonts w:asciiTheme="minorHAnsi" w:eastAsia="Calibri" w:hAnsiTheme="minorHAnsi" w:cs="Arial"/>
                <w:b/>
                <w:color w:val="000000" w:themeColor="text1"/>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9FB2CC" w14:textId="77777777" w:rsidR="00737911" w:rsidRPr="00737911" w:rsidRDefault="00737911" w:rsidP="00737911">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737911">
              <w:rPr>
                <w:rFonts w:asciiTheme="minorHAnsi" w:eastAsia="Calibri" w:hAnsiTheme="minorHAnsi" w:cs="Arial"/>
                <w:b/>
                <w:color w:val="000000" w:themeColor="text1"/>
                <w:kern w:val="3"/>
                <w:lang w:eastAsia="zh-CN"/>
              </w:rPr>
              <w:t>NE</w:t>
            </w:r>
          </w:p>
        </w:tc>
      </w:tr>
      <w:tr w:rsidR="00737911" w:rsidRPr="00737911" w14:paraId="6A59A85A" w14:textId="77777777" w:rsidTr="000027B9">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8A3AB1F" w14:textId="77777777" w:rsidR="00737911" w:rsidRPr="00737911" w:rsidRDefault="00737911" w:rsidP="00737911">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color w:val="000000" w:themeColor="text1"/>
                <w:kern w:val="3"/>
                <w:lang w:eastAsia="zh-CN"/>
              </w:rPr>
            </w:pPr>
            <w:r w:rsidRPr="00737911">
              <w:rPr>
                <w:rFonts w:asciiTheme="minorHAnsi" w:eastAsia="Calibri" w:hAnsiTheme="minorHAnsi" w:cs="Arial"/>
                <w:color w:val="000000" w:themeColor="text1"/>
                <w:kern w:val="3"/>
                <w:lang w:eastAsia="zh-CN"/>
              </w:rPr>
              <w:t xml:space="preserve">Pri izvedbi predmeta javnega naročila bodo </w:t>
            </w:r>
            <w:r w:rsidRPr="00737911">
              <w:rPr>
                <w:rFonts w:asciiTheme="minorHAnsi" w:eastAsia="Calibri" w:hAnsiTheme="minorHAnsi" w:cs="Arial"/>
                <w:b/>
                <w:color w:val="000000" w:themeColor="text1"/>
                <w:kern w:val="3"/>
                <w:lang w:eastAsia="zh-CN"/>
              </w:rPr>
              <w:t>sodelovali podizvajalci:</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9E884B4" w14:textId="77777777" w:rsidR="00737911" w:rsidRPr="00737911" w:rsidRDefault="00737911" w:rsidP="00737911">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737911">
              <w:rPr>
                <w:rFonts w:asciiTheme="minorHAnsi" w:eastAsia="Calibri" w:hAnsiTheme="minorHAnsi" w:cs="Arial"/>
                <w:b/>
                <w:color w:val="000000" w:themeColor="text1"/>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37A8F5" w14:textId="77777777" w:rsidR="00737911" w:rsidRPr="00737911" w:rsidRDefault="00737911" w:rsidP="00737911">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737911">
              <w:rPr>
                <w:rFonts w:asciiTheme="minorHAnsi" w:eastAsia="Calibri" w:hAnsiTheme="minorHAnsi" w:cs="Arial"/>
                <w:b/>
                <w:color w:val="000000" w:themeColor="text1"/>
                <w:kern w:val="3"/>
                <w:lang w:eastAsia="zh-CN"/>
              </w:rPr>
              <w:t>NE</w:t>
            </w:r>
          </w:p>
        </w:tc>
      </w:tr>
      <w:tr w:rsidR="00737911" w:rsidRPr="00737911" w14:paraId="2307246D" w14:textId="77777777" w:rsidTr="000027B9">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9C6D60" w14:textId="77777777" w:rsidR="00737911" w:rsidRPr="00737911" w:rsidRDefault="00737911" w:rsidP="00737911">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color w:val="000000" w:themeColor="text1"/>
                <w:kern w:val="3"/>
                <w:lang w:eastAsia="zh-CN"/>
              </w:rPr>
            </w:pPr>
            <w:r w:rsidRPr="00737911">
              <w:rPr>
                <w:rFonts w:asciiTheme="minorHAnsi" w:eastAsia="Calibri" w:hAnsiTheme="minorHAnsi" w:cs="Arial"/>
                <w:color w:val="000000" w:themeColor="text1"/>
                <w:kern w:val="3"/>
                <w:lang w:eastAsia="zh-CN"/>
              </w:rPr>
              <w:t xml:space="preserve">Pri izvedbi predmeta javnega naročila bodo </w:t>
            </w:r>
            <w:r w:rsidRPr="00737911">
              <w:rPr>
                <w:rFonts w:asciiTheme="minorHAnsi" w:eastAsia="Calibri" w:hAnsiTheme="minorHAnsi" w:cs="Arial"/>
                <w:b/>
                <w:color w:val="000000" w:themeColor="text1"/>
                <w:kern w:val="3"/>
                <w:lang w:eastAsia="zh-CN"/>
              </w:rPr>
              <w:t>sodelovali drugi subjekti</w:t>
            </w:r>
            <w:r w:rsidRPr="00737911">
              <w:rPr>
                <w:rFonts w:asciiTheme="minorHAnsi" w:eastAsia="Calibri" w:hAnsiTheme="minorHAnsi" w:cs="Arial"/>
                <w:color w:val="000000" w:themeColor="text1"/>
                <w:kern w:val="3"/>
                <w:lang w:eastAsia="zh-CN"/>
              </w:rPr>
              <w:t>, katerih zmogljivosti bo v skladu z 81. členom zjn-3 uporabljal ponudnik:*</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1CA5D5" w14:textId="77777777" w:rsidR="00737911" w:rsidRPr="00737911" w:rsidRDefault="00737911" w:rsidP="00737911">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737911">
              <w:rPr>
                <w:rFonts w:asciiTheme="minorHAnsi" w:eastAsia="Calibri" w:hAnsiTheme="minorHAnsi" w:cs="Arial"/>
                <w:b/>
                <w:color w:val="000000" w:themeColor="text1"/>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12D1CB" w14:textId="77777777" w:rsidR="00737911" w:rsidRPr="00737911" w:rsidRDefault="00737911" w:rsidP="00737911">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737911">
              <w:rPr>
                <w:rFonts w:asciiTheme="minorHAnsi" w:eastAsia="Calibri" w:hAnsiTheme="minorHAnsi" w:cs="Arial"/>
                <w:b/>
                <w:color w:val="000000" w:themeColor="text1"/>
                <w:kern w:val="3"/>
                <w:lang w:eastAsia="zh-CN"/>
              </w:rPr>
              <w:t>NE</w:t>
            </w:r>
          </w:p>
        </w:tc>
      </w:tr>
    </w:tbl>
    <w:p w14:paraId="640D2E9B" w14:textId="77777777" w:rsidR="00737911" w:rsidRPr="00737911" w:rsidRDefault="00737911" w:rsidP="00737911">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737911">
        <w:rPr>
          <w:rFonts w:asciiTheme="minorHAnsi" w:eastAsia="Calibri" w:hAnsiTheme="minorHAnsi" w:cs="Arial"/>
          <w:b/>
          <w:color w:val="000000" w:themeColor="text1"/>
          <w:kern w:val="3"/>
          <w:lang w:eastAsia="zh-CN"/>
        </w:rPr>
        <w:t>(ustrezno obkrožite)</w:t>
      </w:r>
    </w:p>
    <w:p w14:paraId="68C1D54F" w14:textId="77777777" w:rsidR="00737911" w:rsidRPr="00737911" w:rsidRDefault="00737911" w:rsidP="00737911">
      <w:pPr>
        <w:jc w:val="both"/>
        <w:rPr>
          <w:rFonts w:asciiTheme="minorHAnsi" w:eastAsiaTheme="minorHAnsi" w:hAnsiTheme="minorHAnsi" w:cstheme="minorBidi"/>
          <w:i/>
          <w:color w:val="000000" w:themeColor="text1"/>
          <w:sz w:val="18"/>
          <w:szCs w:val="18"/>
        </w:rPr>
      </w:pPr>
      <w:r w:rsidRPr="00737911">
        <w:rPr>
          <w:rFonts w:asciiTheme="minorHAnsi" w:eastAsiaTheme="minorHAnsi" w:hAnsiTheme="minorHAnsi" w:cstheme="minorBidi"/>
          <w:i/>
          <w:color w:val="000000" w:themeColor="text1"/>
          <w:sz w:val="18"/>
          <w:szCs w:val="18"/>
        </w:rPr>
        <w:t>*V tem primeru mora drugi subjekt v ponudbi obvezno nastopati kot partner ali kot podizvajalec in predložiti vse obrazce, ki so jih skladno z zahtevami predmetne dokumentacije v zvezi z oddajo javnega naročila dolžni predložiti podizvajalci/partnerji.</w:t>
      </w:r>
    </w:p>
    <w:p w14:paraId="48A93D12" w14:textId="77777777" w:rsidR="00737911" w:rsidRDefault="00737911" w:rsidP="00820595">
      <w:pPr>
        <w:suppressAutoHyphens/>
        <w:autoSpaceDN w:val="0"/>
        <w:ind w:right="6"/>
        <w:jc w:val="both"/>
        <w:textAlignment w:val="baseline"/>
        <w:rPr>
          <w:rFonts w:asciiTheme="minorHAnsi" w:eastAsia="Calibri" w:hAnsiTheme="minorHAnsi" w:cs="Arial"/>
          <w:b/>
          <w:kern w:val="3"/>
          <w:lang w:eastAsia="zh-CN"/>
        </w:rPr>
      </w:pPr>
    </w:p>
    <w:p w14:paraId="6F80DB66" w14:textId="66943EDE" w:rsidR="00B00054" w:rsidRDefault="00B00054" w:rsidP="007D3DB2">
      <w:pPr>
        <w:jc w:val="both"/>
        <w:rPr>
          <w:highlight w:val="yellow"/>
          <w:lang w:eastAsia="zh-CN"/>
        </w:rPr>
      </w:pPr>
    </w:p>
    <w:p w14:paraId="3B284EDA" w14:textId="77777777" w:rsidR="00B00054" w:rsidRDefault="00B00054" w:rsidP="00B00054">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sectPr w:rsidR="00B00054" w:rsidSect="00EF33D0">
          <w:headerReference w:type="default" r:id="rId42"/>
          <w:type w:val="continuous"/>
          <w:pgSz w:w="11906" w:h="16838"/>
          <w:pgMar w:top="1417" w:right="1417" w:bottom="1417" w:left="1417" w:header="708" w:footer="708" w:gutter="0"/>
          <w:cols w:space="708"/>
          <w:docGrid w:linePitch="360"/>
        </w:sectPr>
      </w:pPr>
    </w:p>
    <w:p w14:paraId="436F1532" w14:textId="77777777" w:rsidR="00327A4F" w:rsidRPr="0025201B" w:rsidRDefault="00327A4F" w:rsidP="00327A4F">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u w:val="single"/>
          <w:lang w:eastAsia="zh-CN"/>
        </w:rPr>
        <w:t>KONČNA PONUDBENA VREDNOST</w:t>
      </w:r>
      <w:r w:rsidRPr="0025201B">
        <w:rPr>
          <w:rFonts w:asciiTheme="minorHAnsi" w:eastAsia="Calibri" w:hAnsiTheme="minorHAnsi" w:cs="Arial"/>
          <w:b/>
          <w:kern w:val="3"/>
          <w:lang w:eastAsia="zh-CN"/>
        </w:rPr>
        <w:t xml:space="preserv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9"/>
        <w:gridCol w:w="4238"/>
        <w:gridCol w:w="3390"/>
        <w:gridCol w:w="862"/>
      </w:tblGrid>
      <w:tr w:rsidR="00327A4F" w:rsidRPr="0025201B" w14:paraId="0E1291CE" w14:textId="77777777" w:rsidTr="00475360">
        <w:trPr>
          <w:cantSplit/>
          <w:trHeight w:val="624"/>
        </w:trPr>
        <w:tc>
          <w:tcPr>
            <w:tcW w:w="719" w:type="dxa"/>
          </w:tcPr>
          <w:p w14:paraId="178D06DE"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A.</w:t>
            </w:r>
          </w:p>
        </w:tc>
        <w:tc>
          <w:tcPr>
            <w:tcW w:w="4238" w:type="dxa"/>
          </w:tcPr>
          <w:p w14:paraId="184D4094" w14:textId="721C651C" w:rsidR="00327A4F" w:rsidRPr="0025201B" w:rsidRDefault="00327A4F" w:rsidP="000A27B6">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25201B">
              <w:rPr>
                <w:rFonts w:asciiTheme="minorHAnsi" w:eastAsia="Calibri" w:hAnsiTheme="minorHAnsi" w:cs="Arial"/>
                <w:b/>
                <w:kern w:val="3"/>
                <w:lang w:bidi="hi-IN"/>
              </w:rPr>
              <w:t xml:space="preserve">Končna ponudbena </w:t>
            </w:r>
            <w:r w:rsidR="000A27B6">
              <w:rPr>
                <w:rFonts w:asciiTheme="minorHAnsi" w:eastAsia="Calibri" w:hAnsiTheme="minorHAnsi" w:cs="Arial"/>
                <w:b/>
                <w:kern w:val="3"/>
                <w:lang w:bidi="hi-IN"/>
              </w:rPr>
              <w:t xml:space="preserve">cena za </w:t>
            </w:r>
            <w:r w:rsidR="000A27B6" w:rsidRPr="00737911">
              <w:rPr>
                <w:rFonts w:asciiTheme="minorHAnsi" w:eastAsia="Calibri" w:hAnsiTheme="minorHAnsi" w:cs="Arial"/>
                <w:b/>
                <w:kern w:val="3"/>
                <w:u w:val="single"/>
                <w:lang w:bidi="hi-IN"/>
              </w:rPr>
              <w:t>eno</w:t>
            </w:r>
            <w:r w:rsidR="000A27B6">
              <w:rPr>
                <w:rFonts w:asciiTheme="minorHAnsi" w:eastAsia="Calibri" w:hAnsiTheme="minorHAnsi" w:cs="Arial"/>
                <w:b/>
                <w:kern w:val="3"/>
                <w:lang w:bidi="hi-IN"/>
              </w:rPr>
              <w:t xml:space="preserve"> številko</w:t>
            </w:r>
            <w:r w:rsidRPr="0025201B">
              <w:rPr>
                <w:rFonts w:asciiTheme="minorHAnsi" w:eastAsia="Calibri" w:hAnsiTheme="minorHAnsi" w:cs="Arial"/>
                <w:b/>
                <w:kern w:val="3"/>
                <w:lang w:bidi="hi-IN"/>
              </w:rPr>
              <w:t xml:space="preserve"> </w:t>
            </w:r>
            <w:r w:rsidRPr="0079200F">
              <w:rPr>
                <w:rFonts w:asciiTheme="minorHAnsi" w:eastAsia="Calibri" w:hAnsiTheme="minorHAnsi" w:cs="Arial"/>
                <w:b/>
                <w:kern w:val="3"/>
                <w:u w:val="single"/>
                <w:lang w:bidi="hi-IN"/>
              </w:rPr>
              <w:t>brez DDV:</w:t>
            </w:r>
          </w:p>
        </w:tc>
        <w:tc>
          <w:tcPr>
            <w:tcW w:w="3390" w:type="dxa"/>
            <w:vAlign w:val="center"/>
          </w:tcPr>
          <w:p w14:paraId="66B31DA5"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tcPr>
          <w:p w14:paraId="00851F68"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25201B">
              <w:rPr>
                <w:rFonts w:asciiTheme="minorHAnsi" w:eastAsia="Calibri" w:hAnsiTheme="minorHAnsi" w:cs="Arial"/>
                <w:b/>
                <w:bCs/>
                <w:kern w:val="3"/>
                <w:lang w:bidi="hi-IN"/>
              </w:rPr>
              <w:t>EUR</w:t>
            </w:r>
          </w:p>
        </w:tc>
      </w:tr>
      <w:tr w:rsidR="000A27B6" w:rsidRPr="0025201B" w14:paraId="70D0A74E" w14:textId="77777777" w:rsidTr="00475360">
        <w:trPr>
          <w:cantSplit/>
          <w:trHeight w:val="624"/>
        </w:trPr>
        <w:tc>
          <w:tcPr>
            <w:tcW w:w="719" w:type="dxa"/>
          </w:tcPr>
          <w:p w14:paraId="77E74745" w14:textId="08D74D1D" w:rsidR="000A27B6" w:rsidRPr="0025201B" w:rsidRDefault="000A27B6" w:rsidP="000A27B6">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Pr>
                <w:rFonts w:asciiTheme="minorHAnsi" w:eastAsia="Calibri" w:hAnsiTheme="minorHAnsi" w:cs="Arial"/>
                <w:b/>
                <w:kern w:val="3"/>
                <w:lang w:bidi="hi-IN"/>
              </w:rPr>
              <w:t>B.</w:t>
            </w:r>
          </w:p>
        </w:tc>
        <w:tc>
          <w:tcPr>
            <w:tcW w:w="4238" w:type="dxa"/>
          </w:tcPr>
          <w:p w14:paraId="7EA627A9" w14:textId="535374EB" w:rsidR="000A27B6" w:rsidRPr="0025201B" w:rsidRDefault="000A27B6" w:rsidP="004E35D8">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 xml:space="preserve">Končna ponudbena </w:t>
            </w:r>
            <w:r>
              <w:rPr>
                <w:rFonts w:asciiTheme="minorHAnsi" w:eastAsia="Calibri" w:hAnsiTheme="minorHAnsi" w:cs="Arial"/>
                <w:b/>
                <w:kern w:val="3"/>
                <w:lang w:bidi="hi-IN"/>
              </w:rPr>
              <w:t xml:space="preserve">cena za </w:t>
            </w:r>
            <w:r w:rsidR="00BE6AC4" w:rsidRPr="00737911">
              <w:rPr>
                <w:rFonts w:asciiTheme="minorHAnsi" w:eastAsia="Calibri" w:hAnsiTheme="minorHAnsi" w:cs="Arial"/>
                <w:b/>
                <w:kern w:val="3"/>
                <w:u w:val="single"/>
                <w:lang w:bidi="hi-IN"/>
              </w:rPr>
              <w:t>24</w:t>
            </w:r>
            <w:r>
              <w:rPr>
                <w:rFonts w:asciiTheme="minorHAnsi" w:eastAsia="Calibri" w:hAnsiTheme="minorHAnsi" w:cs="Arial"/>
                <w:b/>
                <w:kern w:val="3"/>
                <w:lang w:bidi="hi-IN"/>
              </w:rPr>
              <w:t xml:space="preserve"> številk</w:t>
            </w:r>
            <w:r w:rsidRPr="0025201B">
              <w:rPr>
                <w:rFonts w:asciiTheme="minorHAnsi" w:eastAsia="Calibri" w:hAnsiTheme="minorHAnsi" w:cs="Arial"/>
                <w:b/>
                <w:kern w:val="3"/>
                <w:lang w:bidi="hi-IN"/>
              </w:rPr>
              <w:t xml:space="preserve"> </w:t>
            </w:r>
            <w:r w:rsidRPr="0079200F">
              <w:rPr>
                <w:rFonts w:asciiTheme="minorHAnsi" w:eastAsia="Calibri" w:hAnsiTheme="minorHAnsi" w:cs="Arial"/>
                <w:b/>
                <w:kern w:val="3"/>
                <w:u w:val="single"/>
                <w:lang w:bidi="hi-IN"/>
              </w:rPr>
              <w:t>brez DDV:</w:t>
            </w:r>
          </w:p>
        </w:tc>
        <w:tc>
          <w:tcPr>
            <w:tcW w:w="3390" w:type="dxa"/>
            <w:vAlign w:val="center"/>
          </w:tcPr>
          <w:p w14:paraId="474C7980" w14:textId="77777777" w:rsidR="000A27B6" w:rsidRPr="0025201B" w:rsidRDefault="000A27B6" w:rsidP="000A27B6">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tcPr>
          <w:p w14:paraId="5BDE0E1F" w14:textId="593B0887" w:rsidR="000A27B6" w:rsidRPr="0025201B" w:rsidRDefault="009445D3" w:rsidP="000A27B6">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Pr>
                <w:rFonts w:asciiTheme="minorHAnsi" w:eastAsia="Calibri" w:hAnsiTheme="minorHAnsi" w:cs="Arial"/>
                <w:b/>
                <w:bCs/>
                <w:kern w:val="3"/>
                <w:lang w:bidi="hi-IN"/>
              </w:rPr>
              <w:t>EUR</w:t>
            </w:r>
          </w:p>
        </w:tc>
      </w:tr>
    </w:tbl>
    <w:p w14:paraId="18A10AF0" w14:textId="77777777" w:rsidR="004731B7" w:rsidRDefault="004731B7" w:rsidP="00BC4C46">
      <w:pPr>
        <w:tabs>
          <w:tab w:val="right" w:pos="2556"/>
          <w:tab w:val="right" w:pos="5609"/>
          <w:tab w:val="left" w:pos="7938"/>
          <w:tab w:val="left" w:pos="8364"/>
          <w:tab w:val="right" w:pos="9073"/>
        </w:tabs>
        <w:suppressAutoHyphens/>
        <w:autoSpaceDN w:val="0"/>
        <w:ind w:right="-1"/>
        <w:jc w:val="both"/>
        <w:textAlignment w:val="baseline"/>
        <w:rPr>
          <w:rFonts w:asciiTheme="minorHAnsi" w:eastAsia="Calibri" w:hAnsiTheme="minorHAnsi" w:cs="Arial"/>
          <w:kern w:val="3"/>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6"/>
      </w:tblGrid>
      <w:tr w:rsidR="00481DDF" w:rsidRPr="00481DDF" w14:paraId="79340AE1" w14:textId="77777777" w:rsidTr="00767D4B">
        <w:tc>
          <w:tcPr>
            <w:tcW w:w="4531" w:type="dxa"/>
            <w:shd w:val="clear" w:color="auto" w:fill="auto"/>
          </w:tcPr>
          <w:p w14:paraId="79008100" w14:textId="1E25D2AF" w:rsidR="00481DDF" w:rsidRPr="00481DDF" w:rsidRDefault="009B562F" w:rsidP="009B562F">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r>
              <w:rPr>
                <w:rFonts w:asciiTheme="minorHAnsi" w:eastAsia="Calibri" w:hAnsiTheme="minorHAnsi" w:cs="Arial"/>
                <w:b/>
                <w:kern w:val="3"/>
                <w:lang w:eastAsia="zh-CN"/>
              </w:rPr>
              <w:t>Število strani zakupa</w:t>
            </w:r>
            <w:r w:rsidR="00481DDF" w:rsidRPr="00481DDF">
              <w:rPr>
                <w:rFonts w:asciiTheme="minorHAnsi" w:eastAsia="Calibri" w:hAnsiTheme="minorHAnsi" w:cs="Arial"/>
                <w:b/>
                <w:kern w:val="3"/>
                <w:lang w:eastAsia="zh-CN"/>
              </w:rPr>
              <w:t xml:space="preserve"> (merilo </w:t>
            </w:r>
            <w:r w:rsidR="007C322C">
              <w:rPr>
                <w:rFonts w:asciiTheme="minorHAnsi" w:eastAsia="Calibri" w:hAnsiTheme="minorHAnsi" w:cs="Arial"/>
                <w:b/>
                <w:kern w:val="3"/>
                <w:lang w:eastAsia="zh-CN"/>
              </w:rPr>
              <w:t>B</w:t>
            </w:r>
            <w:r w:rsidR="00481DDF" w:rsidRPr="00481DDF">
              <w:rPr>
                <w:rFonts w:asciiTheme="minorHAnsi" w:eastAsia="Calibri" w:hAnsiTheme="minorHAnsi" w:cs="Arial"/>
                <w:b/>
                <w:kern w:val="3"/>
                <w:lang w:eastAsia="zh-CN"/>
              </w:rPr>
              <w:t>)</w:t>
            </w:r>
          </w:p>
        </w:tc>
        <w:tc>
          <w:tcPr>
            <w:tcW w:w="4536" w:type="dxa"/>
            <w:shd w:val="clear" w:color="auto" w:fill="auto"/>
            <w:vAlign w:val="center"/>
          </w:tcPr>
          <w:p w14:paraId="2361C7A0" w14:textId="30C3C72E" w:rsidR="00481DDF" w:rsidRPr="00481DDF" w:rsidRDefault="00481DDF" w:rsidP="00481DDF">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p>
        </w:tc>
      </w:tr>
    </w:tbl>
    <w:p w14:paraId="5C925E0F" w14:textId="77777777" w:rsidR="00481DDF" w:rsidRPr="00481DDF" w:rsidRDefault="00481DDF" w:rsidP="00481DDF">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p>
    <w:tbl>
      <w:tblPr>
        <w:tblStyle w:val="Tabelamrea"/>
        <w:tblW w:w="9067" w:type="dxa"/>
        <w:tblLook w:val="04A0" w:firstRow="1" w:lastRow="0" w:firstColumn="1" w:lastColumn="0" w:noHBand="0" w:noVBand="1"/>
      </w:tblPr>
      <w:tblGrid>
        <w:gridCol w:w="3114"/>
        <w:gridCol w:w="5953"/>
      </w:tblGrid>
      <w:tr w:rsidR="00C65289" w:rsidRPr="00EB65E5" w14:paraId="57CC58E4" w14:textId="77777777" w:rsidTr="00E419E6">
        <w:tc>
          <w:tcPr>
            <w:tcW w:w="3114" w:type="dxa"/>
          </w:tcPr>
          <w:p w14:paraId="5256816B" w14:textId="412B70F6" w:rsidR="00C65289" w:rsidRPr="00EB65E5" w:rsidRDefault="00C65289" w:rsidP="00C65289">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r w:rsidRPr="00EB65E5">
              <w:rPr>
                <w:rFonts w:asciiTheme="minorHAnsi" w:eastAsia="Calibri" w:hAnsiTheme="minorHAnsi" w:cs="Arial"/>
                <w:b/>
                <w:kern w:val="3"/>
                <w:lang w:eastAsia="zh-CN"/>
              </w:rPr>
              <w:t>Nominiran kader (merilo C)</w:t>
            </w:r>
          </w:p>
          <w:p w14:paraId="121997D4" w14:textId="77777777" w:rsidR="00C65289" w:rsidRPr="00EB65E5" w:rsidRDefault="00C65289" w:rsidP="00C65289">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p>
        </w:tc>
        <w:tc>
          <w:tcPr>
            <w:tcW w:w="5953" w:type="dxa"/>
          </w:tcPr>
          <w:p w14:paraId="7AE25463" w14:textId="4151A781" w:rsidR="00C65289" w:rsidRPr="00EB65E5" w:rsidRDefault="00C65289" w:rsidP="00C65289">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r w:rsidRPr="00EB65E5">
              <w:rPr>
                <w:rFonts w:asciiTheme="minorHAnsi" w:eastAsia="Calibri" w:hAnsiTheme="minorHAnsi" w:cs="Arial"/>
                <w:b/>
                <w:kern w:val="3"/>
                <w:lang w:eastAsia="zh-CN"/>
              </w:rPr>
              <w:t>Število let delovnih izkušenj v navedeni funkciji</w:t>
            </w:r>
          </w:p>
        </w:tc>
      </w:tr>
      <w:tr w:rsidR="00C65289" w:rsidRPr="00EB65E5" w14:paraId="2D8916C7" w14:textId="77777777" w:rsidTr="00E419E6">
        <w:tc>
          <w:tcPr>
            <w:tcW w:w="3114" w:type="dxa"/>
          </w:tcPr>
          <w:p w14:paraId="557B17A4" w14:textId="77777777" w:rsidR="00C65289" w:rsidRPr="00EB65E5" w:rsidRDefault="00C65289" w:rsidP="00C65289">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r w:rsidRPr="00EB65E5">
              <w:rPr>
                <w:rFonts w:asciiTheme="minorHAnsi" w:eastAsia="Calibri" w:hAnsiTheme="minorHAnsi" w:cs="Arial"/>
                <w:b/>
                <w:kern w:val="3"/>
                <w:lang w:eastAsia="zh-CN"/>
              </w:rPr>
              <w:t>Odgovorni urednik</w:t>
            </w:r>
          </w:p>
        </w:tc>
        <w:tc>
          <w:tcPr>
            <w:tcW w:w="5953" w:type="dxa"/>
          </w:tcPr>
          <w:p w14:paraId="6E46CF3C" w14:textId="4A65E695" w:rsidR="00C65289" w:rsidRPr="00EB65E5" w:rsidRDefault="00C65289" w:rsidP="00C65289">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r w:rsidRPr="00EB65E5">
              <w:rPr>
                <w:rFonts w:asciiTheme="minorHAnsi" w:eastAsia="Calibri" w:hAnsiTheme="minorHAnsi" w:cs="Arial"/>
                <w:b/>
                <w:kern w:val="3"/>
                <w:lang w:eastAsia="zh-CN"/>
              </w:rPr>
              <w:t>_____ let</w:t>
            </w:r>
          </w:p>
        </w:tc>
      </w:tr>
      <w:tr w:rsidR="00C65289" w:rsidRPr="00EB65E5" w14:paraId="0D105E18" w14:textId="77777777" w:rsidTr="00E419E6">
        <w:tc>
          <w:tcPr>
            <w:tcW w:w="3114" w:type="dxa"/>
          </w:tcPr>
          <w:p w14:paraId="13722CC1" w14:textId="77777777" w:rsidR="00C65289" w:rsidRPr="00EB65E5" w:rsidRDefault="00C65289" w:rsidP="00C65289">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r w:rsidRPr="00EB65E5">
              <w:rPr>
                <w:rFonts w:asciiTheme="minorHAnsi" w:eastAsia="Calibri" w:hAnsiTheme="minorHAnsi" w:cs="Arial"/>
                <w:b/>
                <w:kern w:val="3"/>
                <w:lang w:eastAsia="zh-CN"/>
              </w:rPr>
              <w:t>Novinar - urednik</w:t>
            </w:r>
          </w:p>
        </w:tc>
        <w:tc>
          <w:tcPr>
            <w:tcW w:w="5953" w:type="dxa"/>
          </w:tcPr>
          <w:p w14:paraId="1E2BB01F" w14:textId="74AE02D6" w:rsidR="00C65289" w:rsidRPr="00EB65E5" w:rsidRDefault="00C65289" w:rsidP="00C65289">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r w:rsidRPr="00EB65E5">
              <w:rPr>
                <w:rFonts w:asciiTheme="minorHAnsi" w:eastAsia="Calibri" w:hAnsiTheme="minorHAnsi" w:cs="Arial"/>
                <w:b/>
                <w:kern w:val="3"/>
                <w:lang w:eastAsia="zh-CN"/>
              </w:rPr>
              <w:t>_____ let</w:t>
            </w:r>
          </w:p>
        </w:tc>
      </w:tr>
      <w:tr w:rsidR="00C65289" w:rsidRPr="00EB65E5" w14:paraId="2ECE8F69" w14:textId="77777777" w:rsidTr="00E419E6">
        <w:tc>
          <w:tcPr>
            <w:tcW w:w="3114" w:type="dxa"/>
          </w:tcPr>
          <w:p w14:paraId="19CE9EBA" w14:textId="710AD013" w:rsidR="00C65289" w:rsidRPr="00EB65E5" w:rsidRDefault="00C65289" w:rsidP="00C65289">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r w:rsidRPr="00EB65E5">
              <w:rPr>
                <w:rFonts w:asciiTheme="minorHAnsi" w:eastAsia="Calibri" w:hAnsiTheme="minorHAnsi" w:cs="Arial"/>
                <w:b/>
                <w:kern w:val="3"/>
                <w:lang w:eastAsia="zh-CN"/>
              </w:rPr>
              <w:t>Tehnični urednik</w:t>
            </w:r>
            <w:r w:rsidR="00E419E6" w:rsidRPr="00EB65E5">
              <w:rPr>
                <w:rFonts w:asciiTheme="minorHAnsi" w:eastAsia="Calibri" w:hAnsiTheme="minorHAnsi" w:cs="Arial"/>
                <w:b/>
                <w:kern w:val="3"/>
                <w:lang w:eastAsia="zh-CN"/>
              </w:rPr>
              <w:t xml:space="preserve">   </w:t>
            </w:r>
          </w:p>
        </w:tc>
        <w:tc>
          <w:tcPr>
            <w:tcW w:w="5953" w:type="dxa"/>
          </w:tcPr>
          <w:p w14:paraId="26ABFB25" w14:textId="77777777" w:rsidR="00C65289" w:rsidRPr="00EB65E5" w:rsidRDefault="00C65289" w:rsidP="00C65289">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r w:rsidRPr="00EB65E5">
              <w:rPr>
                <w:rFonts w:asciiTheme="minorHAnsi" w:eastAsia="Calibri" w:hAnsiTheme="minorHAnsi" w:cs="Arial"/>
                <w:b/>
                <w:kern w:val="3"/>
                <w:lang w:eastAsia="zh-CN"/>
              </w:rPr>
              <w:t>_____ let</w:t>
            </w:r>
          </w:p>
        </w:tc>
      </w:tr>
    </w:tbl>
    <w:p w14:paraId="69583F98" w14:textId="2F85301C" w:rsidR="00867041" w:rsidRDefault="00867041" w:rsidP="00327A4F">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p>
    <w:tbl>
      <w:tblPr>
        <w:tblStyle w:val="Tabelamrea"/>
        <w:tblW w:w="0" w:type="auto"/>
        <w:tblLook w:val="04A0" w:firstRow="1" w:lastRow="0" w:firstColumn="1" w:lastColumn="0" w:noHBand="0" w:noVBand="1"/>
      </w:tblPr>
      <w:tblGrid>
        <w:gridCol w:w="4531"/>
        <w:gridCol w:w="4531"/>
      </w:tblGrid>
      <w:tr w:rsidR="00481DDF" w14:paraId="0A24C8B8" w14:textId="77777777" w:rsidTr="00481DDF">
        <w:tc>
          <w:tcPr>
            <w:tcW w:w="4531" w:type="dxa"/>
          </w:tcPr>
          <w:p w14:paraId="42C14B5F" w14:textId="2D1FE234" w:rsidR="00481DDF" w:rsidRPr="003C3028" w:rsidRDefault="007C322C" w:rsidP="00605CE4">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r w:rsidRPr="003C3028">
              <w:rPr>
                <w:rFonts w:asciiTheme="minorHAnsi" w:eastAsia="Calibri" w:hAnsiTheme="minorHAnsi" w:cs="Arial"/>
                <w:b/>
                <w:kern w:val="3"/>
                <w:lang w:eastAsia="zh-CN"/>
              </w:rPr>
              <w:t xml:space="preserve">Število </w:t>
            </w:r>
            <w:r w:rsidR="00605CE4" w:rsidRPr="003C3028">
              <w:rPr>
                <w:rFonts w:asciiTheme="minorHAnsi" w:eastAsia="Calibri" w:hAnsiTheme="minorHAnsi" w:cs="Arial"/>
                <w:b/>
                <w:kern w:val="3"/>
                <w:lang w:eastAsia="zh-CN"/>
              </w:rPr>
              <w:t xml:space="preserve">brezplačnih </w:t>
            </w:r>
            <w:r w:rsidRPr="003C3028">
              <w:rPr>
                <w:rFonts w:asciiTheme="minorHAnsi" w:eastAsia="Calibri" w:hAnsiTheme="minorHAnsi" w:cs="Arial"/>
                <w:b/>
                <w:kern w:val="3"/>
                <w:lang w:eastAsia="zh-CN"/>
              </w:rPr>
              <w:t>publikacij (</w:t>
            </w:r>
            <w:r w:rsidR="00605CE4" w:rsidRPr="003C3028">
              <w:rPr>
                <w:rFonts w:asciiTheme="minorHAnsi" w:eastAsia="Calibri" w:hAnsiTheme="minorHAnsi" w:cs="Arial"/>
                <w:b/>
                <w:kern w:val="3"/>
                <w:lang w:eastAsia="zh-CN"/>
              </w:rPr>
              <w:t>m</w:t>
            </w:r>
            <w:r w:rsidRPr="003C3028">
              <w:rPr>
                <w:rFonts w:asciiTheme="minorHAnsi" w:eastAsia="Calibri" w:hAnsiTheme="minorHAnsi" w:cs="Arial"/>
                <w:b/>
                <w:kern w:val="3"/>
                <w:lang w:eastAsia="zh-CN"/>
              </w:rPr>
              <w:t>erilo D)</w:t>
            </w:r>
          </w:p>
        </w:tc>
        <w:tc>
          <w:tcPr>
            <w:tcW w:w="4531" w:type="dxa"/>
          </w:tcPr>
          <w:p w14:paraId="0C7546AB" w14:textId="77777777" w:rsidR="00481DDF" w:rsidRDefault="00481DDF" w:rsidP="00327A4F">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p>
        </w:tc>
      </w:tr>
    </w:tbl>
    <w:p w14:paraId="23936A8E" w14:textId="6CF04DA6" w:rsidR="00481DDF" w:rsidRDefault="00481DDF" w:rsidP="00327A4F">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p>
    <w:p w14:paraId="59DFBEE8" w14:textId="77777777" w:rsidR="00481DDF" w:rsidRPr="00305C18" w:rsidRDefault="00481DDF" w:rsidP="00327A4F">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p>
    <w:p w14:paraId="798CA6D2" w14:textId="61C8BE07" w:rsidR="006D6A12" w:rsidRPr="00305C18" w:rsidRDefault="006D6A12" w:rsidP="006D6A12">
      <w:pPr>
        <w:jc w:val="both"/>
        <w:rPr>
          <w:lang w:eastAsia="zh-CN"/>
        </w:rPr>
      </w:pPr>
      <w:r w:rsidRPr="00305C18">
        <w:rPr>
          <w:lang w:eastAsia="zh-CN"/>
        </w:rPr>
        <w:t xml:space="preserve">Ocenjena vrednost javnega naročila znaša </w:t>
      </w:r>
      <w:r w:rsidR="009A44BF" w:rsidRPr="009A44BF">
        <w:rPr>
          <w:b/>
          <w:lang w:eastAsia="zh-CN"/>
        </w:rPr>
        <w:t xml:space="preserve">114.650,00 </w:t>
      </w:r>
      <w:r w:rsidRPr="009A44BF">
        <w:rPr>
          <w:b/>
          <w:lang w:eastAsia="zh-CN"/>
        </w:rPr>
        <w:t>EUR brez DDV</w:t>
      </w:r>
      <w:r w:rsidRPr="00305C18">
        <w:rPr>
          <w:b/>
          <w:lang w:eastAsia="zh-CN"/>
        </w:rPr>
        <w:t>.</w:t>
      </w:r>
    </w:p>
    <w:p w14:paraId="23E8C91E" w14:textId="77777777" w:rsidR="006D6A12" w:rsidRPr="00305C18" w:rsidRDefault="006D6A12" w:rsidP="006D6A12">
      <w:pPr>
        <w:jc w:val="both"/>
        <w:rPr>
          <w:lang w:eastAsia="zh-CN"/>
        </w:rPr>
      </w:pPr>
    </w:p>
    <w:p w14:paraId="6881141D" w14:textId="77777777" w:rsidR="00D543A4" w:rsidRDefault="00D543A4" w:rsidP="00327A4F">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p>
    <w:p w14:paraId="4F5F65C4" w14:textId="77777777" w:rsidR="003C3028" w:rsidRPr="00305C18" w:rsidRDefault="003C3028" w:rsidP="00327A4F">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p>
    <w:p w14:paraId="3AED95C5" w14:textId="51159E99" w:rsidR="007C2B6C" w:rsidRPr="00305C18" w:rsidRDefault="00327A4F" w:rsidP="00327A4F">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r w:rsidRPr="00305C18">
        <w:rPr>
          <w:rFonts w:asciiTheme="minorHAnsi" w:eastAsia="Calibri" w:hAnsiTheme="minorHAnsi" w:cs="Arial"/>
          <w:b/>
          <w:kern w:val="3"/>
          <w:lang w:eastAsia="zh-CN"/>
        </w:rPr>
        <w:t>PO</w:t>
      </w:r>
      <w:r w:rsidR="007C2B6C" w:rsidRPr="00305C18">
        <w:rPr>
          <w:rFonts w:asciiTheme="minorHAnsi" w:eastAsia="Calibri" w:hAnsiTheme="minorHAnsi" w:cs="Arial"/>
          <w:b/>
          <w:kern w:val="3"/>
          <w:lang w:eastAsia="zh-CN"/>
        </w:rPr>
        <w:t>NUDBENI POGOJI</w:t>
      </w:r>
      <w:r w:rsidR="00B24BF7" w:rsidRPr="00305C18">
        <w:rPr>
          <w:rFonts w:asciiTheme="minorHAnsi" w:eastAsia="Calibri" w:hAnsiTheme="minorHAnsi" w:cs="Arial"/>
          <w:b/>
          <w:kern w:val="3"/>
          <w:lang w:eastAsia="zh-CN"/>
        </w:rPr>
        <w:t>:</w:t>
      </w:r>
    </w:p>
    <w:p w14:paraId="47977C5C" w14:textId="77777777" w:rsidR="006D6A12" w:rsidRPr="00305C18" w:rsidRDefault="006D6A12" w:rsidP="00444EF4">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p>
    <w:p w14:paraId="198AAE70" w14:textId="32E6BBED" w:rsidR="007C2B6C" w:rsidRPr="0025201B" w:rsidRDefault="007C2B6C" w:rsidP="00444EF4">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EB65E5">
        <w:rPr>
          <w:rFonts w:asciiTheme="minorHAnsi" w:eastAsia="Calibri" w:hAnsiTheme="minorHAnsi" w:cs="Arial"/>
          <w:kern w:val="3"/>
          <w:lang w:eastAsia="zh-CN"/>
        </w:rPr>
        <w:t xml:space="preserve">Veljavnost ponudbe je najmanj do </w:t>
      </w:r>
      <w:sdt>
        <w:sdtPr>
          <w:rPr>
            <w:rFonts w:asciiTheme="minorHAnsi" w:eastAsia="Calibri" w:hAnsiTheme="minorHAnsi" w:cs="Arial"/>
            <w:b/>
            <w:kern w:val="3"/>
            <w:lang w:eastAsia="zh-CN"/>
          </w:rPr>
          <w:id w:val="-1359732998"/>
          <w:placeholder>
            <w:docPart w:val="564721FA290C4B4B9234BAF01B0B92B8"/>
          </w:placeholder>
          <w:date w:fullDate="2020-09-30T00:00:00Z">
            <w:dateFormat w:val="d.M.yyyy"/>
            <w:lid w:val="sl-SI"/>
            <w:storeMappedDataAs w:val="dateTime"/>
            <w:calendar w:val="gregorian"/>
          </w:date>
        </w:sdtPr>
        <w:sdtContent>
          <w:r w:rsidR="00632691" w:rsidRPr="00EB65E5">
            <w:rPr>
              <w:rFonts w:asciiTheme="minorHAnsi" w:eastAsia="Calibri" w:hAnsiTheme="minorHAnsi" w:cs="Arial"/>
              <w:b/>
              <w:kern w:val="3"/>
              <w:lang w:eastAsia="zh-CN"/>
            </w:rPr>
            <w:t>30.9.2020</w:t>
          </w:r>
        </w:sdtContent>
      </w:sdt>
      <w:r w:rsidR="00261F88" w:rsidRPr="00EB65E5">
        <w:rPr>
          <w:rFonts w:asciiTheme="minorHAnsi" w:eastAsia="Calibri" w:hAnsiTheme="minorHAnsi" w:cs="Arial"/>
          <w:kern w:val="3"/>
          <w:lang w:eastAsia="zh-CN"/>
        </w:rPr>
        <w:t>.</w:t>
      </w:r>
    </w:p>
    <w:p w14:paraId="7852D06E" w14:textId="77777777" w:rsidR="007C2B6C" w:rsidRPr="0025201B" w:rsidRDefault="007C2B6C" w:rsidP="00444EF4">
      <w:pPr>
        <w:widowControl w:val="0"/>
        <w:suppressAutoHyphens/>
        <w:autoSpaceDN w:val="0"/>
        <w:jc w:val="both"/>
        <w:textAlignment w:val="baseline"/>
        <w:rPr>
          <w:rFonts w:asciiTheme="minorHAnsi" w:eastAsia="SimSun" w:hAnsiTheme="minorHAnsi" w:cs="Arial"/>
          <w:kern w:val="3"/>
          <w:lang w:eastAsia="zh-CN" w:bidi="hi-IN"/>
        </w:rPr>
      </w:pPr>
    </w:p>
    <w:p w14:paraId="1C1312AF" w14:textId="77777777" w:rsidR="00DD6043" w:rsidRPr="0025201B" w:rsidRDefault="007C2B6C" w:rsidP="00DD6043">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ab/>
      </w:r>
      <w:r w:rsidR="00DD6043" w:rsidRPr="0025201B">
        <w:rPr>
          <w:rFonts w:asciiTheme="minorHAnsi" w:eastAsia="Calibri" w:hAnsiTheme="minorHAnsi" w:cs="Arial"/>
          <w:kern w:val="3"/>
          <w:lang w:eastAsia="zh-CN"/>
        </w:rPr>
        <w:t>Strinjamo se, da naročnik ni zavezan sprejeti nobene od ponudb, ki jih je prejel, ter da v primeru odstopa naročnika od oddaje javnega naročila ne bodo povrnjeni ponudniku nobeni stroški v zvezi z izdelavo ponudb.</w:t>
      </w:r>
    </w:p>
    <w:p w14:paraId="22C08DD5" w14:textId="77777777" w:rsidR="00DD6043" w:rsidRPr="0025201B" w:rsidRDefault="00DD6043" w:rsidP="00DD6043">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p>
    <w:p w14:paraId="500DD814" w14:textId="2EB272AF" w:rsidR="00DD6043" w:rsidRPr="0025201B" w:rsidRDefault="00DD6043" w:rsidP="00DD6043">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Končna ponudbena vrednost vključuje vse stroške in dajatve v zvezi z izvedbo naročila</w:t>
      </w:r>
      <w:r w:rsidR="00B02894">
        <w:rPr>
          <w:rFonts w:asciiTheme="minorHAnsi" w:eastAsia="Calibri" w:hAnsiTheme="minorHAnsi" w:cs="Arial"/>
          <w:kern w:val="3"/>
          <w:lang w:eastAsia="zh-CN"/>
        </w:rPr>
        <w:t xml:space="preserve"> in ostane fiksna do konca </w:t>
      </w:r>
      <w:r w:rsidR="00605CE4">
        <w:rPr>
          <w:rFonts w:asciiTheme="minorHAnsi" w:eastAsia="Calibri" w:hAnsiTheme="minorHAnsi" w:cs="Arial"/>
          <w:kern w:val="3"/>
          <w:lang w:eastAsia="zh-CN"/>
        </w:rPr>
        <w:t>veljavnosti pogodbe</w:t>
      </w:r>
      <w:r w:rsidR="00B02894">
        <w:rPr>
          <w:rFonts w:asciiTheme="minorHAnsi" w:eastAsia="Calibri" w:hAnsiTheme="minorHAnsi" w:cs="Arial"/>
          <w:kern w:val="3"/>
          <w:lang w:eastAsia="zh-CN"/>
        </w:rPr>
        <w:t>.</w:t>
      </w:r>
    </w:p>
    <w:p w14:paraId="3E275DD8" w14:textId="77777777" w:rsidR="00DD6043" w:rsidRPr="0025201B" w:rsidRDefault="00DD6043" w:rsidP="00DD6043">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p>
    <w:p w14:paraId="0747F480" w14:textId="5416AC99" w:rsidR="00DD6043" w:rsidRDefault="00DD6043" w:rsidP="00DD6043">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Pri izračunu cen iz ponudbenega predračuna</w:t>
      </w:r>
      <w:r w:rsidR="001B367C">
        <w:rPr>
          <w:rFonts w:asciiTheme="minorHAnsi" w:eastAsia="Calibri" w:hAnsiTheme="minorHAnsi" w:cs="Arial"/>
          <w:kern w:val="3"/>
          <w:lang w:eastAsia="zh-CN"/>
        </w:rPr>
        <w:t xml:space="preserve">, </w:t>
      </w:r>
      <w:r w:rsidRPr="0025201B">
        <w:rPr>
          <w:rFonts w:asciiTheme="minorHAnsi" w:eastAsia="Calibri" w:hAnsiTheme="minorHAnsi" w:cs="Arial"/>
          <w:kern w:val="3"/>
          <w:lang w:eastAsia="zh-CN"/>
        </w:rPr>
        <w:t>vsebovanih v ponudbi za predmetno javno naročilo</w:t>
      </w:r>
      <w:r w:rsidR="001B367C">
        <w:rPr>
          <w:rFonts w:asciiTheme="minorHAnsi" w:eastAsia="Calibri" w:hAnsiTheme="minorHAnsi" w:cs="Arial"/>
          <w:kern w:val="3"/>
          <w:lang w:eastAsia="zh-CN"/>
        </w:rPr>
        <w:t>,</w:t>
      </w:r>
      <w:r w:rsidRPr="0025201B">
        <w:rPr>
          <w:rFonts w:asciiTheme="minorHAnsi" w:eastAsia="Calibri" w:hAnsiTheme="minorHAnsi" w:cs="Arial"/>
          <w:kern w:val="3"/>
          <w:lang w:eastAsia="zh-CN"/>
        </w:rPr>
        <w:t xml:space="preserve"> so upoštevana vsa dela, material, storitve, stroški dela ter drugi elementi, ki vplivajo na izračun cen in so potrebni za izvedbo naročila. </w:t>
      </w:r>
    </w:p>
    <w:p w14:paraId="04E85C14" w14:textId="77777777" w:rsidR="00FF79D2" w:rsidRPr="0025201B" w:rsidRDefault="00FF79D2" w:rsidP="00DD6043">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p>
    <w:p w14:paraId="4FBE679F" w14:textId="16EE29D1" w:rsidR="00DD6043" w:rsidRDefault="00FF79D2" w:rsidP="00DD6043">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FF79D2">
        <w:rPr>
          <w:rFonts w:asciiTheme="minorHAnsi" w:eastAsia="Calibri" w:hAnsiTheme="minorHAnsi" w:cs="Arial"/>
          <w:kern w:val="3"/>
          <w:lang w:eastAsia="zh-CN"/>
        </w:rPr>
        <w:t xml:space="preserve">Naročnik v primeru, da bo ponudnik poleg cen, vpisanih v obrazec Priloga št. 1, v ponudbeni dokumentaciji predložil druge dokumente z vpisanimi ponudbenimi cenami, teh vpisov ne bo upošteval in se bo štelo, da ponudnik ponuja cene, kot bodo vpisane v obrazcu Priloga št. 1. </w:t>
      </w:r>
    </w:p>
    <w:p w14:paraId="49C6F232" w14:textId="77777777" w:rsidR="00FF79D2" w:rsidRPr="0025201B" w:rsidRDefault="00FF79D2" w:rsidP="00DD6043">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p>
    <w:p w14:paraId="569A0CD6" w14:textId="02A9403B" w:rsidR="00DD6043" w:rsidRPr="0025201B" w:rsidRDefault="00DD6043" w:rsidP="00DD6043">
      <w:pPr>
        <w:jc w:val="both"/>
        <w:rPr>
          <w:rFonts w:asciiTheme="minorHAnsi" w:eastAsia="Calibri" w:hAnsiTheme="minorHAnsi" w:cs="Cambria"/>
          <w:b/>
          <w:bCs/>
          <w:color w:val="000000"/>
        </w:rPr>
      </w:pPr>
      <w:r w:rsidRPr="0025201B">
        <w:rPr>
          <w:rFonts w:asciiTheme="minorHAnsi" w:eastAsia="Calibri" w:hAnsiTheme="minorHAnsi" w:cs="Cambria"/>
          <w:b/>
          <w:bCs/>
          <w:color w:val="000000"/>
        </w:rPr>
        <w:t xml:space="preserve">Z oddajo ponudbe potrjujemo, da bomo </w:t>
      </w:r>
      <w:r w:rsidR="004D3107">
        <w:rPr>
          <w:rFonts w:asciiTheme="minorHAnsi" w:eastAsia="Calibri" w:hAnsiTheme="minorHAnsi" w:cs="Cambria"/>
          <w:b/>
          <w:bCs/>
          <w:color w:val="000000"/>
        </w:rPr>
        <w:t>storitve</w:t>
      </w:r>
      <w:r w:rsidRPr="0025201B">
        <w:rPr>
          <w:rFonts w:asciiTheme="minorHAnsi" w:eastAsia="Calibri" w:hAnsiTheme="minorHAnsi" w:cs="Cambria"/>
          <w:b/>
          <w:bCs/>
          <w:color w:val="000000"/>
        </w:rPr>
        <w:t xml:space="preserve"> izvedli po pogojih, ki so navedeni v </w:t>
      </w:r>
      <w:r w:rsidR="00450C9F">
        <w:rPr>
          <w:rFonts w:asciiTheme="minorHAnsi" w:eastAsia="Calibri" w:hAnsiTheme="minorHAnsi" w:cs="Cambria"/>
          <w:b/>
          <w:bCs/>
          <w:color w:val="000000"/>
        </w:rPr>
        <w:t>vzorcu</w:t>
      </w:r>
      <w:r w:rsidR="00450C9F" w:rsidRPr="0025201B">
        <w:rPr>
          <w:rFonts w:asciiTheme="minorHAnsi" w:eastAsia="Calibri" w:hAnsiTheme="minorHAnsi" w:cs="Cambria"/>
          <w:b/>
          <w:bCs/>
          <w:color w:val="000000"/>
        </w:rPr>
        <w:t xml:space="preserve"> </w:t>
      </w:r>
      <w:r w:rsidRPr="0025201B">
        <w:rPr>
          <w:rFonts w:asciiTheme="minorHAnsi" w:eastAsia="Calibri" w:hAnsiTheme="minorHAnsi" w:cs="Cambria"/>
          <w:b/>
          <w:bCs/>
          <w:color w:val="000000"/>
        </w:rPr>
        <w:t>pogodbe ter, da smo seznanjeni z vzorcem pogodbe in soglašamo z njegovo vsebino.</w:t>
      </w:r>
    </w:p>
    <w:p w14:paraId="6EEB51EB" w14:textId="77777777" w:rsidR="00DD6043" w:rsidRPr="0025201B" w:rsidRDefault="00DD6043" w:rsidP="00DD6043">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p>
    <w:p w14:paraId="54B29EF4" w14:textId="77777777" w:rsidR="00364B11" w:rsidRPr="00364B11" w:rsidRDefault="00364B11" w:rsidP="00364B11">
      <w:pPr>
        <w:tabs>
          <w:tab w:val="right" w:pos="2556"/>
          <w:tab w:val="right" w:pos="5609"/>
        </w:tabs>
        <w:suppressAutoHyphens/>
        <w:autoSpaceDN w:val="0"/>
        <w:ind w:right="6"/>
        <w:jc w:val="both"/>
        <w:textAlignment w:val="baseline"/>
        <w:rPr>
          <w:rFonts w:asciiTheme="minorHAnsi" w:eastAsia="Calibri" w:hAnsiTheme="minorHAnsi" w:cs="Arial"/>
          <w:i/>
          <w:kern w:val="3"/>
          <w:lang w:eastAsia="zh-CN"/>
        </w:rPr>
      </w:pPr>
      <w:r w:rsidRPr="00364B11">
        <w:rPr>
          <w:rFonts w:asciiTheme="minorHAnsi" w:eastAsia="Calibri" w:hAnsiTheme="minorHAnsi" w:cs="Arial"/>
          <w:i/>
          <w:kern w:val="3"/>
          <w:lang w:eastAsia="zh-CN"/>
        </w:rPr>
        <w:t>Ponudniki z oddajo ponudbe potrjujejo, da se strinjajo in so seznanjeni, da način komunikacije poteka tudi preko informacijskega sistema eJN.</w:t>
      </w:r>
    </w:p>
    <w:p w14:paraId="6388D6C6" w14:textId="77777777" w:rsidR="0077470D" w:rsidRPr="0025201B" w:rsidRDefault="0077470D" w:rsidP="00DD6043">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p>
    <w:p w14:paraId="13A4457F" w14:textId="77777777" w:rsidR="00D84924" w:rsidRPr="00D84924" w:rsidRDefault="00D84924" w:rsidP="00D84924">
      <w:pPr>
        <w:jc w:val="right"/>
        <w:rPr>
          <w:rFonts w:asciiTheme="minorHAnsi" w:eastAsia="Calibri" w:hAnsiTheme="minorHAnsi" w:cs="Arial"/>
          <w:kern w:val="3"/>
          <w:lang w:eastAsia="zh-CN"/>
        </w:rPr>
      </w:pPr>
    </w:p>
    <w:p w14:paraId="200ACB44" w14:textId="77777777" w:rsidR="00D84924" w:rsidRPr="00D84924" w:rsidRDefault="00D84924" w:rsidP="00D84924">
      <w:pPr>
        <w:jc w:val="right"/>
      </w:pPr>
      <w:r w:rsidRPr="00D84924">
        <w:rPr>
          <w:rFonts w:asciiTheme="minorHAnsi" w:eastAsia="Calibri" w:hAnsiTheme="minorHAnsi" w:cs="Arial"/>
          <w:kern w:val="3"/>
          <w:lang w:eastAsia="zh-CN"/>
        </w:rPr>
        <w:t>____________________________________</w:t>
      </w:r>
    </w:p>
    <w:p w14:paraId="5924B709" w14:textId="77777777" w:rsidR="00D84924" w:rsidRPr="00D84924" w:rsidRDefault="00D84924" w:rsidP="00D84924">
      <w:pPr>
        <w:tabs>
          <w:tab w:val="right" w:pos="2556"/>
          <w:tab w:val="right" w:pos="5609"/>
        </w:tabs>
        <w:suppressAutoHyphens/>
        <w:autoSpaceDN w:val="0"/>
        <w:ind w:right="6"/>
        <w:jc w:val="right"/>
        <w:textAlignment w:val="baseline"/>
        <w:rPr>
          <w:rFonts w:asciiTheme="minorHAnsi" w:eastAsia="Calibri" w:hAnsiTheme="minorHAnsi" w:cs="Arial"/>
          <w:kern w:val="3"/>
          <w:lang w:eastAsia="zh-CN"/>
        </w:rPr>
      </w:pPr>
      <w:r w:rsidRPr="00D84924">
        <w:rPr>
          <w:rFonts w:asciiTheme="minorHAnsi" w:eastAsia="Calibri" w:hAnsiTheme="minorHAnsi" w:cs="Arial"/>
          <w:kern w:val="3"/>
          <w:lang w:eastAsia="zh-CN"/>
        </w:rPr>
        <w:t>Podpis zakonitega zastopnika ponudnika</w:t>
      </w:r>
    </w:p>
    <w:p w14:paraId="708EAB1C" w14:textId="77777777" w:rsidR="007C2B6C" w:rsidRPr="0025201B" w:rsidRDefault="007C2B6C" w:rsidP="00444EF4">
      <w:pPr>
        <w:widowControl w:val="0"/>
        <w:suppressAutoHyphens/>
        <w:autoSpaceDN w:val="0"/>
        <w:textAlignment w:val="baseline"/>
        <w:rPr>
          <w:rFonts w:asciiTheme="minorHAnsi" w:eastAsia="SimSun" w:hAnsiTheme="minorHAnsi" w:cs="Mangal"/>
          <w:kern w:val="3"/>
          <w:lang w:eastAsia="zh-CN" w:bidi="hi-IN"/>
        </w:rPr>
      </w:pPr>
    </w:p>
    <w:p w14:paraId="2C473F05" w14:textId="381D885B" w:rsidR="00D84924" w:rsidRPr="00D84924" w:rsidRDefault="00D84924" w:rsidP="00D84924">
      <w:pPr>
        <w:jc w:val="both"/>
        <w:rPr>
          <w:rFonts w:asciiTheme="minorHAnsi" w:eastAsia="SimSun" w:hAnsiTheme="minorHAnsi" w:cs="Mangal"/>
          <w:b/>
          <w:i/>
          <w:color w:val="000000" w:themeColor="text1"/>
          <w:kern w:val="3"/>
          <w:sz w:val="20"/>
          <w:szCs w:val="20"/>
          <w:lang w:eastAsia="zh-CN" w:bidi="hi-IN"/>
        </w:rPr>
      </w:pPr>
      <w:r w:rsidRPr="00D84924">
        <w:rPr>
          <w:rFonts w:asciiTheme="minorHAnsi" w:eastAsia="SimSun" w:hAnsiTheme="minorHAnsi" w:cs="Mangal"/>
          <w:b/>
          <w:i/>
          <w:color w:val="000000" w:themeColor="text1"/>
          <w:kern w:val="3"/>
          <w:sz w:val="20"/>
          <w:szCs w:val="20"/>
          <w:lang w:eastAsia="zh-CN" w:bidi="hi-IN"/>
        </w:rPr>
        <w:t xml:space="preserve">Ponudnik </w:t>
      </w:r>
      <w:r w:rsidRPr="00D84924">
        <w:rPr>
          <w:rFonts w:asciiTheme="minorHAnsi" w:eastAsia="SimSun" w:hAnsiTheme="minorHAnsi" w:cs="Mangal"/>
          <w:b/>
          <w:i/>
          <w:color w:val="000000" w:themeColor="text1"/>
          <w:kern w:val="3"/>
          <w:sz w:val="20"/>
          <w:szCs w:val="20"/>
          <w:u w:val="single"/>
          <w:lang w:eastAsia="zh-CN" w:bidi="hi-IN"/>
        </w:rPr>
        <w:t>izpolnjen in podpisan</w:t>
      </w:r>
      <w:r w:rsidRPr="00D84924">
        <w:rPr>
          <w:rFonts w:asciiTheme="minorHAnsi" w:eastAsia="SimSun" w:hAnsiTheme="minorHAnsi" w:cs="Mangal"/>
          <w:b/>
          <w:i/>
          <w:color w:val="000000" w:themeColor="text1"/>
          <w:kern w:val="3"/>
          <w:sz w:val="20"/>
          <w:szCs w:val="20"/>
          <w:lang w:eastAsia="zh-CN" w:bidi="hi-IN"/>
        </w:rPr>
        <w:t xml:space="preserve"> obrazec Pov</w:t>
      </w:r>
      <w:r w:rsidR="003018D1">
        <w:rPr>
          <w:rFonts w:asciiTheme="minorHAnsi" w:eastAsia="SimSun" w:hAnsiTheme="minorHAnsi" w:cs="Mangal"/>
          <w:b/>
          <w:i/>
          <w:color w:val="000000" w:themeColor="text1"/>
          <w:kern w:val="3"/>
          <w:sz w:val="20"/>
          <w:szCs w:val="20"/>
          <w:lang w:eastAsia="zh-CN" w:bidi="hi-IN"/>
        </w:rPr>
        <w:t>zetek predračuna (priloga št. 1</w:t>
      </w:r>
      <w:r w:rsidRPr="00D84924">
        <w:rPr>
          <w:rFonts w:asciiTheme="minorHAnsi" w:eastAsia="SimSun" w:hAnsiTheme="minorHAnsi" w:cs="Mangal"/>
          <w:b/>
          <w:i/>
          <w:color w:val="000000" w:themeColor="text1"/>
          <w:kern w:val="3"/>
          <w:sz w:val="20"/>
          <w:szCs w:val="20"/>
          <w:lang w:eastAsia="zh-CN" w:bidi="hi-IN"/>
        </w:rPr>
        <w:t>) naloži v informacijski sistem e-JN v razdelek »Predračun« v pdf. datoteki, ki bo dostopen na javnem odpiranju ponudb.</w:t>
      </w:r>
    </w:p>
    <w:p w14:paraId="2B9825FB" w14:textId="51E50410" w:rsidR="00833456" w:rsidRPr="0084629D" w:rsidRDefault="00833456" w:rsidP="009128EE">
      <w:pPr>
        <w:pStyle w:val="Slog3"/>
        <w:rPr>
          <w:rStyle w:val="Neenpoudarek"/>
          <w:b/>
          <w:i/>
        </w:rPr>
      </w:pPr>
      <w:bookmarkStart w:id="141" w:name="_Toc451008979"/>
      <w:bookmarkStart w:id="142" w:name="_Toc452044398"/>
      <w:bookmarkStart w:id="143" w:name="_Toc32922905"/>
      <w:bookmarkStart w:id="144" w:name="_Toc451354710"/>
      <w:r w:rsidRPr="0084629D">
        <w:rPr>
          <w:rStyle w:val="Neenpoudarek"/>
          <w:b/>
          <w:i/>
        </w:rPr>
        <w:t>PRILOGA št.</w:t>
      </w:r>
      <w:bookmarkEnd w:id="141"/>
      <w:bookmarkEnd w:id="142"/>
      <w:r w:rsidR="0084629D" w:rsidRPr="0084629D">
        <w:rPr>
          <w:rStyle w:val="Neenpoudarek"/>
          <w:b/>
          <w:i/>
        </w:rPr>
        <w:t xml:space="preserve"> 2</w:t>
      </w:r>
      <w:bookmarkEnd w:id="143"/>
    </w:p>
    <w:p w14:paraId="06F5E9E6" w14:textId="77777777" w:rsidR="00833456" w:rsidRPr="00C20668" w:rsidRDefault="00833456" w:rsidP="00436E2B">
      <w:pPr>
        <w:pStyle w:val="Intenzivencitat"/>
        <w:rPr>
          <w:rStyle w:val="Neenpoudarek"/>
          <w:rFonts w:eastAsia="Calibri"/>
        </w:rPr>
      </w:pPr>
      <w:bookmarkStart w:id="145" w:name="_Toc451008980"/>
      <w:bookmarkStart w:id="146" w:name="_Toc452044399"/>
      <w:bookmarkStart w:id="147" w:name="_Toc32922906"/>
      <w:r w:rsidRPr="001136A4">
        <w:rPr>
          <w:rFonts w:eastAsia="Calibri"/>
          <w:lang w:eastAsia="zh-CN"/>
        </w:rPr>
        <w:t>PODATKI O PONUDNIKU IN DRUGIH GO</w:t>
      </w:r>
      <w:r w:rsidR="00564EA1" w:rsidRPr="001136A4">
        <w:rPr>
          <w:rFonts w:eastAsia="Calibri"/>
          <w:lang w:eastAsia="zh-CN"/>
        </w:rPr>
        <w:t>S</w:t>
      </w:r>
      <w:r w:rsidRPr="001136A4">
        <w:rPr>
          <w:rFonts w:eastAsia="Calibri"/>
          <w:lang w:eastAsia="zh-CN"/>
        </w:rPr>
        <w:t>PODARSKIH SUBJEKTIH</w:t>
      </w:r>
      <w:bookmarkEnd w:id="145"/>
      <w:bookmarkEnd w:id="146"/>
      <w:bookmarkEnd w:id="147"/>
    </w:p>
    <w:tbl>
      <w:tblPr>
        <w:tblW w:w="9072" w:type="dxa"/>
        <w:tblInd w:w="-5" w:type="dxa"/>
        <w:tblLayout w:type="fixed"/>
        <w:tblCellMar>
          <w:left w:w="10" w:type="dxa"/>
          <w:right w:w="10" w:type="dxa"/>
        </w:tblCellMar>
        <w:tblLook w:val="04A0" w:firstRow="1" w:lastRow="0" w:firstColumn="1" w:lastColumn="0" w:noHBand="0" w:noVBand="1"/>
      </w:tblPr>
      <w:tblGrid>
        <w:gridCol w:w="3402"/>
        <w:gridCol w:w="2835"/>
        <w:gridCol w:w="2835"/>
      </w:tblGrid>
      <w:tr w:rsidR="0001425C" w:rsidRPr="0025201B" w14:paraId="7DE59B2E"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E8054C4" w14:textId="77777777" w:rsidR="0001425C" w:rsidRPr="0025201B" w:rsidRDefault="0001425C" w:rsidP="002C6367">
            <w:pPr>
              <w:jc w:val="both"/>
              <w:rPr>
                <w:rFonts w:asciiTheme="minorHAnsi" w:hAnsiTheme="minorHAnsi"/>
              </w:rPr>
            </w:pPr>
            <w:r w:rsidRPr="0025201B">
              <w:rPr>
                <w:rFonts w:asciiTheme="minorHAnsi" w:hAnsiTheme="minorHAnsi"/>
              </w:rPr>
              <w:t>naziv gospodarskega subjekta: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C40D2D9" w14:textId="77777777" w:rsidR="0001425C" w:rsidRPr="0025201B" w:rsidRDefault="0001425C"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7B914246"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C7F376F" w14:textId="77777777" w:rsidR="002C6367" w:rsidRPr="0025201B" w:rsidRDefault="002C6367" w:rsidP="002C6367">
            <w:pPr>
              <w:jc w:val="both"/>
              <w:rPr>
                <w:rFonts w:asciiTheme="minorHAnsi" w:hAnsiTheme="minorHAnsi"/>
              </w:rPr>
            </w:pPr>
            <w:r w:rsidRPr="0025201B">
              <w:rPr>
                <w:rFonts w:asciiTheme="minorHAnsi" w:hAnsiTheme="minorHAnsi"/>
              </w:rPr>
              <w:t>naslov gospodarskega subjekta: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77E83C0"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47A4E3EC"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EA87C5B" w14:textId="77777777" w:rsidR="002C6367" w:rsidRPr="0025201B" w:rsidRDefault="002C6367" w:rsidP="002C6367">
            <w:pPr>
              <w:jc w:val="both"/>
              <w:rPr>
                <w:rFonts w:asciiTheme="minorHAnsi" w:hAnsiTheme="minorHAnsi"/>
              </w:rPr>
            </w:pPr>
            <w:r w:rsidRPr="0025201B">
              <w:rPr>
                <w:rFonts w:asciiTheme="minorHAnsi" w:hAnsiTheme="minorHAnsi"/>
              </w:rPr>
              <w:t>kontaktna oseba: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0B76B86"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5442A79B"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BC8B279" w14:textId="77777777" w:rsidR="002C6367" w:rsidRPr="0025201B" w:rsidRDefault="002C6367" w:rsidP="002C6367">
            <w:pPr>
              <w:jc w:val="both"/>
              <w:rPr>
                <w:rFonts w:asciiTheme="minorHAnsi" w:hAnsiTheme="minorHAnsi"/>
              </w:rPr>
            </w:pPr>
            <w:r w:rsidRPr="0025201B">
              <w:rPr>
                <w:rFonts w:asciiTheme="minorHAnsi" w:hAnsiTheme="minorHAnsi"/>
              </w:rPr>
              <w:t>elektronski naslov kontaktne osebe: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D738859"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144F8820"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C24C718" w14:textId="77777777" w:rsidR="002C6367" w:rsidRPr="0025201B" w:rsidRDefault="002C6367" w:rsidP="002C6367">
            <w:pPr>
              <w:jc w:val="both"/>
              <w:rPr>
                <w:rFonts w:asciiTheme="minorHAnsi" w:hAnsiTheme="minorHAnsi"/>
              </w:rPr>
            </w:pPr>
            <w:r w:rsidRPr="0025201B">
              <w:rPr>
                <w:rFonts w:asciiTheme="minorHAnsi" w:hAnsiTheme="minorHAnsi"/>
              </w:rPr>
              <w:t>telefon kontaktne osebe: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9F698C5"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73EC8744"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A25DCD6" w14:textId="77777777" w:rsidR="002C6367" w:rsidRPr="0025201B" w:rsidRDefault="002C6367" w:rsidP="002C6367">
            <w:pPr>
              <w:jc w:val="both"/>
              <w:rPr>
                <w:rFonts w:asciiTheme="minorHAnsi" w:hAnsiTheme="minorHAnsi"/>
              </w:rPr>
            </w:pPr>
            <w:r w:rsidRPr="0025201B">
              <w:rPr>
                <w:rFonts w:asciiTheme="minorHAnsi" w:hAnsiTheme="minorHAnsi"/>
              </w:rPr>
              <w:t>ID za DDV:</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995D3D6"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471F11C3"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40E2354" w14:textId="77777777" w:rsidR="002C6367" w:rsidRPr="0025201B" w:rsidRDefault="002C6367" w:rsidP="002C6367">
            <w:pPr>
              <w:jc w:val="both"/>
              <w:rPr>
                <w:rFonts w:asciiTheme="minorHAnsi" w:hAnsiTheme="minorHAnsi"/>
              </w:rPr>
            </w:pPr>
            <w:r w:rsidRPr="0025201B">
              <w:rPr>
                <w:rFonts w:asciiTheme="minorHAnsi" w:hAnsiTheme="minorHAnsi"/>
              </w:rPr>
              <w:t>Matična številka: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D6E2F73"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0E6E99" w:rsidRPr="0025201B" w14:paraId="15FA7E4D" w14:textId="77777777" w:rsidTr="0076682C">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70406EA" w14:textId="59E85FA7" w:rsidR="000E6E99" w:rsidRPr="0025201B" w:rsidRDefault="000E6E99" w:rsidP="002C6367">
            <w:pPr>
              <w:jc w:val="both"/>
              <w:rPr>
                <w:rFonts w:asciiTheme="minorHAnsi" w:hAnsiTheme="minorHAnsi"/>
                <w:b/>
              </w:rPr>
            </w:pPr>
            <w:r>
              <w:rPr>
                <w:rFonts w:asciiTheme="minorHAnsi" w:hAnsiTheme="minorHAnsi"/>
                <w:b/>
              </w:rPr>
              <w:t>Registracija dejavnosti</w:t>
            </w:r>
          </w:p>
        </w:tc>
        <w:tc>
          <w:tcPr>
            <w:tcW w:w="283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D27E667" w14:textId="77777777" w:rsidR="000E6E99" w:rsidRPr="0025201B" w:rsidRDefault="000E6E99" w:rsidP="005D1DB6">
            <w:pPr>
              <w:suppressAutoHyphens/>
              <w:autoSpaceDN w:val="0"/>
              <w:snapToGrid w:val="0"/>
              <w:ind w:right="6"/>
              <w:jc w:val="center"/>
              <w:textAlignment w:val="baseline"/>
              <w:rPr>
                <w:rFonts w:asciiTheme="minorHAnsi" w:eastAsia="Calibri" w:hAnsiTheme="minorHAnsi" w:cs="Arial"/>
                <w:kern w:val="3"/>
                <w:lang w:eastAsia="zh-CN"/>
              </w:rPr>
            </w:pPr>
            <w:r>
              <w:rPr>
                <w:rFonts w:asciiTheme="minorHAnsi" w:eastAsia="Calibri" w:hAnsiTheme="minorHAnsi" w:cs="Arial"/>
                <w:kern w:val="3"/>
                <w:lang w:eastAsia="zh-CN"/>
              </w:rPr>
              <w:t>DA</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089EA9F" w14:textId="56752207" w:rsidR="000E6E99" w:rsidRPr="0025201B" w:rsidRDefault="000E6E99" w:rsidP="005D1DB6">
            <w:pPr>
              <w:suppressAutoHyphens/>
              <w:autoSpaceDN w:val="0"/>
              <w:snapToGrid w:val="0"/>
              <w:ind w:right="6"/>
              <w:jc w:val="center"/>
              <w:textAlignment w:val="baseline"/>
              <w:rPr>
                <w:rFonts w:asciiTheme="minorHAnsi" w:eastAsia="Calibri" w:hAnsiTheme="minorHAnsi" w:cs="Arial"/>
                <w:kern w:val="3"/>
                <w:lang w:eastAsia="zh-CN"/>
              </w:rPr>
            </w:pPr>
            <w:r>
              <w:rPr>
                <w:rFonts w:asciiTheme="minorHAnsi" w:eastAsia="Calibri" w:hAnsiTheme="minorHAnsi" w:cs="Arial"/>
                <w:kern w:val="3"/>
                <w:lang w:eastAsia="zh-CN"/>
              </w:rPr>
              <w:t>NE</w:t>
            </w:r>
          </w:p>
        </w:tc>
      </w:tr>
      <w:tr w:rsidR="002C6367" w:rsidRPr="0025201B" w14:paraId="653316CC"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C5A3ED1" w14:textId="77777777" w:rsidR="002C6367" w:rsidRDefault="002C6367" w:rsidP="002C6367">
            <w:pPr>
              <w:jc w:val="both"/>
              <w:rPr>
                <w:rFonts w:asciiTheme="minorHAnsi" w:hAnsiTheme="minorHAnsi"/>
              </w:rPr>
            </w:pPr>
            <w:r w:rsidRPr="0025201B">
              <w:rPr>
                <w:rFonts w:asciiTheme="minorHAnsi" w:hAnsiTheme="minorHAnsi"/>
              </w:rPr>
              <w:t>št. transakcijskega računa:</w:t>
            </w:r>
          </w:p>
          <w:p w14:paraId="2D28D775" w14:textId="77777777" w:rsidR="002C6367" w:rsidRPr="0025201B" w:rsidRDefault="002C6367" w:rsidP="002C6367">
            <w:pPr>
              <w:jc w:val="both"/>
              <w:rPr>
                <w:rFonts w:asciiTheme="minorHAnsi" w:hAnsiTheme="minorHAnsi"/>
              </w:rPr>
            </w:pP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2DE5CFA" w14:textId="77777777" w:rsidR="008F088D" w:rsidRDefault="008F088D" w:rsidP="008F088D">
            <w:pPr>
              <w:suppressAutoHyphens/>
              <w:autoSpaceDN w:val="0"/>
              <w:snapToGrid w:val="0"/>
              <w:ind w:right="6"/>
              <w:textAlignment w:val="baseline"/>
              <w:rPr>
                <w:rFonts w:asciiTheme="minorHAnsi" w:eastAsia="Calibri" w:hAnsiTheme="minorHAnsi" w:cstheme="minorHAnsi"/>
                <w:kern w:val="3"/>
                <w:lang w:eastAsia="zh-CN"/>
              </w:rPr>
            </w:pPr>
          </w:p>
          <w:p w14:paraId="77A1A282" w14:textId="77777777" w:rsidR="008F088D" w:rsidRPr="008F088D" w:rsidRDefault="008F088D" w:rsidP="008F088D">
            <w:pPr>
              <w:suppressAutoHyphens/>
              <w:autoSpaceDN w:val="0"/>
              <w:snapToGrid w:val="0"/>
              <w:ind w:right="6"/>
              <w:textAlignment w:val="baseline"/>
              <w:rPr>
                <w:rFonts w:asciiTheme="minorHAnsi" w:eastAsia="Calibri" w:hAnsiTheme="minorHAnsi" w:cstheme="minorHAnsi"/>
                <w:kern w:val="3"/>
                <w:lang w:eastAsia="zh-CN"/>
              </w:rPr>
            </w:pPr>
            <w:r w:rsidRPr="008F088D">
              <w:rPr>
                <w:rFonts w:asciiTheme="minorHAnsi" w:eastAsia="Calibri" w:hAnsiTheme="minorHAnsi" w:cstheme="minorHAnsi"/>
                <w:kern w:val="3"/>
                <w:lang w:eastAsia="zh-CN"/>
              </w:rPr>
              <w:t>_________________________________________________</w:t>
            </w:r>
          </w:p>
          <w:p w14:paraId="0EE43E34" w14:textId="77777777" w:rsidR="002C6367" w:rsidRPr="0025201B" w:rsidRDefault="008F088D" w:rsidP="002C6367">
            <w:pPr>
              <w:suppressAutoHyphens/>
              <w:autoSpaceDN w:val="0"/>
              <w:snapToGrid w:val="0"/>
              <w:ind w:right="6"/>
              <w:jc w:val="both"/>
              <w:textAlignment w:val="baseline"/>
              <w:rPr>
                <w:rFonts w:asciiTheme="minorHAnsi" w:eastAsia="Calibri" w:hAnsiTheme="minorHAnsi" w:cs="Arial"/>
                <w:kern w:val="3"/>
                <w:lang w:eastAsia="zh-CN"/>
              </w:rPr>
            </w:pPr>
            <w:r w:rsidRPr="008F088D">
              <w:rPr>
                <w:rFonts w:asciiTheme="minorHAnsi" w:eastAsia="Calibri" w:hAnsiTheme="minorHAnsi" w:cstheme="minorHAnsi"/>
                <w:kern w:val="3"/>
                <w:lang w:eastAsia="zh-CN"/>
              </w:rPr>
              <w:t>Odprt pri:_________________________________________</w:t>
            </w:r>
          </w:p>
        </w:tc>
      </w:tr>
      <w:tr w:rsidR="002C6367" w:rsidRPr="0025201B" w14:paraId="0ED668FD"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3FE7C01" w14:textId="77777777" w:rsidR="002C6367" w:rsidRPr="0025201B" w:rsidRDefault="002C6367" w:rsidP="002C6367">
            <w:pPr>
              <w:jc w:val="both"/>
              <w:rPr>
                <w:rFonts w:asciiTheme="minorHAnsi" w:hAnsiTheme="minorHAnsi"/>
              </w:rPr>
            </w:pPr>
            <w:r w:rsidRPr="0025201B">
              <w:rPr>
                <w:rFonts w:asciiTheme="minorHAnsi" w:hAnsiTheme="minorHAnsi"/>
              </w:rPr>
              <w:t xml:space="preserve">GOSPODARSKI SUBJEKT SODI MED </w:t>
            </w:r>
            <w:r w:rsidRPr="0025201B">
              <w:rPr>
                <w:rFonts w:asciiTheme="minorHAnsi" w:hAnsiTheme="minorHAnsi"/>
                <w:b/>
              </w:rPr>
              <w:t>MSP</w:t>
            </w:r>
            <w:r w:rsidRPr="0025201B">
              <w:rPr>
                <w:rFonts w:asciiTheme="minorHAnsi" w:hAnsiTheme="minorHAnsi"/>
              </w:rPr>
              <w:t xml:space="preserve"> (manj kot 250 zaposlenih, manj kot 50.000.000 EUR letnega prometa, manj kot 43.000.000 EUR letne bilančne vsote)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
              <w:tblW w:w="0" w:type="auto"/>
              <w:tblLayout w:type="fixed"/>
              <w:tblLook w:val="04A0" w:firstRow="1" w:lastRow="0" w:firstColumn="1" w:lastColumn="0" w:noHBand="0" w:noVBand="1"/>
            </w:tblPr>
            <w:tblGrid>
              <w:gridCol w:w="2792"/>
              <w:gridCol w:w="2793"/>
            </w:tblGrid>
            <w:tr w:rsidR="002C6367" w:rsidRPr="0025201B" w14:paraId="3728E8CA" w14:textId="77777777" w:rsidTr="00A268B3">
              <w:tc>
                <w:tcPr>
                  <w:tcW w:w="2792" w:type="dxa"/>
                </w:tcPr>
                <w:p w14:paraId="04E821C9" w14:textId="77777777" w:rsidR="002C6367" w:rsidRPr="0025201B" w:rsidRDefault="002C6367" w:rsidP="002C6367">
                  <w:pPr>
                    <w:rPr>
                      <w:rFonts w:asciiTheme="minorHAnsi" w:eastAsia="Calibri" w:hAnsiTheme="minorHAnsi" w:cs="Arial"/>
                      <w:color w:val="000000"/>
                    </w:rPr>
                  </w:pPr>
                  <w:r w:rsidRPr="0025201B">
                    <w:rPr>
                      <w:rFonts w:asciiTheme="minorHAnsi" w:eastAsia="Calibri" w:hAnsiTheme="minorHAnsi" w:cs="Arial"/>
                      <w:color w:val="000000"/>
                    </w:rPr>
                    <w:t xml:space="preserve">                 </w:t>
                  </w:r>
                </w:p>
                <w:p w14:paraId="5864D364" w14:textId="77777777" w:rsidR="002C6367" w:rsidRPr="0025201B" w:rsidRDefault="002C6367" w:rsidP="002C6367">
                  <w:pPr>
                    <w:rPr>
                      <w:rFonts w:asciiTheme="minorHAnsi" w:eastAsia="Calibri" w:hAnsiTheme="minorHAnsi" w:cs="Arial"/>
                      <w:color w:val="000000"/>
                    </w:rPr>
                  </w:pPr>
                  <w:r w:rsidRPr="0025201B">
                    <w:rPr>
                      <w:rFonts w:asciiTheme="minorHAnsi" w:eastAsia="Calibri" w:hAnsiTheme="minorHAnsi" w:cs="Arial"/>
                      <w:color w:val="000000"/>
                    </w:rPr>
                    <w:t xml:space="preserve">                  DA</w:t>
                  </w:r>
                </w:p>
                <w:p w14:paraId="2F0E8616" w14:textId="77777777" w:rsidR="002C6367" w:rsidRPr="0025201B" w:rsidRDefault="002C6367" w:rsidP="002C6367">
                  <w:pPr>
                    <w:jc w:val="right"/>
                    <w:rPr>
                      <w:rFonts w:asciiTheme="minorHAnsi" w:eastAsia="Calibri" w:hAnsiTheme="minorHAnsi" w:cs="Arial"/>
                      <w:color w:val="000000"/>
                    </w:rPr>
                  </w:pPr>
                </w:p>
              </w:tc>
              <w:tc>
                <w:tcPr>
                  <w:tcW w:w="2793" w:type="dxa"/>
                </w:tcPr>
                <w:p w14:paraId="5B3ABCE7" w14:textId="77777777" w:rsidR="002C6367" w:rsidRPr="0025201B" w:rsidRDefault="002C6367" w:rsidP="002C6367">
                  <w:pPr>
                    <w:rPr>
                      <w:rFonts w:asciiTheme="minorHAnsi" w:eastAsia="Calibri" w:hAnsiTheme="minorHAnsi" w:cs="Arial"/>
                      <w:color w:val="000000"/>
                    </w:rPr>
                  </w:pPr>
                  <w:r w:rsidRPr="0025201B">
                    <w:rPr>
                      <w:rFonts w:asciiTheme="minorHAnsi" w:eastAsia="Calibri" w:hAnsiTheme="minorHAnsi" w:cs="Arial"/>
                      <w:color w:val="000000"/>
                    </w:rPr>
                    <w:t xml:space="preserve">                    </w:t>
                  </w:r>
                </w:p>
                <w:p w14:paraId="776DCB9F" w14:textId="77777777" w:rsidR="002C6367" w:rsidRPr="0025201B" w:rsidRDefault="002C6367" w:rsidP="002C6367">
                  <w:pPr>
                    <w:rPr>
                      <w:rFonts w:asciiTheme="minorHAnsi" w:eastAsia="Calibri" w:hAnsiTheme="minorHAnsi" w:cs="Arial"/>
                      <w:color w:val="000000"/>
                    </w:rPr>
                  </w:pPr>
                  <w:r w:rsidRPr="0025201B">
                    <w:rPr>
                      <w:rFonts w:asciiTheme="minorHAnsi" w:eastAsia="Calibri" w:hAnsiTheme="minorHAnsi" w:cs="Arial"/>
                      <w:color w:val="000000"/>
                    </w:rPr>
                    <w:t xml:space="preserve">                   NE</w:t>
                  </w:r>
                </w:p>
                <w:p w14:paraId="4A298D92" w14:textId="77777777" w:rsidR="002C6367" w:rsidRPr="0025201B" w:rsidRDefault="002C6367" w:rsidP="002C6367">
                  <w:pPr>
                    <w:rPr>
                      <w:rFonts w:asciiTheme="minorHAnsi" w:eastAsia="Calibri" w:hAnsiTheme="minorHAnsi" w:cs="Arial"/>
                      <w:color w:val="000000"/>
                    </w:rPr>
                  </w:pPr>
                </w:p>
              </w:tc>
            </w:tr>
          </w:tbl>
          <w:p w14:paraId="3777638D" w14:textId="77777777" w:rsidR="002C6367" w:rsidRPr="0025201B" w:rsidRDefault="002C6367" w:rsidP="002C6367">
            <w:pPr>
              <w:rPr>
                <w:rFonts w:asciiTheme="minorHAnsi" w:eastAsia="Calibri" w:hAnsiTheme="minorHAnsi" w:cs="Arial"/>
                <w:color w:val="000000"/>
              </w:rPr>
            </w:pPr>
            <w:r w:rsidRPr="0025201B">
              <w:rPr>
                <w:rFonts w:asciiTheme="minorHAnsi" w:eastAsia="Calibri" w:hAnsiTheme="minorHAnsi" w:cs="Arial"/>
                <w:color w:val="000000"/>
              </w:rPr>
              <w:t xml:space="preserve">                                    (obkrožite ustrezno)</w:t>
            </w:r>
          </w:p>
          <w:p w14:paraId="7A32EDB6"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2CDF925C"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2866DC7" w14:textId="77777777" w:rsidR="002C6367" w:rsidRPr="0025201B" w:rsidRDefault="002C6367" w:rsidP="002C6367">
            <w:pPr>
              <w:jc w:val="both"/>
              <w:rPr>
                <w:rFonts w:asciiTheme="minorHAnsi" w:hAnsiTheme="minorHAnsi"/>
              </w:rPr>
            </w:pPr>
            <w:r>
              <w:rPr>
                <w:rFonts w:asciiTheme="minorHAnsi" w:hAnsiTheme="minorHAnsi"/>
              </w:rPr>
              <w:t>Zakoniti zastopnik:</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A2E4A28"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2F43CB2E"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7FEA53F" w14:textId="77777777" w:rsidR="002C6367" w:rsidRPr="0025201B" w:rsidRDefault="002C6367" w:rsidP="002C6367">
            <w:pPr>
              <w:jc w:val="both"/>
              <w:rPr>
                <w:rFonts w:asciiTheme="minorHAnsi" w:hAnsiTheme="minorHAnsi"/>
              </w:rPr>
            </w:pPr>
            <w:r>
              <w:rPr>
                <w:rFonts w:asciiTheme="minorHAnsi" w:hAnsiTheme="minorHAnsi"/>
              </w:rPr>
              <w:t xml:space="preserve">Pooblaščena oseba za podpis ponudbe in pogodbe: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F1622DA"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A060DA" w14:paraId="1F2B990C"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6D67036" w14:textId="77777777" w:rsidR="002C6367" w:rsidRPr="00A060DA" w:rsidRDefault="002C6367" w:rsidP="002C6367">
            <w:pPr>
              <w:jc w:val="both"/>
              <w:rPr>
                <w:rFonts w:asciiTheme="minorHAnsi" w:hAnsiTheme="minorHAnsi"/>
              </w:rPr>
            </w:pPr>
            <w:r w:rsidRPr="00A060DA">
              <w:rPr>
                <w:rFonts w:asciiTheme="minorHAnsi" w:hAnsiTheme="minorHAnsi"/>
              </w:rPr>
              <w:t xml:space="preserve">Pooblaščeni predstavnik ponudnika v pogodbi: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B9BB2E9" w14:textId="77777777" w:rsidR="002C6367" w:rsidRPr="00A060DA"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1D60A9" w:rsidRPr="0025201B" w14:paraId="0023A117"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69B1356" w14:textId="77777777" w:rsidR="001D60A9" w:rsidRDefault="002B1451" w:rsidP="002B1451">
            <w:pPr>
              <w:jc w:val="both"/>
              <w:rPr>
                <w:rFonts w:asciiTheme="minorHAnsi" w:hAnsiTheme="minorHAnsi"/>
              </w:rPr>
            </w:pPr>
            <w:r w:rsidRPr="00A060DA">
              <w:rPr>
                <w:rFonts w:asciiTheme="minorHAnsi" w:hAnsiTheme="minorHAnsi"/>
              </w:rPr>
              <w:t>Telefon in e-naslov predstavnika ponudnika v pogodbi:</w:t>
            </w:r>
            <w:r w:rsidR="001D60A9">
              <w:rPr>
                <w:rFonts w:asciiTheme="minorHAnsi" w:hAnsiTheme="minorHAnsi"/>
              </w:rPr>
              <w:t xml:space="preserve">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641AA00" w14:textId="77777777" w:rsidR="001D60A9" w:rsidRPr="0025201B" w:rsidRDefault="001D60A9"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15B23B75"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1E78FB9" w14:textId="77777777" w:rsidR="002C6367" w:rsidRPr="0025201B" w:rsidRDefault="002C6367" w:rsidP="002C6367">
            <w:pPr>
              <w:jc w:val="both"/>
              <w:rPr>
                <w:rFonts w:asciiTheme="minorHAnsi" w:hAnsiTheme="minorHAnsi"/>
              </w:rPr>
            </w:pPr>
            <w:r w:rsidRPr="00E539D5">
              <w:rPr>
                <w:rFonts w:asciiTheme="minorHAnsi" w:hAnsiTheme="minorHAnsi"/>
              </w:rPr>
              <w:t>Skrbnik pogodbe: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B819807"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0CD3F244"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19FB518" w14:textId="77777777" w:rsidR="002C6367" w:rsidRPr="0025201B" w:rsidRDefault="002C6367" w:rsidP="002C6367">
            <w:pPr>
              <w:jc w:val="both"/>
              <w:rPr>
                <w:rFonts w:asciiTheme="minorHAnsi" w:hAnsiTheme="minorHAnsi"/>
              </w:rPr>
            </w:pPr>
            <w:r w:rsidRPr="0025201B">
              <w:rPr>
                <w:rFonts w:asciiTheme="minorHAnsi" w:hAnsiTheme="minorHAnsi"/>
              </w:rPr>
              <w:t xml:space="preserve">Telefon in e-naslov </w:t>
            </w:r>
            <w:r>
              <w:rPr>
                <w:rFonts w:asciiTheme="minorHAnsi" w:hAnsiTheme="minorHAnsi"/>
              </w:rPr>
              <w:t xml:space="preserve">skrbnika pogodbe: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6F33F66"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bl>
    <w:p w14:paraId="3A01D5BF" w14:textId="77777777" w:rsidR="00833456" w:rsidRDefault="00833456" w:rsidP="00833456">
      <w:pPr>
        <w:suppressAutoHyphens/>
        <w:autoSpaceDN w:val="0"/>
        <w:ind w:right="6"/>
        <w:jc w:val="both"/>
        <w:textAlignment w:val="baseline"/>
        <w:rPr>
          <w:rFonts w:asciiTheme="minorHAnsi" w:eastAsia="Calibri" w:hAnsiTheme="minorHAnsi" w:cs="Arial"/>
          <w:kern w:val="3"/>
          <w:lang w:eastAsia="zh-CN"/>
        </w:rPr>
      </w:pPr>
    </w:p>
    <w:p w14:paraId="229DB6CC" w14:textId="5F672941" w:rsidR="00DD6043" w:rsidRDefault="00DD6043" w:rsidP="00DD6043">
      <w:pPr>
        <w:suppressAutoHyphens/>
        <w:autoSpaceDN w:val="0"/>
        <w:ind w:right="6"/>
        <w:jc w:val="both"/>
        <w:textAlignment w:val="baseline"/>
        <w:rPr>
          <w:rFonts w:asciiTheme="minorHAnsi" w:eastAsia="Calibri" w:hAnsiTheme="minorHAnsi" w:cs="Arial"/>
          <w:b/>
          <w:kern w:val="3"/>
          <w:lang w:eastAsia="zh-CN"/>
        </w:rPr>
      </w:pPr>
      <w:r w:rsidRPr="0025201B">
        <w:rPr>
          <w:rFonts w:asciiTheme="minorHAnsi" w:eastAsia="Calibri" w:hAnsiTheme="minorHAnsi" w:cs="Calibri"/>
          <w:kern w:val="3"/>
          <w:lang w:eastAsia="zh-CN"/>
        </w:rPr>
        <w:t xml:space="preserve">OSEBE, KI SO člani </w:t>
      </w:r>
      <w:r w:rsidRPr="0025201B">
        <w:rPr>
          <w:rFonts w:asciiTheme="minorHAnsi" w:eastAsia="Calibri" w:hAnsiTheme="minorHAnsi" w:cs="Calibri"/>
          <w:kern w:val="3"/>
          <w:u w:val="single"/>
          <w:lang w:eastAsia="zh-CN"/>
        </w:rPr>
        <w:t>upravnega, vodstvenega ali nadzornega organa</w:t>
      </w:r>
      <w:r w:rsidRPr="0025201B">
        <w:rPr>
          <w:rFonts w:asciiTheme="minorHAnsi" w:eastAsia="Calibri" w:hAnsiTheme="minorHAnsi" w:cs="Calibri"/>
          <w:kern w:val="3"/>
          <w:lang w:eastAsia="zh-CN"/>
        </w:rPr>
        <w:t xml:space="preserve"> tega gospodarskega subjekta ali ki imajo </w:t>
      </w:r>
      <w:r w:rsidRPr="0025201B">
        <w:rPr>
          <w:rFonts w:asciiTheme="minorHAnsi" w:eastAsia="Calibri" w:hAnsiTheme="minorHAnsi" w:cs="Calibri"/>
          <w:kern w:val="3"/>
          <w:u w:val="single"/>
          <w:lang w:eastAsia="zh-CN"/>
        </w:rPr>
        <w:t>pooblastila</w:t>
      </w:r>
      <w:r w:rsidRPr="0025201B">
        <w:rPr>
          <w:rFonts w:asciiTheme="minorHAnsi" w:eastAsia="Calibri" w:hAnsiTheme="minorHAnsi" w:cs="Calibri"/>
          <w:kern w:val="3"/>
          <w:lang w:eastAsia="zh-CN"/>
        </w:rPr>
        <w:t xml:space="preserve"> za njegovo zastopanje ali </w:t>
      </w:r>
      <w:r w:rsidRPr="0025201B">
        <w:rPr>
          <w:rFonts w:asciiTheme="minorHAnsi" w:eastAsia="Calibri" w:hAnsiTheme="minorHAnsi" w:cs="Calibri"/>
          <w:kern w:val="3"/>
          <w:u w:val="single"/>
          <w:lang w:eastAsia="zh-CN"/>
        </w:rPr>
        <w:t>odločanje ali nadzor</w:t>
      </w:r>
      <w:r w:rsidRPr="0025201B">
        <w:rPr>
          <w:rFonts w:asciiTheme="minorHAnsi" w:eastAsia="Calibri" w:hAnsiTheme="minorHAnsi" w:cs="Calibri"/>
          <w:kern w:val="3"/>
          <w:lang w:eastAsia="zh-CN"/>
        </w:rPr>
        <w:t xml:space="preserve"> v njem </w:t>
      </w:r>
      <w:r w:rsidRPr="00AD6A55">
        <w:rPr>
          <w:rFonts w:asciiTheme="minorHAnsi" w:eastAsia="Calibri" w:hAnsiTheme="minorHAnsi" w:cs="Calibri"/>
          <w:b/>
          <w:kern w:val="3"/>
          <w:lang w:eastAsia="zh-CN"/>
        </w:rPr>
        <w:t>IN ZAKONITI ZASTOPNIKI</w:t>
      </w:r>
      <w:r w:rsidRPr="00AD6A55">
        <w:rPr>
          <w:rFonts w:asciiTheme="minorHAnsi" w:eastAsia="Calibri" w:hAnsiTheme="minorHAnsi" w:cs="Arial"/>
          <w:b/>
          <w:kern w:val="3"/>
          <w:lang w:eastAsia="zh-CN"/>
        </w:rPr>
        <w:t>*:</w:t>
      </w:r>
    </w:p>
    <w:p w14:paraId="13A68E83" w14:textId="77777777" w:rsidR="004E1F9A" w:rsidRPr="0025201B" w:rsidRDefault="004E1F9A" w:rsidP="00DD6043">
      <w:pPr>
        <w:suppressAutoHyphens/>
        <w:autoSpaceDN w:val="0"/>
        <w:ind w:right="6"/>
        <w:jc w:val="both"/>
        <w:textAlignment w:val="baseline"/>
        <w:rPr>
          <w:rFonts w:asciiTheme="minorHAnsi" w:eastAsia="Calibri" w:hAnsiTheme="minorHAnsi" w:cs="Arial"/>
          <w:kern w:val="3"/>
          <w:lang w:eastAsia="zh-CN"/>
        </w:rPr>
      </w:pP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833456" w:rsidRPr="0025201B" w14:paraId="3FC319E6"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77A64C9" w14:textId="77777777" w:rsidR="00833456" w:rsidRPr="0025201B" w:rsidRDefault="00833456" w:rsidP="00833456">
            <w:pPr>
              <w:suppressAutoHyphens/>
              <w:autoSpaceDN w:val="0"/>
              <w:snapToGrid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1</w:t>
            </w:r>
          </w:p>
        </w:tc>
        <w:bookmarkStart w:id="148"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794118" w14:textId="77777777" w:rsidR="00833456" w:rsidRPr="0025201B" w:rsidRDefault="00833456" w:rsidP="00833456">
            <w:pPr>
              <w:suppressAutoHyphens/>
              <w:autoSpaceDN w:val="0"/>
              <w:snapToGrid w:val="0"/>
              <w:ind w:right="6"/>
              <w:jc w:val="both"/>
              <w:textAlignment w:val="baseline"/>
              <w:rPr>
                <w:rFonts w:asciiTheme="minorHAnsi" w:eastAsia="Calibri" w:hAnsiTheme="minorHAnsi" w:cs="Calibri"/>
                <w:kern w:val="3"/>
                <w:lang w:eastAsia="zh-CN"/>
              </w:rPr>
            </w:pP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FILLIN "Besedilo73"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t>     </w:t>
            </w:r>
            <w:r w:rsidRPr="0025201B">
              <w:rPr>
                <w:rFonts w:asciiTheme="minorHAnsi" w:eastAsia="Calibri" w:hAnsiTheme="minorHAnsi" w:cs="Arial"/>
                <w:kern w:val="3"/>
                <w:lang w:eastAsia="zh-CN"/>
              </w:rPr>
              <w:fldChar w:fldCharType="end"/>
            </w:r>
            <w:bookmarkEnd w:id="148"/>
          </w:p>
        </w:tc>
      </w:tr>
      <w:tr w:rsidR="00833456" w:rsidRPr="0025201B" w14:paraId="47247D60"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AC560C6" w14:textId="77777777" w:rsidR="00833456" w:rsidRPr="0025201B" w:rsidRDefault="00833456" w:rsidP="00833456">
            <w:pPr>
              <w:suppressAutoHyphens/>
              <w:autoSpaceDN w:val="0"/>
              <w:snapToGrid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2</w:t>
            </w:r>
          </w:p>
        </w:tc>
        <w:bookmarkStart w:id="149"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1E6C10" w14:textId="77777777" w:rsidR="00833456" w:rsidRPr="0025201B" w:rsidRDefault="00833456" w:rsidP="00833456">
            <w:pPr>
              <w:suppressAutoHyphens/>
              <w:autoSpaceDN w:val="0"/>
              <w:snapToGrid w:val="0"/>
              <w:ind w:right="6"/>
              <w:jc w:val="both"/>
              <w:textAlignment w:val="baseline"/>
              <w:rPr>
                <w:rFonts w:asciiTheme="minorHAnsi" w:eastAsia="Calibri" w:hAnsiTheme="minorHAnsi" w:cs="Calibri"/>
                <w:kern w:val="3"/>
                <w:lang w:eastAsia="zh-CN"/>
              </w:rPr>
            </w:pP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FILLIN "Besedilo74"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t>     </w:t>
            </w:r>
            <w:r w:rsidRPr="0025201B">
              <w:rPr>
                <w:rFonts w:asciiTheme="minorHAnsi" w:eastAsia="Calibri" w:hAnsiTheme="minorHAnsi" w:cs="Arial"/>
                <w:kern w:val="3"/>
                <w:lang w:eastAsia="zh-CN"/>
              </w:rPr>
              <w:fldChar w:fldCharType="end"/>
            </w:r>
            <w:bookmarkEnd w:id="149"/>
          </w:p>
        </w:tc>
      </w:tr>
      <w:tr w:rsidR="00833456" w:rsidRPr="0025201B" w14:paraId="44FE5287"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DEAA45D" w14:textId="77777777" w:rsidR="00833456" w:rsidRPr="0025201B" w:rsidRDefault="00833456" w:rsidP="00833456">
            <w:pPr>
              <w:suppressAutoHyphens/>
              <w:autoSpaceDN w:val="0"/>
              <w:snapToGrid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3</w:t>
            </w:r>
          </w:p>
        </w:tc>
        <w:bookmarkStart w:id="150"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0717C" w14:textId="77777777" w:rsidR="00833456" w:rsidRPr="0025201B" w:rsidRDefault="00833456" w:rsidP="00833456">
            <w:pPr>
              <w:suppressAutoHyphens/>
              <w:autoSpaceDN w:val="0"/>
              <w:snapToGrid w:val="0"/>
              <w:ind w:right="6"/>
              <w:jc w:val="both"/>
              <w:textAlignment w:val="baseline"/>
              <w:rPr>
                <w:rFonts w:asciiTheme="minorHAnsi" w:eastAsia="Calibri" w:hAnsiTheme="minorHAnsi" w:cs="Calibri"/>
                <w:kern w:val="3"/>
                <w:lang w:eastAsia="zh-CN"/>
              </w:rPr>
            </w:pP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FILLIN "Besedilo75"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t>     </w:t>
            </w:r>
            <w:r w:rsidRPr="0025201B">
              <w:rPr>
                <w:rFonts w:asciiTheme="minorHAnsi" w:eastAsia="Calibri" w:hAnsiTheme="minorHAnsi" w:cs="Arial"/>
                <w:kern w:val="3"/>
                <w:lang w:eastAsia="zh-CN"/>
              </w:rPr>
              <w:fldChar w:fldCharType="end"/>
            </w:r>
            <w:bookmarkEnd w:id="150"/>
          </w:p>
        </w:tc>
      </w:tr>
      <w:tr w:rsidR="00833456" w:rsidRPr="0025201B" w14:paraId="237B0F2F"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BB0CC86" w14:textId="77777777" w:rsidR="00833456" w:rsidRPr="0025201B" w:rsidRDefault="00833456" w:rsidP="00833456">
            <w:pPr>
              <w:suppressAutoHyphens/>
              <w:autoSpaceDN w:val="0"/>
              <w:snapToGrid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4</w:t>
            </w:r>
          </w:p>
        </w:tc>
        <w:bookmarkStart w:id="151"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31575" w14:textId="77777777" w:rsidR="00833456" w:rsidRPr="0025201B" w:rsidRDefault="00833456" w:rsidP="00833456">
            <w:pPr>
              <w:suppressAutoHyphens/>
              <w:autoSpaceDN w:val="0"/>
              <w:snapToGrid w:val="0"/>
              <w:ind w:right="6"/>
              <w:jc w:val="both"/>
              <w:textAlignment w:val="baseline"/>
              <w:rPr>
                <w:rFonts w:asciiTheme="minorHAnsi" w:eastAsia="Calibri" w:hAnsiTheme="minorHAnsi" w:cs="Calibri"/>
                <w:kern w:val="3"/>
                <w:lang w:eastAsia="zh-CN"/>
              </w:rPr>
            </w:pP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FILLIN "Besedilo76"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t>     </w:t>
            </w:r>
            <w:r w:rsidRPr="0025201B">
              <w:rPr>
                <w:rFonts w:asciiTheme="minorHAnsi" w:eastAsia="Calibri" w:hAnsiTheme="minorHAnsi" w:cs="Arial"/>
                <w:kern w:val="3"/>
                <w:lang w:eastAsia="zh-CN"/>
              </w:rPr>
              <w:fldChar w:fldCharType="end"/>
            </w:r>
            <w:bookmarkEnd w:id="151"/>
          </w:p>
        </w:tc>
      </w:tr>
      <w:tr w:rsidR="00833456" w:rsidRPr="0025201B" w14:paraId="7B18F63E"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3024448" w14:textId="77777777" w:rsidR="00833456" w:rsidRPr="0025201B" w:rsidRDefault="00833456" w:rsidP="00833456">
            <w:pPr>
              <w:suppressAutoHyphens/>
              <w:autoSpaceDN w:val="0"/>
              <w:snapToGrid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5</w:t>
            </w:r>
          </w:p>
        </w:tc>
        <w:bookmarkStart w:id="152"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025F90" w14:textId="77777777" w:rsidR="00833456" w:rsidRPr="0025201B" w:rsidRDefault="00833456" w:rsidP="00833456">
            <w:pPr>
              <w:suppressAutoHyphens/>
              <w:autoSpaceDN w:val="0"/>
              <w:snapToGrid w:val="0"/>
              <w:ind w:right="6"/>
              <w:jc w:val="both"/>
              <w:textAlignment w:val="baseline"/>
              <w:rPr>
                <w:rFonts w:asciiTheme="minorHAnsi" w:eastAsia="Calibri" w:hAnsiTheme="minorHAnsi" w:cs="Calibri"/>
                <w:kern w:val="3"/>
                <w:lang w:eastAsia="zh-CN"/>
              </w:rPr>
            </w:pP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FILLIN "Besedilo77"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t>     </w:t>
            </w:r>
            <w:r w:rsidRPr="0025201B">
              <w:rPr>
                <w:rFonts w:asciiTheme="minorHAnsi" w:eastAsia="Calibri" w:hAnsiTheme="minorHAnsi" w:cs="Arial"/>
                <w:kern w:val="3"/>
                <w:lang w:eastAsia="zh-CN"/>
              </w:rPr>
              <w:fldChar w:fldCharType="end"/>
            </w:r>
            <w:bookmarkEnd w:id="152"/>
          </w:p>
        </w:tc>
      </w:tr>
      <w:tr w:rsidR="005D4A95" w:rsidRPr="0025201B" w14:paraId="318076E4"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7ABAE0D" w14:textId="77777777" w:rsidR="005D4A95" w:rsidRPr="0025201B" w:rsidRDefault="005D4A95" w:rsidP="00833456">
            <w:pPr>
              <w:suppressAutoHyphens/>
              <w:autoSpaceDN w:val="0"/>
              <w:snapToGrid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40D035" w14:textId="77777777" w:rsidR="005D4A95" w:rsidRPr="0025201B" w:rsidRDefault="005D4A95" w:rsidP="00833456">
            <w:pPr>
              <w:suppressAutoHyphens/>
              <w:autoSpaceDN w:val="0"/>
              <w:snapToGrid w:val="0"/>
              <w:ind w:right="6"/>
              <w:jc w:val="both"/>
              <w:textAlignment w:val="baseline"/>
              <w:rPr>
                <w:rFonts w:asciiTheme="minorHAnsi" w:eastAsia="Calibri" w:hAnsiTheme="minorHAnsi" w:cs="Arial"/>
                <w:kern w:val="3"/>
                <w:lang w:eastAsia="zh-CN"/>
              </w:rPr>
            </w:pPr>
          </w:p>
        </w:tc>
      </w:tr>
      <w:tr w:rsidR="00A060DA" w:rsidRPr="0025201B" w14:paraId="616D1D73"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389E392" w14:textId="30F6CE10" w:rsidR="00A060DA" w:rsidRPr="0025201B" w:rsidRDefault="00A060DA" w:rsidP="00833456">
            <w:pPr>
              <w:suppressAutoHyphens/>
              <w:autoSpaceDN w:val="0"/>
              <w:snapToGrid w:val="0"/>
              <w:ind w:right="6"/>
              <w:jc w:val="both"/>
              <w:textAlignment w:val="baseline"/>
              <w:rPr>
                <w:rFonts w:asciiTheme="minorHAnsi" w:eastAsia="Calibri" w:hAnsiTheme="minorHAnsi" w:cs="Arial"/>
                <w:kern w:val="3"/>
                <w:lang w:eastAsia="zh-CN"/>
              </w:rPr>
            </w:pPr>
            <w:r>
              <w:rPr>
                <w:rFonts w:asciiTheme="minorHAnsi" w:eastAsia="Calibri" w:hAnsiTheme="minorHAnsi" w:cs="Arial"/>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EC4056" w14:textId="77777777" w:rsidR="00A060DA" w:rsidRPr="0025201B" w:rsidRDefault="00A060DA" w:rsidP="00833456">
            <w:pPr>
              <w:suppressAutoHyphens/>
              <w:autoSpaceDN w:val="0"/>
              <w:snapToGrid w:val="0"/>
              <w:ind w:right="6"/>
              <w:jc w:val="both"/>
              <w:textAlignment w:val="baseline"/>
              <w:rPr>
                <w:rFonts w:asciiTheme="minorHAnsi" w:eastAsia="Calibri" w:hAnsiTheme="minorHAnsi" w:cs="Arial"/>
                <w:kern w:val="3"/>
                <w:lang w:eastAsia="zh-CN"/>
              </w:rPr>
            </w:pPr>
          </w:p>
        </w:tc>
      </w:tr>
      <w:tr w:rsidR="005D4A95" w:rsidRPr="0025201B" w14:paraId="1139FE4C"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85DE96A" w14:textId="66F23810" w:rsidR="005D4A95" w:rsidRPr="0025201B" w:rsidRDefault="00A060DA" w:rsidP="00833456">
            <w:pPr>
              <w:suppressAutoHyphens/>
              <w:autoSpaceDN w:val="0"/>
              <w:snapToGrid w:val="0"/>
              <w:ind w:right="6"/>
              <w:jc w:val="both"/>
              <w:textAlignment w:val="baseline"/>
              <w:rPr>
                <w:rFonts w:asciiTheme="minorHAnsi" w:eastAsia="Calibri" w:hAnsiTheme="minorHAnsi" w:cs="Arial"/>
                <w:kern w:val="3"/>
                <w:lang w:eastAsia="zh-CN"/>
              </w:rPr>
            </w:pPr>
            <w:r>
              <w:rPr>
                <w:rFonts w:asciiTheme="minorHAnsi" w:eastAsia="Calibri" w:hAnsiTheme="minorHAnsi" w:cs="Arial"/>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D04028" w14:textId="77777777" w:rsidR="005D4A95" w:rsidRPr="0025201B" w:rsidRDefault="005D4A95" w:rsidP="00833456">
            <w:pPr>
              <w:suppressAutoHyphens/>
              <w:autoSpaceDN w:val="0"/>
              <w:snapToGrid w:val="0"/>
              <w:ind w:right="6"/>
              <w:jc w:val="both"/>
              <w:textAlignment w:val="baseline"/>
              <w:rPr>
                <w:rFonts w:asciiTheme="minorHAnsi" w:eastAsia="Calibri" w:hAnsiTheme="minorHAnsi" w:cs="Arial"/>
                <w:kern w:val="3"/>
                <w:lang w:eastAsia="zh-CN"/>
              </w:rPr>
            </w:pPr>
          </w:p>
        </w:tc>
      </w:tr>
    </w:tbl>
    <w:p w14:paraId="314E88B8" w14:textId="77777777" w:rsidR="00833456" w:rsidRPr="0025201B" w:rsidRDefault="00833456" w:rsidP="00833456">
      <w:pPr>
        <w:suppressAutoHyphens/>
        <w:autoSpaceDN w:val="0"/>
        <w:ind w:right="6"/>
        <w:jc w:val="both"/>
        <w:textAlignment w:val="baseline"/>
        <w:rPr>
          <w:rFonts w:asciiTheme="minorHAnsi" w:eastAsia="Calibri" w:hAnsiTheme="minorHAnsi" w:cs="Arial"/>
          <w:i/>
          <w:kern w:val="3"/>
          <w:lang w:eastAsia="zh-CN"/>
        </w:rPr>
      </w:pPr>
      <w:r w:rsidRPr="0025201B">
        <w:rPr>
          <w:rFonts w:asciiTheme="minorHAnsi" w:eastAsia="Calibri" w:hAnsiTheme="minorHAnsi" w:cs="Arial"/>
          <w:kern w:val="3"/>
          <w:lang w:eastAsia="zh-CN"/>
        </w:rPr>
        <w:t>*</w:t>
      </w:r>
      <w:r w:rsidRPr="0025201B">
        <w:rPr>
          <w:rFonts w:asciiTheme="minorHAnsi" w:eastAsia="Calibri" w:hAnsiTheme="minorHAnsi" w:cs="Arial"/>
          <w:i/>
          <w:kern w:val="3"/>
          <w:lang w:eastAsia="zh-CN"/>
        </w:rPr>
        <w:t>V primeru, da je teh oseb več, se seznam oseb priloži ločeno za prilogo št. 2.</w:t>
      </w:r>
    </w:p>
    <w:p w14:paraId="6E4EA745" w14:textId="4A63D93D" w:rsidR="004E1F9A" w:rsidRDefault="004E1F9A" w:rsidP="00833456">
      <w:pPr>
        <w:suppressAutoHyphens/>
        <w:autoSpaceDN w:val="0"/>
        <w:ind w:right="6"/>
        <w:jc w:val="center"/>
        <w:textAlignment w:val="baseline"/>
        <w:rPr>
          <w:rFonts w:asciiTheme="minorHAnsi" w:eastAsia="Calibri" w:hAnsiTheme="minorHAnsi" w:cs="Cambria"/>
          <w:b/>
          <w:bCs/>
          <w:kern w:val="3"/>
          <w:lang w:eastAsia="zh-CN"/>
        </w:rPr>
      </w:pPr>
    </w:p>
    <w:p w14:paraId="7391CF06" w14:textId="77777777" w:rsidR="00A060DA" w:rsidRPr="0025201B" w:rsidRDefault="00A060DA" w:rsidP="00833456">
      <w:pPr>
        <w:suppressAutoHyphens/>
        <w:autoSpaceDN w:val="0"/>
        <w:ind w:right="6"/>
        <w:jc w:val="center"/>
        <w:textAlignment w:val="baseline"/>
        <w:rPr>
          <w:rFonts w:asciiTheme="minorHAnsi" w:eastAsia="Calibri" w:hAnsiTheme="minorHAnsi" w:cs="Cambria"/>
          <w:b/>
          <w:bCs/>
          <w:kern w:val="3"/>
          <w:lang w:eastAsia="zh-CN"/>
        </w:rPr>
      </w:pPr>
    </w:p>
    <w:p w14:paraId="1EBEB3FA" w14:textId="77777777" w:rsidR="00833456" w:rsidRPr="0025201B" w:rsidRDefault="00833456" w:rsidP="00833456">
      <w:pPr>
        <w:suppressAutoHyphens/>
        <w:autoSpaceDN w:val="0"/>
        <w:ind w:right="6"/>
        <w:jc w:val="center"/>
        <w:textAlignment w:val="baseline"/>
        <w:rPr>
          <w:rFonts w:asciiTheme="minorHAnsi" w:eastAsia="Calibri" w:hAnsiTheme="minorHAnsi" w:cs="Cambria"/>
          <w:b/>
          <w:bCs/>
          <w:kern w:val="3"/>
          <w:lang w:eastAsia="zh-CN"/>
        </w:rPr>
      </w:pPr>
      <w:r w:rsidRPr="0025201B">
        <w:rPr>
          <w:rFonts w:asciiTheme="minorHAnsi" w:eastAsia="Calibri" w:hAnsiTheme="minorHAnsi" w:cs="Cambria"/>
          <w:b/>
          <w:bCs/>
          <w:kern w:val="3"/>
          <w:lang w:eastAsia="zh-CN"/>
        </w:rPr>
        <w:t>VLOGA PRI PREDMETNEM JAVNEM NAROČILU (ustrezno obkrožite)</w:t>
      </w:r>
    </w:p>
    <w:p w14:paraId="150B4455" w14:textId="77777777" w:rsidR="00365D12" w:rsidRPr="0025201B" w:rsidRDefault="00365D12" w:rsidP="00833456">
      <w:pPr>
        <w:suppressAutoHyphens/>
        <w:autoSpaceDN w:val="0"/>
        <w:ind w:right="6"/>
        <w:jc w:val="center"/>
        <w:textAlignment w:val="baseline"/>
        <w:rPr>
          <w:rFonts w:asciiTheme="minorHAnsi" w:eastAsia="Calibri" w:hAnsiTheme="minorHAnsi" w:cs="Cambria"/>
          <w:b/>
          <w:bCs/>
          <w:kern w:val="3"/>
          <w:lang w:eastAsia="zh-CN"/>
        </w:rPr>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9"/>
        <w:gridCol w:w="1938"/>
        <w:gridCol w:w="2359"/>
        <w:gridCol w:w="2289"/>
      </w:tblGrid>
      <w:tr w:rsidR="00F4744F" w:rsidRPr="0025201B" w14:paraId="0D40927F" w14:textId="77777777" w:rsidTr="00F4744F">
        <w:tc>
          <w:tcPr>
            <w:tcW w:w="2471" w:type="dxa"/>
          </w:tcPr>
          <w:p w14:paraId="6C49216E" w14:textId="77777777" w:rsidR="00F4744F" w:rsidRPr="0025201B" w:rsidRDefault="00F4744F" w:rsidP="00F4744F">
            <w:pPr>
              <w:tabs>
                <w:tab w:val="right" w:pos="2556"/>
                <w:tab w:val="right" w:pos="9017"/>
              </w:tabs>
              <w:ind w:right="6"/>
              <w:jc w:val="center"/>
              <w:rPr>
                <w:rFonts w:asciiTheme="minorHAnsi" w:eastAsia="Calibri" w:hAnsiTheme="minorHAnsi" w:cs="Cambria"/>
                <w:b/>
                <w:bCs/>
                <w:color w:val="000000"/>
              </w:rPr>
            </w:pPr>
          </w:p>
          <w:p w14:paraId="4C946DC6" w14:textId="77777777" w:rsidR="00F4744F" w:rsidRPr="0025201B" w:rsidRDefault="00F4744F" w:rsidP="00F4744F">
            <w:pPr>
              <w:tabs>
                <w:tab w:val="right" w:pos="2556"/>
                <w:tab w:val="right" w:pos="9017"/>
              </w:tabs>
              <w:ind w:right="6"/>
              <w:jc w:val="center"/>
              <w:rPr>
                <w:rFonts w:asciiTheme="minorHAnsi" w:eastAsia="Calibri" w:hAnsiTheme="minorHAnsi" w:cs="Cambria"/>
                <w:b/>
                <w:bCs/>
                <w:color w:val="000000"/>
              </w:rPr>
            </w:pPr>
            <w:r w:rsidRPr="0025201B">
              <w:rPr>
                <w:rFonts w:asciiTheme="minorHAnsi" w:eastAsia="Calibri" w:hAnsiTheme="minorHAnsi" w:cs="Cambria"/>
                <w:b/>
                <w:bCs/>
                <w:color w:val="000000"/>
              </w:rPr>
              <w:t>Ponudnik</w:t>
            </w:r>
          </w:p>
          <w:p w14:paraId="754425A9" w14:textId="77777777" w:rsidR="00F4744F" w:rsidRPr="0025201B" w:rsidRDefault="00F4744F" w:rsidP="00F4744F">
            <w:pPr>
              <w:tabs>
                <w:tab w:val="right" w:pos="2556"/>
                <w:tab w:val="right" w:pos="9017"/>
              </w:tabs>
              <w:ind w:right="6"/>
              <w:jc w:val="center"/>
              <w:rPr>
                <w:rFonts w:asciiTheme="minorHAnsi" w:eastAsia="Calibri" w:hAnsiTheme="minorHAnsi" w:cs="Cambria"/>
                <w:b/>
                <w:bCs/>
                <w:color w:val="000000"/>
              </w:rPr>
            </w:pPr>
          </w:p>
          <w:p w14:paraId="5265B157" w14:textId="77777777" w:rsidR="00F4744F" w:rsidRPr="0025201B" w:rsidRDefault="00F4744F" w:rsidP="00F4744F">
            <w:pPr>
              <w:tabs>
                <w:tab w:val="right" w:pos="2556"/>
                <w:tab w:val="right" w:pos="9017"/>
              </w:tabs>
              <w:ind w:right="6"/>
              <w:jc w:val="center"/>
              <w:rPr>
                <w:rFonts w:asciiTheme="minorHAnsi" w:eastAsia="Calibri" w:hAnsiTheme="minorHAnsi" w:cs="Cambria"/>
                <w:b/>
                <w:bCs/>
                <w:color w:val="000000"/>
              </w:rPr>
            </w:pPr>
          </w:p>
          <w:p w14:paraId="225134A5" w14:textId="77777777" w:rsidR="00F4744F" w:rsidRPr="0025201B" w:rsidRDefault="00F4744F" w:rsidP="00F4744F">
            <w:pPr>
              <w:tabs>
                <w:tab w:val="right" w:pos="2556"/>
                <w:tab w:val="right" w:pos="9017"/>
              </w:tabs>
              <w:ind w:right="6"/>
              <w:jc w:val="center"/>
              <w:rPr>
                <w:rFonts w:asciiTheme="minorHAnsi" w:eastAsia="Calibri" w:hAnsiTheme="minorHAnsi" w:cs="Cambria"/>
                <w:b/>
                <w:bCs/>
                <w:color w:val="000000"/>
              </w:rPr>
            </w:pPr>
          </w:p>
        </w:tc>
        <w:tc>
          <w:tcPr>
            <w:tcW w:w="1939" w:type="dxa"/>
          </w:tcPr>
          <w:p w14:paraId="205D4FD9" w14:textId="77777777" w:rsidR="00F4744F" w:rsidRPr="0025201B" w:rsidRDefault="00F4744F" w:rsidP="00F4744F">
            <w:pPr>
              <w:tabs>
                <w:tab w:val="right" w:pos="2556"/>
                <w:tab w:val="right" w:pos="9017"/>
              </w:tabs>
              <w:ind w:right="6"/>
              <w:jc w:val="center"/>
              <w:rPr>
                <w:rFonts w:asciiTheme="minorHAnsi" w:eastAsia="Calibri" w:hAnsiTheme="minorHAnsi" w:cs="Cambria"/>
                <w:b/>
                <w:bCs/>
                <w:color w:val="000000"/>
              </w:rPr>
            </w:pPr>
          </w:p>
          <w:p w14:paraId="36CCEA42" w14:textId="77777777" w:rsidR="00F4744F" w:rsidRPr="0025201B" w:rsidRDefault="00F4744F" w:rsidP="00F4744F">
            <w:pPr>
              <w:tabs>
                <w:tab w:val="right" w:pos="2556"/>
                <w:tab w:val="right" w:pos="9017"/>
              </w:tabs>
              <w:ind w:right="6"/>
              <w:jc w:val="center"/>
              <w:rPr>
                <w:rFonts w:asciiTheme="minorHAnsi" w:eastAsia="Calibri" w:hAnsiTheme="minorHAnsi" w:cs="Cambria"/>
                <w:b/>
                <w:bCs/>
                <w:color w:val="000000"/>
              </w:rPr>
            </w:pPr>
            <w:r w:rsidRPr="0025201B">
              <w:rPr>
                <w:rFonts w:asciiTheme="minorHAnsi" w:eastAsia="Calibri" w:hAnsiTheme="minorHAnsi" w:cs="Cambria"/>
                <w:b/>
                <w:bCs/>
                <w:color w:val="000000"/>
              </w:rPr>
              <w:t>Partner v skupnem nastopu</w:t>
            </w:r>
          </w:p>
          <w:p w14:paraId="6E43C92E" w14:textId="77777777" w:rsidR="00F4744F" w:rsidRPr="0025201B" w:rsidRDefault="00F4744F" w:rsidP="00F4744F">
            <w:pPr>
              <w:tabs>
                <w:tab w:val="right" w:pos="2556"/>
                <w:tab w:val="right" w:pos="9017"/>
              </w:tabs>
              <w:ind w:right="6"/>
              <w:jc w:val="center"/>
              <w:rPr>
                <w:rFonts w:asciiTheme="minorHAnsi" w:eastAsia="Calibri" w:hAnsiTheme="minorHAnsi" w:cs="Cambria"/>
                <w:b/>
                <w:bCs/>
                <w:color w:val="000000"/>
              </w:rPr>
            </w:pPr>
          </w:p>
        </w:tc>
        <w:tc>
          <w:tcPr>
            <w:tcW w:w="2360" w:type="dxa"/>
          </w:tcPr>
          <w:p w14:paraId="3989D66F" w14:textId="77777777" w:rsidR="00F4744F" w:rsidRPr="0025201B" w:rsidRDefault="00F4744F" w:rsidP="00F4744F">
            <w:pPr>
              <w:tabs>
                <w:tab w:val="right" w:pos="2556"/>
                <w:tab w:val="right" w:pos="9017"/>
              </w:tabs>
              <w:ind w:right="6"/>
              <w:jc w:val="center"/>
              <w:rPr>
                <w:rFonts w:asciiTheme="minorHAnsi" w:eastAsia="Calibri" w:hAnsiTheme="minorHAnsi" w:cs="Cambria"/>
                <w:b/>
                <w:bCs/>
                <w:color w:val="000000"/>
              </w:rPr>
            </w:pPr>
          </w:p>
          <w:p w14:paraId="77F42960" w14:textId="77777777" w:rsidR="00F4744F" w:rsidRPr="0025201B" w:rsidRDefault="00F4744F" w:rsidP="00F4744F">
            <w:pPr>
              <w:tabs>
                <w:tab w:val="right" w:pos="2556"/>
                <w:tab w:val="right" w:pos="9017"/>
              </w:tabs>
              <w:ind w:right="6"/>
              <w:jc w:val="center"/>
              <w:rPr>
                <w:rFonts w:asciiTheme="minorHAnsi" w:eastAsia="Calibri" w:hAnsiTheme="minorHAnsi" w:cs="Cambria"/>
                <w:b/>
                <w:bCs/>
                <w:color w:val="000000"/>
              </w:rPr>
            </w:pPr>
            <w:r w:rsidRPr="0025201B">
              <w:rPr>
                <w:rFonts w:asciiTheme="minorHAnsi" w:eastAsia="Calibri" w:hAnsiTheme="minorHAnsi" w:cs="Cambria"/>
                <w:b/>
                <w:bCs/>
                <w:color w:val="000000"/>
              </w:rPr>
              <w:t>Podizvajalec</w:t>
            </w:r>
          </w:p>
        </w:tc>
        <w:tc>
          <w:tcPr>
            <w:tcW w:w="2290" w:type="dxa"/>
          </w:tcPr>
          <w:p w14:paraId="6CE44BE5" w14:textId="678FF46B" w:rsidR="00F4744F" w:rsidRPr="0025201B" w:rsidRDefault="00F4744F" w:rsidP="00F4744F">
            <w:pPr>
              <w:tabs>
                <w:tab w:val="right" w:pos="2556"/>
                <w:tab w:val="right" w:pos="9017"/>
              </w:tabs>
              <w:ind w:right="6"/>
              <w:jc w:val="center"/>
              <w:rPr>
                <w:rFonts w:asciiTheme="minorHAnsi" w:eastAsia="Calibri" w:hAnsiTheme="minorHAnsi" w:cs="Cambria"/>
                <w:b/>
                <w:bCs/>
                <w:color w:val="000000"/>
              </w:rPr>
            </w:pPr>
            <w:r w:rsidRPr="0025201B">
              <w:rPr>
                <w:rFonts w:asciiTheme="minorHAnsi" w:eastAsia="Calibri" w:hAnsiTheme="minorHAnsi" w:cs="Cambria"/>
                <w:b/>
                <w:bCs/>
                <w:color w:val="000000"/>
              </w:rPr>
              <w:t>Drugi subjekt, katerega zmogljivosti bo v skladu z 81. členom ZJN-3 uporabljal ponudnik</w:t>
            </w:r>
            <w:r w:rsidR="00737911">
              <w:rPr>
                <w:rFonts w:asciiTheme="minorHAnsi" w:eastAsia="Calibri" w:hAnsiTheme="minorHAnsi" w:cs="Cambria"/>
                <w:b/>
                <w:bCs/>
                <w:color w:val="000000"/>
              </w:rPr>
              <w:t>**</w:t>
            </w:r>
          </w:p>
        </w:tc>
      </w:tr>
    </w:tbl>
    <w:p w14:paraId="35677BD0" w14:textId="77777777" w:rsidR="004E1F9A" w:rsidRDefault="004E1F9A" w:rsidP="00833456">
      <w:pPr>
        <w:suppressAutoHyphens/>
        <w:autoSpaceDN w:val="0"/>
        <w:ind w:right="6"/>
        <w:jc w:val="both"/>
        <w:textAlignment w:val="baseline"/>
        <w:rPr>
          <w:rFonts w:asciiTheme="minorHAnsi" w:eastAsia="Calibri" w:hAnsiTheme="minorHAnsi" w:cs="Arial"/>
          <w:kern w:val="3"/>
          <w:lang w:eastAsia="zh-CN"/>
        </w:rPr>
      </w:pPr>
    </w:p>
    <w:p w14:paraId="52691D60" w14:textId="77777777" w:rsidR="00737911" w:rsidRPr="00737911" w:rsidRDefault="00737911" w:rsidP="00737911">
      <w:pPr>
        <w:suppressAutoHyphens/>
        <w:autoSpaceDN w:val="0"/>
        <w:ind w:right="6"/>
        <w:jc w:val="both"/>
        <w:textAlignment w:val="baseline"/>
        <w:rPr>
          <w:rFonts w:eastAsia="Calibri" w:cs="Arial"/>
          <w:i/>
          <w:kern w:val="3"/>
          <w:sz w:val="20"/>
          <w:szCs w:val="20"/>
          <w:lang w:eastAsia="zh-CN"/>
        </w:rPr>
      </w:pPr>
      <w:r w:rsidRPr="00737911">
        <w:rPr>
          <w:rFonts w:eastAsia="Calibri" w:cs="Arial"/>
          <w:i/>
          <w:kern w:val="3"/>
          <w:sz w:val="20"/>
          <w:szCs w:val="20"/>
          <w:lang w:eastAsia="zh-CN"/>
        </w:rPr>
        <w:t>**V tem primeru mora drugi subjekt v ponudbi obvezno nastopati kot partner ali kot podizvajalec in predložiti vse obrazce, ki so jih skladno z zahtevami predmetne dokumentacije v zvezi z oddajo javnega naročila dolžni predložiti podizvajalci/partnerji (npr. v kolikor nimate lastnega VNC in ga boste dokazovali z drugim subjektom…. Podizvajalec).</w:t>
      </w:r>
    </w:p>
    <w:p w14:paraId="6242BB71" w14:textId="77777777" w:rsidR="00737911" w:rsidRDefault="00737911" w:rsidP="00833456">
      <w:pPr>
        <w:suppressAutoHyphens/>
        <w:autoSpaceDN w:val="0"/>
        <w:ind w:right="6"/>
        <w:jc w:val="both"/>
        <w:textAlignment w:val="baseline"/>
        <w:rPr>
          <w:rFonts w:asciiTheme="minorHAnsi" w:eastAsia="Calibri" w:hAnsiTheme="minorHAnsi" w:cs="Arial"/>
          <w:kern w:val="3"/>
          <w:lang w:eastAsia="zh-CN"/>
        </w:rPr>
      </w:pPr>
    </w:p>
    <w:p w14:paraId="351DC707" w14:textId="77777777" w:rsidR="00737911" w:rsidRPr="0025201B" w:rsidRDefault="00737911" w:rsidP="00833456">
      <w:pPr>
        <w:suppressAutoHyphens/>
        <w:autoSpaceDN w:val="0"/>
        <w:ind w:right="6"/>
        <w:jc w:val="both"/>
        <w:textAlignment w:val="baseline"/>
        <w:rPr>
          <w:rFonts w:asciiTheme="minorHAnsi" w:eastAsia="Calibri" w:hAnsiTheme="minorHAnsi" w:cs="Arial"/>
          <w:kern w:val="3"/>
          <w:lang w:eastAsia="zh-CN"/>
        </w:rPr>
      </w:pPr>
    </w:p>
    <w:p w14:paraId="2C31F1FC" w14:textId="77777777" w:rsidR="00327A4F" w:rsidRPr="0025201B" w:rsidRDefault="007654BE" w:rsidP="00833456">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Podatki o delu naročila, ki ga bo izvedel posamezni </w:t>
      </w:r>
      <w:r w:rsidRPr="0025201B">
        <w:rPr>
          <w:rFonts w:asciiTheme="minorHAnsi" w:eastAsia="Calibri" w:hAnsiTheme="minorHAnsi" w:cs="Arial"/>
          <w:b/>
          <w:kern w:val="3"/>
          <w:lang w:eastAsia="zh-CN"/>
        </w:rPr>
        <w:t>partner</w:t>
      </w:r>
      <w:r w:rsidRPr="0025201B">
        <w:rPr>
          <w:rFonts w:asciiTheme="minorHAnsi" w:eastAsia="Calibri" w:hAnsiTheme="minorHAnsi" w:cs="Arial"/>
          <w:kern w:val="3"/>
          <w:lang w:eastAsia="zh-CN"/>
        </w:rPr>
        <w:t xml:space="preserve">: </w:t>
      </w:r>
    </w:p>
    <w:tbl>
      <w:tblPr>
        <w:tblW w:w="9232" w:type="dxa"/>
        <w:tblInd w:w="-80" w:type="dxa"/>
        <w:tblLayout w:type="fixed"/>
        <w:tblCellMar>
          <w:left w:w="10" w:type="dxa"/>
          <w:right w:w="10" w:type="dxa"/>
        </w:tblCellMar>
        <w:tblLook w:val="04A0" w:firstRow="1" w:lastRow="0" w:firstColumn="1" w:lastColumn="0" w:noHBand="0" w:noVBand="1"/>
      </w:tblPr>
      <w:tblGrid>
        <w:gridCol w:w="3903"/>
        <w:gridCol w:w="5329"/>
      </w:tblGrid>
      <w:tr w:rsidR="007654BE" w:rsidRPr="0025201B" w14:paraId="495B3368" w14:textId="77777777" w:rsidTr="002C6367">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1D2525" w14:textId="77777777" w:rsidR="007654BE" w:rsidRPr="002C6367" w:rsidRDefault="007654BE" w:rsidP="002C6367">
            <w:pPr>
              <w:suppressAutoHyphens/>
              <w:autoSpaceDN w:val="0"/>
              <w:snapToGrid w:val="0"/>
              <w:ind w:right="6"/>
              <w:textAlignment w:val="baseline"/>
              <w:rPr>
                <w:rFonts w:asciiTheme="minorHAnsi" w:hAnsiTheme="minorHAnsi" w:cs="Arial"/>
                <w:b/>
                <w:kern w:val="3"/>
                <w:lang w:eastAsia="zh-CN"/>
              </w:rPr>
            </w:pPr>
            <w:r w:rsidRPr="002C6367">
              <w:rPr>
                <w:rFonts w:asciiTheme="minorHAnsi" w:hAnsiTheme="minorHAnsi" w:cs="Arial"/>
                <w:b/>
                <w:kern w:val="3"/>
                <w:lang w:eastAsia="zh-CN"/>
              </w:rPr>
              <w:t>Vrsta del, ki jih bo izvedel partner:</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26BE30" w14:textId="77777777" w:rsidR="007654BE" w:rsidRPr="0025201B" w:rsidRDefault="007654BE" w:rsidP="00D577A7">
            <w:pPr>
              <w:suppressAutoHyphens/>
              <w:autoSpaceDN w:val="0"/>
              <w:snapToGrid w:val="0"/>
              <w:ind w:right="6"/>
              <w:textAlignment w:val="baseline"/>
              <w:rPr>
                <w:rFonts w:asciiTheme="minorHAnsi" w:hAnsiTheme="minorHAnsi" w:cs="Arial"/>
                <w:kern w:val="3"/>
                <w:lang w:eastAsia="zh-CN"/>
              </w:rPr>
            </w:pPr>
          </w:p>
        </w:tc>
      </w:tr>
      <w:tr w:rsidR="00327A4F" w:rsidRPr="0025201B" w14:paraId="5164F34B" w14:textId="77777777" w:rsidTr="002C6367">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CFF798" w14:textId="77777777" w:rsidR="00327A4F" w:rsidRPr="002C6367" w:rsidRDefault="007654BE" w:rsidP="002C6367">
            <w:pPr>
              <w:suppressAutoHyphens/>
              <w:autoSpaceDN w:val="0"/>
              <w:snapToGrid w:val="0"/>
              <w:ind w:right="6"/>
              <w:textAlignment w:val="baseline"/>
              <w:rPr>
                <w:rFonts w:asciiTheme="minorHAnsi" w:hAnsiTheme="minorHAnsi" w:cs="Arial"/>
                <w:b/>
                <w:kern w:val="3"/>
                <w:lang w:eastAsia="zh-CN"/>
              </w:rPr>
            </w:pPr>
            <w:r w:rsidRPr="002C6367">
              <w:rPr>
                <w:rFonts w:asciiTheme="minorHAnsi" w:hAnsiTheme="minorHAnsi" w:cs="Arial"/>
                <w:b/>
                <w:kern w:val="3"/>
                <w:lang w:eastAsia="zh-CN"/>
              </w:rPr>
              <w:t>Vrednost del partnerja v EUR brez DDV:</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5A61C1" w14:textId="77777777" w:rsidR="00327A4F" w:rsidRPr="0025201B" w:rsidRDefault="00327A4F" w:rsidP="00D577A7">
            <w:pPr>
              <w:suppressAutoHyphens/>
              <w:autoSpaceDN w:val="0"/>
              <w:snapToGrid w:val="0"/>
              <w:ind w:right="6"/>
              <w:textAlignment w:val="baseline"/>
              <w:rPr>
                <w:rFonts w:asciiTheme="minorHAnsi" w:hAnsiTheme="minorHAnsi" w:cs="Arial"/>
                <w:kern w:val="3"/>
                <w:lang w:eastAsia="zh-CN"/>
              </w:rPr>
            </w:pPr>
          </w:p>
        </w:tc>
      </w:tr>
      <w:tr w:rsidR="00327A4F" w:rsidRPr="0025201B" w14:paraId="05436FFE" w14:textId="77777777" w:rsidTr="002C6367">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8D65758" w14:textId="77777777" w:rsidR="00327A4F" w:rsidRPr="002C6367" w:rsidRDefault="007654BE" w:rsidP="002C6367">
            <w:pPr>
              <w:suppressAutoHyphens/>
              <w:autoSpaceDN w:val="0"/>
              <w:snapToGrid w:val="0"/>
              <w:ind w:right="6"/>
              <w:textAlignment w:val="baseline"/>
              <w:rPr>
                <w:rFonts w:asciiTheme="minorHAnsi" w:hAnsiTheme="minorHAnsi" w:cs="Arial"/>
                <w:b/>
                <w:kern w:val="3"/>
                <w:lang w:eastAsia="zh-CN"/>
              </w:rPr>
            </w:pPr>
            <w:r w:rsidRPr="002C6367">
              <w:rPr>
                <w:rFonts w:asciiTheme="minorHAnsi" w:hAnsiTheme="minorHAnsi" w:cs="Arial"/>
                <w:b/>
                <w:kern w:val="3"/>
                <w:lang w:eastAsia="zh-CN"/>
              </w:rPr>
              <w:t>Delež del partnerja (v %)*:</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E18F4E" w14:textId="77777777" w:rsidR="00327A4F" w:rsidRPr="0025201B" w:rsidRDefault="00327A4F" w:rsidP="00D577A7">
            <w:pPr>
              <w:suppressAutoHyphens/>
              <w:autoSpaceDN w:val="0"/>
              <w:snapToGrid w:val="0"/>
              <w:ind w:right="6"/>
              <w:textAlignment w:val="baseline"/>
              <w:rPr>
                <w:rFonts w:asciiTheme="minorHAnsi" w:hAnsiTheme="minorHAnsi" w:cs="Arial"/>
                <w:kern w:val="3"/>
                <w:lang w:eastAsia="zh-CN"/>
              </w:rPr>
            </w:pPr>
          </w:p>
        </w:tc>
      </w:tr>
    </w:tbl>
    <w:p w14:paraId="072C0FC9" w14:textId="77777777" w:rsidR="00327A4F" w:rsidRPr="00EA38AB" w:rsidRDefault="00863E04" w:rsidP="00833456">
      <w:pPr>
        <w:suppressAutoHyphens/>
        <w:autoSpaceDN w:val="0"/>
        <w:ind w:right="6"/>
        <w:jc w:val="both"/>
        <w:textAlignment w:val="baseline"/>
        <w:rPr>
          <w:rFonts w:asciiTheme="minorHAnsi" w:eastAsia="Calibri" w:hAnsiTheme="minorHAnsi" w:cs="Arial"/>
          <w:kern w:val="3"/>
          <w:sz w:val="20"/>
          <w:szCs w:val="20"/>
          <w:lang w:eastAsia="zh-CN"/>
        </w:rPr>
      </w:pPr>
      <w:r w:rsidRPr="00EA38AB">
        <w:rPr>
          <w:rFonts w:asciiTheme="minorHAnsi" w:eastAsia="Calibri" w:hAnsiTheme="minorHAnsi" w:cs="Arial"/>
          <w:kern w:val="3"/>
          <w:sz w:val="20"/>
          <w:szCs w:val="20"/>
          <w:lang w:eastAsia="zh-CN"/>
        </w:rPr>
        <w:t>*navede se delež izračunan na sledeči način: vrednost del partnerja / končna ponudbena vrednost (oboje brez DDV)</w:t>
      </w:r>
    </w:p>
    <w:p w14:paraId="40664173" w14:textId="136DBB38" w:rsidR="00327A4F" w:rsidRDefault="00327A4F" w:rsidP="00833456">
      <w:pPr>
        <w:suppressAutoHyphens/>
        <w:autoSpaceDN w:val="0"/>
        <w:ind w:right="6"/>
        <w:jc w:val="both"/>
        <w:textAlignment w:val="baseline"/>
        <w:rPr>
          <w:rFonts w:asciiTheme="minorHAnsi" w:eastAsia="Calibri" w:hAnsiTheme="minorHAnsi" w:cs="Arial"/>
          <w:kern w:val="3"/>
          <w:lang w:eastAsia="zh-CN"/>
        </w:rPr>
      </w:pPr>
    </w:p>
    <w:p w14:paraId="2DE9B1CB" w14:textId="77777777" w:rsidR="00127616" w:rsidRPr="0025201B" w:rsidRDefault="00F4744F" w:rsidP="00833456">
      <w:pPr>
        <w:suppressAutoHyphens/>
        <w:autoSpaceDN w:val="0"/>
        <w:ind w:right="6"/>
        <w:jc w:val="both"/>
        <w:textAlignment w:val="baseline"/>
        <w:rPr>
          <w:rFonts w:asciiTheme="minorHAnsi" w:eastAsia="Calibri" w:hAnsiTheme="minorHAnsi" w:cs="Arial"/>
          <w:b/>
          <w:i/>
          <w:kern w:val="3"/>
          <w:lang w:eastAsia="zh-CN"/>
        </w:rPr>
      </w:pPr>
      <w:r w:rsidRPr="0025201B">
        <w:rPr>
          <w:rFonts w:asciiTheme="minorHAnsi" w:eastAsia="Calibri" w:hAnsiTheme="minorHAnsi" w:cs="Arial"/>
          <w:b/>
          <w:i/>
          <w:kern w:val="3"/>
          <w:lang w:eastAsia="zh-CN"/>
        </w:rPr>
        <w:t>Ponudnik obrazec priloga št. 2 izpolni za ponudnika, vsakega partnerja, vsakega podizvajalca in vsakega drugega subjekta</w:t>
      </w:r>
      <w:r w:rsidR="009E0984" w:rsidRPr="0025201B">
        <w:rPr>
          <w:rFonts w:asciiTheme="minorHAnsi" w:eastAsia="Calibri" w:hAnsiTheme="minorHAnsi" w:cs="Arial"/>
          <w:b/>
          <w:i/>
          <w:kern w:val="3"/>
          <w:lang w:eastAsia="zh-CN"/>
        </w:rPr>
        <w:t>,</w:t>
      </w:r>
      <w:r w:rsidRPr="0025201B">
        <w:rPr>
          <w:rFonts w:asciiTheme="minorHAnsi" w:eastAsia="Calibri" w:hAnsiTheme="minorHAnsi" w:cs="Arial"/>
          <w:b/>
          <w:i/>
          <w:kern w:val="3"/>
          <w:lang w:eastAsia="zh-CN"/>
        </w:rPr>
        <w:t xml:space="preserve"> na katerega zmogljivosti se bo skliceval (obrazec se v ustreznem številu izvodov kopira)</w:t>
      </w:r>
      <w:r w:rsidR="0047093B" w:rsidRPr="0025201B">
        <w:rPr>
          <w:rFonts w:asciiTheme="minorHAnsi" w:eastAsia="Calibri" w:hAnsiTheme="minorHAnsi" w:cs="Arial"/>
          <w:b/>
          <w:i/>
          <w:kern w:val="3"/>
          <w:lang w:eastAsia="zh-CN"/>
        </w:rPr>
        <w:t xml:space="preserve"> in ustrezno nal</w:t>
      </w:r>
      <w:r w:rsidR="000B73AA" w:rsidRPr="0025201B">
        <w:rPr>
          <w:rFonts w:asciiTheme="minorHAnsi" w:eastAsia="Calibri" w:hAnsiTheme="minorHAnsi" w:cs="Arial"/>
          <w:b/>
          <w:i/>
          <w:kern w:val="3"/>
          <w:lang w:eastAsia="zh-CN"/>
        </w:rPr>
        <w:t>oži v informa</w:t>
      </w:r>
      <w:r w:rsidR="001C63C0" w:rsidRPr="0025201B">
        <w:rPr>
          <w:rFonts w:asciiTheme="minorHAnsi" w:eastAsia="Calibri" w:hAnsiTheme="minorHAnsi" w:cs="Arial"/>
          <w:b/>
          <w:i/>
          <w:kern w:val="3"/>
          <w:lang w:eastAsia="zh-CN"/>
        </w:rPr>
        <w:t>cijski sistem e-JN v razdelek »D</w:t>
      </w:r>
      <w:r w:rsidR="000B73AA" w:rsidRPr="0025201B">
        <w:rPr>
          <w:rFonts w:asciiTheme="minorHAnsi" w:eastAsia="Calibri" w:hAnsiTheme="minorHAnsi" w:cs="Arial"/>
          <w:b/>
          <w:i/>
          <w:kern w:val="3"/>
          <w:lang w:eastAsia="zh-CN"/>
        </w:rPr>
        <w:t>ruge priloge«.</w:t>
      </w:r>
    </w:p>
    <w:p w14:paraId="586B93F9" w14:textId="48B2B36F" w:rsidR="004E1F9A" w:rsidRDefault="004E1F9A" w:rsidP="00833456">
      <w:pPr>
        <w:suppressAutoHyphens/>
        <w:autoSpaceDN w:val="0"/>
        <w:ind w:right="6"/>
        <w:jc w:val="both"/>
        <w:textAlignment w:val="baseline"/>
        <w:rPr>
          <w:rFonts w:asciiTheme="minorHAnsi" w:eastAsia="Calibri" w:hAnsiTheme="minorHAnsi" w:cs="Arial"/>
          <w:kern w:val="3"/>
          <w:lang w:eastAsia="zh-CN"/>
        </w:rPr>
      </w:pPr>
    </w:p>
    <w:p w14:paraId="0A9A7ADA" w14:textId="77777777" w:rsidR="004E1F9A" w:rsidRDefault="004E1F9A" w:rsidP="00833456">
      <w:pPr>
        <w:suppressAutoHyphens/>
        <w:autoSpaceDN w:val="0"/>
        <w:ind w:right="6"/>
        <w:jc w:val="both"/>
        <w:textAlignment w:val="baseline"/>
        <w:rPr>
          <w:rFonts w:asciiTheme="minorHAnsi" w:eastAsia="Calibri" w:hAnsiTheme="minorHAnsi" w:cs="Arial"/>
          <w:kern w:val="3"/>
          <w:lang w:eastAsia="zh-CN"/>
        </w:rPr>
      </w:pPr>
    </w:p>
    <w:p w14:paraId="4B3BB69B" w14:textId="77777777" w:rsidR="00833456" w:rsidRPr="0025201B" w:rsidRDefault="00833456" w:rsidP="00833456">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Če ima ponudnik </w:t>
      </w:r>
      <w:r w:rsidRPr="0025201B">
        <w:rPr>
          <w:rFonts w:asciiTheme="minorHAnsi" w:eastAsia="Calibri" w:hAnsiTheme="minorHAnsi" w:cs="Arial"/>
          <w:b/>
          <w:kern w:val="3"/>
          <w:u w:val="single"/>
          <w:lang w:eastAsia="zh-CN"/>
        </w:rPr>
        <w:t>sedež v drugi državi</w:t>
      </w:r>
      <w:r w:rsidRPr="0025201B">
        <w:rPr>
          <w:rFonts w:asciiTheme="minorHAnsi" w:eastAsia="Calibri" w:hAnsiTheme="minorHAnsi" w:cs="Arial"/>
          <w:kern w:val="3"/>
          <w:lang w:eastAsia="zh-CN"/>
        </w:rPr>
        <w:t>, mora navesti svojega pooblaščenca(-ko) za vročitve, v skladu z določbami Zakona o splošnem upravnem postopku (Uradni list RS, št. 24/06-UPB2, 105/06-ZUS-1, 126/07, 65/08, 8/10 in 82/13; v nadaljevanju: ZUP):</w:t>
      </w:r>
    </w:p>
    <w:p w14:paraId="4CD9325F" w14:textId="77777777" w:rsidR="0077470D" w:rsidRPr="0025201B" w:rsidRDefault="0077470D" w:rsidP="00833456">
      <w:pPr>
        <w:suppressAutoHyphens/>
        <w:autoSpaceDN w:val="0"/>
        <w:ind w:right="6"/>
        <w:jc w:val="both"/>
        <w:textAlignment w:val="baseline"/>
        <w:rPr>
          <w:rFonts w:asciiTheme="minorHAnsi" w:eastAsia="Calibri" w:hAnsiTheme="minorHAnsi" w:cs="Cambria"/>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9E0984" w:rsidRPr="0025201B" w14:paraId="2CCFD6F4"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36E4D17" w14:textId="77777777" w:rsidR="009E0984" w:rsidRPr="0025201B" w:rsidRDefault="009E0984" w:rsidP="00A268B3">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9903861" w14:textId="77777777" w:rsidR="009E0984" w:rsidRPr="0025201B" w:rsidRDefault="009E0984" w:rsidP="00A268B3">
            <w:pPr>
              <w:suppressAutoHyphens/>
              <w:autoSpaceDN w:val="0"/>
              <w:ind w:right="6"/>
              <w:jc w:val="both"/>
              <w:textAlignment w:val="baseline"/>
              <w:rPr>
                <w:rFonts w:asciiTheme="minorHAnsi" w:eastAsia="Calibri" w:hAnsiTheme="minorHAnsi" w:cs="Arial"/>
                <w:kern w:val="3"/>
                <w:lang w:eastAsia="zh-CN"/>
              </w:rPr>
            </w:pPr>
          </w:p>
        </w:tc>
      </w:tr>
      <w:tr w:rsidR="009E0984" w:rsidRPr="0025201B" w14:paraId="5B0A784F"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C760FE7" w14:textId="77777777" w:rsidR="009E0984" w:rsidRPr="0025201B" w:rsidRDefault="009E0984" w:rsidP="00A268B3">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84CF2C7" w14:textId="77777777" w:rsidR="009E0984" w:rsidRPr="0025201B" w:rsidRDefault="009E0984" w:rsidP="00A268B3">
            <w:pPr>
              <w:suppressAutoHyphens/>
              <w:autoSpaceDN w:val="0"/>
              <w:ind w:right="6"/>
              <w:jc w:val="both"/>
              <w:textAlignment w:val="baseline"/>
              <w:rPr>
                <w:rFonts w:asciiTheme="minorHAnsi" w:eastAsia="Calibri" w:hAnsiTheme="minorHAnsi" w:cs="Arial"/>
                <w:kern w:val="3"/>
                <w:lang w:eastAsia="zh-CN"/>
              </w:rPr>
            </w:pPr>
          </w:p>
        </w:tc>
      </w:tr>
      <w:tr w:rsidR="009E0984" w:rsidRPr="0025201B" w14:paraId="180E0991"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BB65B7F" w14:textId="77777777" w:rsidR="009E0984" w:rsidRPr="0025201B" w:rsidRDefault="009E0984" w:rsidP="00A268B3">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DE0E715" w14:textId="77777777" w:rsidR="009E0984" w:rsidRPr="0025201B" w:rsidRDefault="009E0984" w:rsidP="00A268B3">
            <w:pPr>
              <w:suppressAutoHyphens/>
              <w:autoSpaceDN w:val="0"/>
              <w:ind w:right="6"/>
              <w:jc w:val="both"/>
              <w:textAlignment w:val="baseline"/>
              <w:rPr>
                <w:rFonts w:asciiTheme="minorHAnsi" w:eastAsia="Calibri" w:hAnsiTheme="minorHAnsi" w:cs="Arial"/>
                <w:kern w:val="3"/>
                <w:lang w:eastAsia="zh-CN"/>
              </w:rPr>
            </w:pPr>
          </w:p>
        </w:tc>
      </w:tr>
      <w:tr w:rsidR="009E0984" w:rsidRPr="0025201B" w14:paraId="673E9417"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D91B998" w14:textId="77777777" w:rsidR="009E0984" w:rsidRPr="0025201B" w:rsidRDefault="009E0984" w:rsidP="00A268B3">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A89E5B9" w14:textId="77777777" w:rsidR="009E0984" w:rsidRPr="0025201B" w:rsidRDefault="009E0984" w:rsidP="00A268B3">
            <w:pPr>
              <w:suppressAutoHyphens/>
              <w:autoSpaceDN w:val="0"/>
              <w:ind w:right="6"/>
              <w:jc w:val="both"/>
              <w:textAlignment w:val="baseline"/>
              <w:rPr>
                <w:rFonts w:asciiTheme="minorHAnsi" w:eastAsia="Calibri" w:hAnsiTheme="minorHAnsi" w:cs="Arial"/>
                <w:kern w:val="3"/>
                <w:lang w:eastAsia="zh-CN"/>
              </w:rPr>
            </w:pPr>
          </w:p>
        </w:tc>
      </w:tr>
      <w:tr w:rsidR="009E0984" w:rsidRPr="0025201B" w14:paraId="4AABEE10"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6C424CC" w14:textId="77777777" w:rsidR="009E0984" w:rsidRPr="0025201B" w:rsidRDefault="009E0984" w:rsidP="00A268B3">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DC49C46" w14:textId="77777777" w:rsidR="009E0984" w:rsidRPr="0025201B" w:rsidRDefault="009E0984" w:rsidP="00A268B3">
            <w:pPr>
              <w:suppressAutoHyphens/>
              <w:autoSpaceDN w:val="0"/>
              <w:ind w:right="6"/>
              <w:jc w:val="both"/>
              <w:textAlignment w:val="baseline"/>
              <w:rPr>
                <w:rFonts w:asciiTheme="minorHAnsi" w:eastAsia="Calibri" w:hAnsiTheme="minorHAnsi" w:cs="Arial"/>
                <w:kern w:val="3"/>
                <w:lang w:eastAsia="zh-CN"/>
              </w:rPr>
            </w:pPr>
          </w:p>
        </w:tc>
      </w:tr>
    </w:tbl>
    <w:p w14:paraId="40D8C456" w14:textId="77777777" w:rsidR="009E0984" w:rsidRPr="0025201B" w:rsidRDefault="009E0984" w:rsidP="00833456">
      <w:pPr>
        <w:suppressAutoHyphens/>
        <w:autoSpaceDN w:val="0"/>
        <w:ind w:right="6"/>
        <w:jc w:val="both"/>
        <w:textAlignment w:val="baseline"/>
        <w:rPr>
          <w:rFonts w:asciiTheme="minorHAnsi" w:eastAsia="Calibri" w:hAnsiTheme="minorHAnsi" w:cs="Cambria"/>
          <w:kern w:val="3"/>
          <w:lang w:eastAsia="zh-CN"/>
        </w:rPr>
      </w:pPr>
    </w:p>
    <w:p w14:paraId="56F0FFFE" w14:textId="77777777" w:rsidR="009E0984" w:rsidRDefault="009E0984" w:rsidP="00833456">
      <w:pPr>
        <w:suppressAutoHyphens/>
        <w:autoSpaceDN w:val="0"/>
        <w:ind w:right="6"/>
        <w:jc w:val="both"/>
        <w:textAlignment w:val="baseline"/>
        <w:rPr>
          <w:rFonts w:asciiTheme="minorHAnsi" w:eastAsia="Calibri" w:hAnsiTheme="minorHAnsi" w:cs="Cambria"/>
          <w:kern w:val="3"/>
          <w:lang w:eastAsia="zh-CN"/>
        </w:rPr>
      </w:pPr>
    </w:p>
    <w:p w14:paraId="76998A90" w14:textId="77777777" w:rsidR="00AC63AF" w:rsidRPr="00AC63AF" w:rsidRDefault="00AC63AF" w:rsidP="00AC63AF">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AC63AF">
        <w:rPr>
          <w:rFonts w:asciiTheme="minorHAnsi" w:eastAsia="Calibri" w:hAnsiTheme="minorHAnsi" w:cs="Arial"/>
          <w:kern w:val="3"/>
          <w:lang w:eastAsia="zh-CN"/>
        </w:rPr>
        <w:t>____________________________________</w:t>
      </w:r>
    </w:p>
    <w:p w14:paraId="7B65A79A" w14:textId="77777777" w:rsidR="00AC63AF" w:rsidRPr="00AC63AF" w:rsidRDefault="00AC63AF" w:rsidP="00AC63AF">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AC63AF">
        <w:rPr>
          <w:rFonts w:asciiTheme="minorHAnsi" w:eastAsia="Calibri" w:hAnsiTheme="minorHAnsi" w:cs="Arial"/>
          <w:kern w:val="3"/>
          <w:lang w:eastAsia="zh-CN"/>
        </w:rPr>
        <w:tab/>
      </w:r>
      <w:r w:rsidRPr="00AC63AF">
        <w:rPr>
          <w:rFonts w:asciiTheme="minorHAnsi" w:eastAsia="Calibri" w:hAnsiTheme="minorHAnsi" w:cs="Arial"/>
          <w:kern w:val="3"/>
          <w:lang w:eastAsia="zh-CN"/>
        </w:rPr>
        <w:tab/>
      </w:r>
      <w:r w:rsidRPr="00AC63AF">
        <w:rPr>
          <w:rFonts w:asciiTheme="minorHAnsi" w:eastAsia="Calibri" w:hAnsiTheme="minorHAnsi" w:cs="Arial"/>
          <w:kern w:val="3"/>
          <w:lang w:eastAsia="zh-CN"/>
        </w:rPr>
        <w:tab/>
        <w:t>Podpis zakonitega zastopnika</w:t>
      </w:r>
    </w:p>
    <w:p w14:paraId="05DBB15D" w14:textId="77777777" w:rsidR="00AC63AF" w:rsidRPr="00AC63AF" w:rsidRDefault="00AC63AF" w:rsidP="00AC63AF">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AC63AF">
        <w:rPr>
          <w:rFonts w:asciiTheme="minorHAnsi" w:eastAsia="Calibri" w:hAnsiTheme="minorHAnsi" w:cs="Arial"/>
          <w:kern w:val="3"/>
          <w:lang w:eastAsia="zh-CN"/>
        </w:rPr>
        <w:tab/>
      </w:r>
      <w:r w:rsidRPr="00AC63AF">
        <w:rPr>
          <w:rFonts w:asciiTheme="minorHAnsi" w:eastAsia="Calibri" w:hAnsiTheme="minorHAnsi" w:cs="Arial"/>
          <w:kern w:val="3"/>
          <w:lang w:eastAsia="zh-CN"/>
        </w:rPr>
        <w:tab/>
      </w:r>
      <w:r w:rsidRPr="00AC63AF">
        <w:rPr>
          <w:rFonts w:asciiTheme="minorHAnsi" w:eastAsia="Calibri" w:hAnsiTheme="minorHAnsi" w:cs="Arial"/>
          <w:kern w:val="3"/>
          <w:lang w:eastAsia="zh-CN"/>
        </w:rPr>
        <w:tab/>
        <w:t xml:space="preserve">     gospodarskega subjekta</w:t>
      </w:r>
    </w:p>
    <w:p w14:paraId="582FFE59" w14:textId="77777777" w:rsidR="002C6367" w:rsidRPr="002C6367" w:rsidRDefault="002C6367" w:rsidP="00833456">
      <w:pPr>
        <w:suppressAutoHyphens/>
        <w:autoSpaceDN w:val="0"/>
        <w:ind w:right="6"/>
        <w:jc w:val="both"/>
        <w:textAlignment w:val="baseline"/>
        <w:rPr>
          <w:rFonts w:asciiTheme="minorHAnsi" w:eastAsia="Calibri" w:hAnsiTheme="minorHAnsi" w:cs="Cambria"/>
          <w:i/>
          <w:kern w:val="3"/>
          <w:lang w:eastAsia="zh-CN"/>
        </w:rPr>
      </w:pPr>
    </w:p>
    <w:p w14:paraId="443D73B3" w14:textId="77777777" w:rsidR="002C6367" w:rsidRPr="00A7392A" w:rsidRDefault="002C6367" w:rsidP="002C6367">
      <w:pPr>
        <w:widowControl w:val="0"/>
        <w:suppressAutoHyphens/>
        <w:autoSpaceDN w:val="0"/>
        <w:ind w:right="6"/>
        <w:jc w:val="both"/>
        <w:textAlignment w:val="baseline"/>
        <w:rPr>
          <w:rFonts w:asciiTheme="minorHAnsi" w:eastAsia="Calibri" w:hAnsiTheme="minorHAnsi" w:cs="Arial"/>
          <w:i/>
          <w:kern w:val="3"/>
          <w:sz w:val="20"/>
          <w:szCs w:val="20"/>
          <w:lang w:eastAsia="zh-CN"/>
        </w:rPr>
      </w:pPr>
      <w:r w:rsidRPr="00A7392A">
        <w:rPr>
          <w:rFonts w:asciiTheme="minorHAnsi" w:eastAsia="Calibri" w:hAnsiTheme="minorHAnsi" w:cs="Arial"/>
          <w:b/>
          <w:i/>
          <w:kern w:val="3"/>
          <w:sz w:val="20"/>
          <w:szCs w:val="20"/>
          <w:lang w:eastAsia="zh-CN"/>
        </w:rPr>
        <w:t>Ponudniku</w:t>
      </w:r>
      <w:r w:rsidRPr="00A7392A">
        <w:rPr>
          <w:rFonts w:asciiTheme="minorHAnsi" w:eastAsia="Calibri" w:hAnsiTheme="minorHAnsi" w:cs="Arial"/>
          <w:i/>
          <w:kern w:val="3"/>
          <w:sz w:val="20"/>
          <w:szCs w:val="20"/>
          <w:lang w:eastAsia="zh-CN"/>
        </w:rPr>
        <w:t xml:space="preserve"> izjave </w:t>
      </w:r>
      <w:r w:rsidRPr="00A7392A">
        <w:rPr>
          <w:rFonts w:asciiTheme="minorHAnsi" w:eastAsia="Calibri" w:hAnsiTheme="minorHAnsi" w:cs="Arial"/>
          <w:b/>
          <w:i/>
          <w:kern w:val="3"/>
          <w:sz w:val="20"/>
          <w:szCs w:val="20"/>
          <w:lang w:eastAsia="zh-CN"/>
        </w:rPr>
        <w:t>ni treba podpisati</w:t>
      </w:r>
      <w:r w:rsidRPr="00A7392A">
        <w:rPr>
          <w:rFonts w:asciiTheme="minorHAnsi" w:eastAsia="Calibri" w:hAnsiTheme="minorHAnsi" w:cs="Arial"/>
          <w:i/>
          <w:kern w:val="3"/>
          <w:sz w:val="20"/>
          <w:szCs w:val="20"/>
          <w:lang w:eastAsia="zh-CN"/>
        </w:rPr>
        <w:t>, naročnik bo štel, da izjavo ponudnik potrdi s tem, ko odda ponudbo.</w:t>
      </w:r>
    </w:p>
    <w:p w14:paraId="048C6BEE" w14:textId="77777777" w:rsidR="002C6367" w:rsidRPr="00A7392A" w:rsidRDefault="002C6367" w:rsidP="002C6367">
      <w:pPr>
        <w:widowControl w:val="0"/>
        <w:suppressAutoHyphens/>
        <w:autoSpaceDN w:val="0"/>
        <w:ind w:right="6"/>
        <w:jc w:val="both"/>
        <w:textAlignment w:val="baseline"/>
        <w:rPr>
          <w:rFonts w:asciiTheme="minorHAnsi" w:eastAsia="Calibri" w:hAnsiTheme="minorHAnsi" w:cs="Arial"/>
          <w:i/>
          <w:kern w:val="3"/>
          <w:sz w:val="20"/>
          <w:szCs w:val="20"/>
          <w:lang w:eastAsia="zh-CN"/>
        </w:rPr>
      </w:pPr>
    </w:p>
    <w:p w14:paraId="1A152B08" w14:textId="77777777" w:rsidR="002C6367" w:rsidRPr="00A7392A" w:rsidRDefault="002C6367" w:rsidP="002C6367">
      <w:pPr>
        <w:jc w:val="both"/>
        <w:rPr>
          <w:rFonts w:asciiTheme="minorHAnsi" w:hAnsiTheme="minorHAnsi"/>
          <w:i/>
          <w:sz w:val="20"/>
          <w:szCs w:val="20"/>
          <w:lang w:eastAsia="zh-CN"/>
        </w:rPr>
      </w:pPr>
      <w:r w:rsidRPr="00A7392A">
        <w:rPr>
          <w:rFonts w:asciiTheme="minorHAnsi" w:hAnsiTheme="minorHAnsi"/>
          <w:i/>
          <w:sz w:val="20"/>
          <w:szCs w:val="20"/>
          <w:lang w:eastAsia="zh-CN"/>
        </w:rPr>
        <w:t xml:space="preserve">V primeru </w:t>
      </w:r>
      <w:r w:rsidRPr="00A7392A">
        <w:rPr>
          <w:rFonts w:asciiTheme="minorHAnsi" w:hAnsiTheme="minorHAnsi"/>
          <w:b/>
          <w:i/>
          <w:sz w:val="20"/>
          <w:szCs w:val="20"/>
          <w:lang w:eastAsia="zh-CN"/>
        </w:rPr>
        <w:t>skupne</w:t>
      </w:r>
      <w:r w:rsidRPr="00A7392A">
        <w:rPr>
          <w:rFonts w:asciiTheme="minorHAnsi" w:hAnsiTheme="minorHAnsi"/>
          <w:i/>
          <w:sz w:val="20"/>
          <w:szCs w:val="20"/>
          <w:lang w:eastAsia="zh-CN"/>
        </w:rPr>
        <w:t xml:space="preserve"> ponudbe je treba </w:t>
      </w:r>
      <w:r w:rsidRPr="00A7392A">
        <w:rPr>
          <w:rFonts w:asciiTheme="minorHAnsi" w:hAnsiTheme="minorHAnsi"/>
          <w:b/>
          <w:i/>
          <w:sz w:val="20"/>
          <w:szCs w:val="20"/>
          <w:lang w:eastAsia="zh-CN"/>
        </w:rPr>
        <w:t>podpisano</w:t>
      </w:r>
      <w:r w:rsidRPr="00A7392A">
        <w:rPr>
          <w:rFonts w:asciiTheme="minorHAnsi" w:hAnsiTheme="minorHAnsi"/>
          <w:i/>
          <w:sz w:val="20"/>
          <w:szCs w:val="20"/>
          <w:lang w:eastAsia="zh-CN"/>
        </w:rPr>
        <w:t xml:space="preserve"> izjavo naložiti za </w:t>
      </w:r>
      <w:r w:rsidRPr="00A7392A">
        <w:rPr>
          <w:rFonts w:asciiTheme="minorHAnsi" w:hAnsiTheme="minorHAnsi"/>
          <w:b/>
          <w:i/>
          <w:sz w:val="20"/>
          <w:szCs w:val="20"/>
          <w:lang w:eastAsia="zh-CN"/>
        </w:rPr>
        <w:t>vsakega ponudnika</w:t>
      </w:r>
      <w:r w:rsidRPr="00A7392A">
        <w:rPr>
          <w:rFonts w:asciiTheme="minorHAnsi" w:hAnsiTheme="minorHAnsi"/>
          <w:i/>
          <w:sz w:val="20"/>
          <w:szCs w:val="20"/>
          <w:lang w:eastAsia="zh-CN"/>
        </w:rPr>
        <w:t xml:space="preserve"> </w:t>
      </w:r>
      <w:r w:rsidRPr="00A7392A">
        <w:rPr>
          <w:i/>
          <w:sz w:val="20"/>
          <w:szCs w:val="20"/>
          <w:lang w:eastAsia="zh-CN"/>
        </w:rPr>
        <w:t xml:space="preserve">(razen za ponudnika, ki ponudbo podpiše elektronsko) </w:t>
      </w:r>
      <w:r w:rsidRPr="00A7392A">
        <w:rPr>
          <w:rFonts w:asciiTheme="minorHAnsi" w:hAnsiTheme="minorHAnsi"/>
          <w:i/>
          <w:sz w:val="20"/>
          <w:szCs w:val="20"/>
          <w:lang w:eastAsia="zh-CN"/>
        </w:rPr>
        <w:t xml:space="preserve">posebej (izjava se fotokopira in podpisana skenira). </w:t>
      </w:r>
    </w:p>
    <w:p w14:paraId="392093C5" w14:textId="77777777" w:rsidR="002C6367" w:rsidRPr="00A7392A" w:rsidRDefault="002C6367" w:rsidP="002C6367">
      <w:pPr>
        <w:jc w:val="both"/>
        <w:rPr>
          <w:rFonts w:asciiTheme="minorHAnsi" w:hAnsiTheme="minorHAnsi"/>
          <w:i/>
          <w:sz w:val="20"/>
          <w:szCs w:val="20"/>
          <w:lang w:eastAsia="zh-CN"/>
        </w:rPr>
      </w:pPr>
    </w:p>
    <w:p w14:paraId="31D1B972" w14:textId="77777777" w:rsidR="002C6367" w:rsidRPr="00A7392A" w:rsidRDefault="002C6367" w:rsidP="002C6367">
      <w:pPr>
        <w:spacing w:after="160" w:line="259" w:lineRule="auto"/>
        <w:jc w:val="both"/>
        <w:rPr>
          <w:rFonts w:asciiTheme="minorHAnsi" w:eastAsia="Calibri" w:hAnsiTheme="minorHAnsi"/>
          <w:i/>
          <w:sz w:val="20"/>
          <w:szCs w:val="20"/>
        </w:rPr>
      </w:pPr>
      <w:r w:rsidRPr="00A7392A">
        <w:rPr>
          <w:rFonts w:asciiTheme="minorHAnsi" w:eastAsia="Calibri" w:hAnsiTheme="minorHAnsi"/>
          <w:i/>
          <w:sz w:val="20"/>
          <w:szCs w:val="20"/>
        </w:rPr>
        <w:t xml:space="preserve">V primeru nastopanja s podizvajalci je treba </w:t>
      </w:r>
      <w:r w:rsidRPr="00A7392A">
        <w:rPr>
          <w:rFonts w:asciiTheme="minorHAnsi" w:eastAsia="Calibri" w:hAnsiTheme="minorHAnsi"/>
          <w:b/>
          <w:i/>
          <w:sz w:val="20"/>
          <w:szCs w:val="20"/>
        </w:rPr>
        <w:t>podpisano</w:t>
      </w:r>
      <w:r w:rsidRPr="00A7392A">
        <w:rPr>
          <w:rFonts w:asciiTheme="minorHAnsi" w:eastAsia="Calibri" w:hAnsiTheme="minorHAnsi"/>
          <w:i/>
          <w:sz w:val="20"/>
          <w:szCs w:val="20"/>
        </w:rPr>
        <w:t xml:space="preserve"> izjavo naložiti tudi </w:t>
      </w:r>
      <w:r w:rsidRPr="00A7392A">
        <w:rPr>
          <w:rFonts w:asciiTheme="minorHAnsi" w:eastAsia="Calibri" w:hAnsiTheme="minorHAnsi"/>
          <w:b/>
          <w:i/>
          <w:sz w:val="20"/>
          <w:szCs w:val="20"/>
        </w:rPr>
        <w:t>za vsakega podizvajalca</w:t>
      </w:r>
      <w:r w:rsidRPr="00A7392A">
        <w:rPr>
          <w:rFonts w:asciiTheme="minorHAnsi" w:eastAsia="Calibri" w:hAnsiTheme="minorHAnsi"/>
          <w:i/>
          <w:sz w:val="20"/>
          <w:szCs w:val="20"/>
        </w:rPr>
        <w:t xml:space="preserve"> posebej (izjava se fotokopira in podpisana skenira). </w:t>
      </w:r>
    </w:p>
    <w:p w14:paraId="55C40BD3" w14:textId="77777777" w:rsidR="002C6367" w:rsidRPr="00A7392A" w:rsidRDefault="002C6367" w:rsidP="002C6367">
      <w:pPr>
        <w:spacing w:after="160" w:line="259" w:lineRule="auto"/>
        <w:jc w:val="both"/>
        <w:rPr>
          <w:rFonts w:asciiTheme="minorHAnsi" w:eastAsia="Calibri" w:hAnsiTheme="minorHAnsi"/>
          <w:i/>
          <w:sz w:val="20"/>
          <w:szCs w:val="20"/>
        </w:rPr>
      </w:pPr>
      <w:r w:rsidRPr="00A7392A">
        <w:rPr>
          <w:rFonts w:asciiTheme="minorHAnsi" w:eastAsia="Calibri" w:hAnsiTheme="minorHAnsi"/>
          <w:i/>
          <w:sz w:val="20"/>
          <w:szCs w:val="20"/>
        </w:rPr>
        <w:t xml:space="preserve">V primeru sklicevanja na drug subjekt je treba </w:t>
      </w:r>
      <w:r w:rsidRPr="00A7392A">
        <w:rPr>
          <w:rFonts w:asciiTheme="minorHAnsi" w:eastAsia="Calibri" w:hAnsiTheme="minorHAnsi"/>
          <w:b/>
          <w:i/>
          <w:sz w:val="20"/>
          <w:szCs w:val="20"/>
        </w:rPr>
        <w:t>podpisano</w:t>
      </w:r>
      <w:r w:rsidRPr="00A7392A">
        <w:rPr>
          <w:rFonts w:asciiTheme="minorHAnsi" w:eastAsia="Calibri" w:hAnsiTheme="minorHAnsi"/>
          <w:i/>
          <w:sz w:val="20"/>
          <w:szCs w:val="20"/>
        </w:rPr>
        <w:t xml:space="preserve"> izjavo naložiti tudi </w:t>
      </w:r>
      <w:r w:rsidRPr="00A7392A">
        <w:rPr>
          <w:rFonts w:asciiTheme="minorHAnsi" w:eastAsia="Calibri" w:hAnsiTheme="minorHAnsi"/>
          <w:b/>
          <w:i/>
          <w:sz w:val="20"/>
          <w:szCs w:val="20"/>
        </w:rPr>
        <w:t>za vsak drug gospodarski subjekt</w:t>
      </w:r>
      <w:r w:rsidRPr="00A7392A">
        <w:rPr>
          <w:rFonts w:asciiTheme="minorHAnsi" w:eastAsia="Calibri" w:hAnsiTheme="minorHAnsi"/>
          <w:i/>
          <w:sz w:val="20"/>
          <w:szCs w:val="20"/>
        </w:rPr>
        <w:t xml:space="preserve"> posebej (izjava se fotokopira in podpisana skenira). </w:t>
      </w:r>
    </w:p>
    <w:p w14:paraId="5D068D72" w14:textId="77777777" w:rsidR="002C6367" w:rsidRPr="00A7392A" w:rsidRDefault="002C6367" w:rsidP="002C6367">
      <w:pPr>
        <w:suppressAutoHyphens/>
        <w:autoSpaceDN w:val="0"/>
        <w:ind w:right="6"/>
        <w:jc w:val="both"/>
        <w:textAlignment w:val="baseline"/>
        <w:rPr>
          <w:rFonts w:asciiTheme="minorHAnsi" w:eastAsia="Calibri" w:hAnsiTheme="minorHAnsi" w:cs="Cambria"/>
          <w:b/>
          <w:bCs/>
          <w:i/>
          <w:kern w:val="3"/>
          <w:sz w:val="20"/>
          <w:szCs w:val="20"/>
          <w:lang w:eastAsia="zh-CN"/>
        </w:rPr>
      </w:pPr>
      <w:r w:rsidRPr="00A7392A">
        <w:rPr>
          <w:rFonts w:asciiTheme="minorHAnsi" w:eastAsia="Calibri" w:hAnsiTheme="minorHAnsi" w:cs="Cambria"/>
          <w:b/>
          <w:bCs/>
          <w:i/>
          <w:kern w:val="3"/>
          <w:sz w:val="20"/>
          <w:szCs w:val="20"/>
          <w:lang w:eastAsia="zh-CN"/>
        </w:rPr>
        <w:t xml:space="preserve">Ustrezno izpolnjen obrazec se za vsakega subjekta naloži v </w:t>
      </w:r>
      <w:r w:rsidRPr="00A7392A">
        <w:rPr>
          <w:rFonts w:asciiTheme="minorHAnsi" w:eastAsia="Calibri" w:hAnsiTheme="minorHAnsi" w:cs="Arial"/>
          <w:b/>
          <w:i/>
          <w:kern w:val="3"/>
          <w:sz w:val="20"/>
          <w:szCs w:val="20"/>
          <w:lang w:eastAsia="zh-CN"/>
        </w:rPr>
        <w:t>informacijski sistem e-JN v razdelek »Druge priloge«.</w:t>
      </w:r>
    </w:p>
    <w:p w14:paraId="5F6D288D" w14:textId="77777777" w:rsidR="007C2B6C" w:rsidRPr="00920B1F" w:rsidRDefault="008509A2" w:rsidP="009128EE">
      <w:pPr>
        <w:pStyle w:val="Slog3"/>
        <w:rPr>
          <w:rStyle w:val="Neenpoudarek"/>
          <w:b/>
          <w:i/>
        </w:rPr>
      </w:pPr>
      <w:bookmarkStart w:id="153" w:name="_Toc32922907"/>
      <w:r w:rsidRPr="00920B1F">
        <w:rPr>
          <w:rStyle w:val="Neenpoudarek"/>
          <w:b/>
          <w:i/>
        </w:rPr>
        <w:t>PRILOGA</w:t>
      </w:r>
      <w:r w:rsidR="00261F88" w:rsidRPr="00920B1F">
        <w:rPr>
          <w:rStyle w:val="Neenpoudarek"/>
          <w:b/>
          <w:i/>
        </w:rPr>
        <w:t xml:space="preserve"> </w:t>
      </w:r>
      <w:r w:rsidR="007C2B6C" w:rsidRPr="00920B1F">
        <w:rPr>
          <w:rStyle w:val="Neenpoudarek"/>
          <w:b/>
          <w:i/>
        </w:rPr>
        <w:t xml:space="preserve">št. </w:t>
      </w:r>
      <w:bookmarkEnd w:id="144"/>
      <w:r w:rsidR="00833456" w:rsidRPr="00920B1F">
        <w:rPr>
          <w:rStyle w:val="Neenpoudarek"/>
          <w:b/>
          <w:i/>
        </w:rPr>
        <w:t>3</w:t>
      </w:r>
      <w:r w:rsidR="00926B1A" w:rsidRPr="00920B1F">
        <w:rPr>
          <w:rStyle w:val="Neenpoudarek"/>
          <w:b/>
          <w:i/>
        </w:rPr>
        <w:t xml:space="preserve"> </w:t>
      </w:r>
      <w:r w:rsidR="002F4E6C" w:rsidRPr="00920B1F">
        <w:rPr>
          <w:rStyle w:val="Neenpoudarek"/>
          <w:b/>
          <w:i/>
        </w:rPr>
        <w:t>A</w:t>
      </w:r>
      <w:bookmarkEnd w:id="153"/>
    </w:p>
    <w:p w14:paraId="79B996C4" w14:textId="77777777" w:rsidR="007C2B6C" w:rsidRPr="001136A4" w:rsidRDefault="007C2B6C" w:rsidP="00436E2B">
      <w:pPr>
        <w:pStyle w:val="Intenzivencitat"/>
        <w:rPr>
          <w:lang w:eastAsia="zh-CN"/>
        </w:rPr>
      </w:pPr>
      <w:bookmarkStart w:id="154" w:name="_Toc451354711"/>
      <w:bookmarkStart w:id="155" w:name="_Toc32922908"/>
      <w:r w:rsidRPr="001136A4">
        <w:rPr>
          <w:lang w:eastAsia="zh-CN"/>
        </w:rPr>
        <w:t xml:space="preserve">IZJAVA </w:t>
      </w:r>
      <w:bookmarkEnd w:id="154"/>
      <w:r w:rsidR="002F4E6C" w:rsidRPr="001136A4">
        <w:rPr>
          <w:lang w:eastAsia="zh-CN"/>
        </w:rPr>
        <w:t>PONUDNIKA O NASTOPANJU S PODIZVAJALCI</w:t>
      </w:r>
      <w:bookmarkEnd w:id="155"/>
    </w:p>
    <w:p w14:paraId="5FD9CC78" w14:textId="77777777" w:rsidR="003309C5" w:rsidRPr="001136A4" w:rsidRDefault="003309C5" w:rsidP="003309C5">
      <w:pPr>
        <w:jc w:val="both"/>
        <w:rPr>
          <w:lang w:eastAsia="zh-CN"/>
        </w:rPr>
      </w:pPr>
    </w:p>
    <w:p w14:paraId="41860DC2" w14:textId="77777777" w:rsidR="00245270" w:rsidRDefault="003F7360" w:rsidP="001D7FCB">
      <w:pPr>
        <w:rPr>
          <w:lang w:eastAsia="zh-CN"/>
        </w:rPr>
      </w:pPr>
      <w:r w:rsidRPr="0025201B">
        <w:rPr>
          <w:lang w:eastAsia="zh-CN"/>
        </w:rPr>
        <w:t>T</w:t>
      </w:r>
      <w:r w:rsidR="001D7FCB">
        <w:rPr>
          <w:lang w:eastAsia="zh-CN"/>
        </w:rPr>
        <w:t>o</w:t>
      </w:r>
      <w:r w:rsidRPr="0025201B">
        <w:rPr>
          <w:lang w:eastAsia="zh-CN"/>
        </w:rPr>
        <w:t xml:space="preserve">čen naziv in naslov </w:t>
      </w:r>
      <w:r w:rsidR="009E0984" w:rsidRPr="0025201B">
        <w:rPr>
          <w:u w:val="single"/>
          <w:lang w:eastAsia="zh-CN"/>
        </w:rPr>
        <w:t>ponudnika</w:t>
      </w:r>
      <w:r w:rsidRPr="0025201B">
        <w:rPr>
          <w:lang w:eastAsia="zh-CN"/>
        </w:rPr>
        <w:t xml:space="preserve">: </w:t>
      </w:r>
      <w:r w:rsidR="0051715A" w:rsidRPr="0025201B">
        <w:rPr>
          <w:lang w:eastAsia="zh-CN"/>
        </w:rPr>
        <w:t>__________________________________________________________________________________</w:t>
      </w:r>
    </w:p>
    <w:p w14:paraId="4ECA901C" w14:textId="77777777" w:rsidR="00245270" w:rsidRDefault="00245270" w:rsidP="001D7FCB">
      <w:pPr>
        <w:rPr>
          <w:lang w:eastAsia="zh-CN"/>
        </w:rPr>
      </w:pPr>
    </w:p>
    <w:p w14:paraId="4C076AB2" w14:textId="77777777" w:rsidR="003F7360" w:rsidRPr="0025201B" w:rsidRDefault="0051715A" w:rsidP="001D7FCB">
      <w:pPr>
        <w:rPr>
          <w:lang w:eastAsia="zh-CN"/>
        </w:rPr>
      </w:pPr>
      <w:r w:rsidRPr="0025201B">
        <w:rPr>
          <w:lang w:eastAsia="zh-CN"/>
        </w:rPr>
        <w:t>________________________</w:t>
      </w:r>
      <w:r w:rsidR="003F7360" w:rsidRPr="0025201B">
        <w:rPr>
          <w:lang w:eastAsia="zh-CN"/>
        </w:rPr>
        <w:t>_______________________________________</w:t>
      </w:r>
      <w:r w:rsidRPr="0025201B">
        <w:rPr>
          <w:lang w:eastAsia="zh-CN"/>
        </w:rPr>
        <w:t>________________</w:t>
      </w:r>
      <w:r w:rsidR="001D7FCB">
        <w:rPr>
          <w:lang w:eastAsia="zh-CN"/>
        </w:rPr>
        <w:t>_</w:t>
      </w:r>
      <w:r w:rsidRPr="0025201B">
        <w:rPr>
          <w:lang w:eastAsia="zh-CN"/>
        </w:rPr>
        <w:t>__</w:t>
      </w:r>
    </w:p>
    <w:p w14:paraId="5395176A" w14:textId="6C4C10F4" w:rsidR="009E0984" w:rsidRDefault="003F7360" w:rsidP="005D4A95">
      <w:pPr>
        <w:jc w:val="both"/>
        <w:rPr>
          <w:lang w:eastAsia="zh-CN"/>
        </w:rPr>
      </w:pPr>
      <w:r w:rsidRPr="0025201B">
        <w:rPr>
          <w:lang w:eastAsia="zh-CN"/>
        </w:rPr>
        <w:t xml:space="preserve">Izjavljamo, da  v  postopku oddaje javnega naročila: </w:t>
      </w:r>
      <w:sdt>
        <w:sdtPr>
          <w:rPr>
            <w:b/>
            <w:lang w:eastAsia="zh-CN"/>
          </w:rPr>
          <w:alias w:val="Naslov"/>
          <w:tag w:val=""/>
          <w:id w:val="-257137091"/>
          <w:placeholder>
            <w:docPart w:val="EBCB4C28CE054EC38C4187AC0B87DEAE"/>
          </w:placeholder>
          <w:dataBinding w:prefixMappings="xmlns:ns0='http://purl.org/dc/elements/1.1/' xmlns:ns1='http://schemas.openxmlformats.org/package/2006/metadata/core-properties' " w:xpath="/ns1:coreProperties[1]/ns0:title[1]" w:storeItemID="{6C3C8BC8-F283-45AE-878A-BAB7291924A1}"/>
          <w:text/>
        </w:sdtPr>
        <w:sdtContent>
          <w:r w:rsidR="00E06654">
            <w:rPr>
              <w:b/>
              <w:lang w:eastAsia="zh-CN"/>
            </w:rPr>
            <w:t>Zakup prostora za objavo informativnih vsebin v tiskanem mediju - ponovitev</w:t>
          </w:r>
        </w:sdtContent>
      </w:sdt>
      <w:r w:rsidR="005D4A95" w:rsidRPr="0025201B">
        <w:rPr>
          <w:lang w:eastAsia="zh-CN"/>
        </w:rPr>
        <w:t xml:space="preserve">, </w:t>
      </w:r>
    </w:p>
    <w:p w14:paraId="00BF92D1" w14:textId="77777777" w:rsidR="00BC4C46" w:rsidRPr="00BC4C46" w:rsidRDefault="00BC4C46" w:rsidP="00BC4C46">
      <w:pPr>
        <w:jc w:val="both"/>
        <w:rPr>
          <w:lang w:eastAsia="zh-CN"/>
        </w:rPr>
      </w:pPr>
    </w:p>
    <w:p w14:paraId="50700B94" w14:textId="77777777" w:rsidR="003F7360" w:rsidRPr="0025201B" w:rsidRDefault="003F7360" w:rsidP="005D4A95">
      <w:pPr>
        <w:jc w:val="both"/>
        <w:rPr>
          <w:lang w:eastAsia="zh-CN"/>
        </w:rPr>
      </w:pPr>
      <w:r w:rsidRPr="0025201B">
        <w:rPr>
          <w:lang w:eastAsia="zh-CN"/>
        </w:rPr>
        <w:t>nastopamo s sledečimi podizvajalci:</w:t>
      </w:r>
    </w:p>
    <w:tbl>
      <w:tblPr>
        <w:tblStyle w:val="Tabelamrea"/>
        <w:tblW w:w="9498" w:type="dxa"/>
        <w:tblInd w:w="-431" w:type="dxa"/>
        <w:tblLook w:val="04A0" w:firstRow="1" w:lastRow="0" w:firstColumn="1" w:lastColumn="0" w:noHBand="0" w:noVBand="1"/>
      </w:tblPr>
      <w:tblGrid>
        <w:gridCol w:w="447"/>
        <w:gridCol w:w="1665"/>
        <w:gridCol w:w="2283"/>
        <w:gridCol w:w="1701"/>
        <w:gridCol w:w="1843"/>
        <w:gridCol w:w="1559"/>
      </w:tblGrid>
      <w:tr w:rsidR="004731B7" w:rsidRPr="0025201B" w14:paraId="12019AD6" w14:textId="77777777" w:rsidTr="00A7392A">
        <w:tc>
          <w:tcPr>
            <w:tcW w:w="447" w:type="dxa"/>
          </w:tcPr>
          <w:p w14:paraId="75791AAF" w14:textId="77777777" w:rsidR="004731B7" w:rsidRPr="0025201B" w:rsidRDefault="004731B7" w:rsidP="005D4A95">
            <w:pPr>
              <w:jc w:val="both"/>
              <w:rPr>
                <w:lang w:eastAsia="zh-CN"/>
              </w:rPr>
            </w:pPr>
            <w:r w:rsidRPr="0025201B">
              <w:rPr>
                <w:lang w:eastAsia="zh-CN"/>
              </w:rPr>
              <w:t xml:space="preserve">Št. </w:t>
            </w:r>
          </w:p>
        </w:tc>
        <w:tc>
          <w:tcPr>
            <w:tcW w:w="1665" w:type="dxa"/>
          </w:tcPr>
          <w:p w14:paraId="4201A2C9" w14:textId="77777777" w:rsidR="004731B7" w:rsidRPr="0025201B" w:rsidRDefault="004731B7" w:rsidP="005D4A95">
            <w:pPr>
              <w:jc w:val="both"/>
              <w:rPr>
                <w:lang w:eastAsia="zh-CN"/>
              </w:rPr>
            </w:pPr>
            <w:r w:rsidRPr="0025201B">
              <w:rPr>
                <w:lang w:eastAsia="zh-CN"/>
              </w:rPr>
              <w:t>Podizvajalec</w:t>
            </w:r>
          </w:p>
        </w:tc>
        <w:tc>
          <w:tcPr>
            <w:tcW w:w="2283" w:type="dxa"/>
          </w:tcPr>
          <w:p w14:paraId="53CED28F" w14:textId="77777777" w:rsidR="004731B7" w:rsidRPr="0025201B" w:rsidRDefault="004731B7" w:rsidP="005D4A95">
            <w:pPr>
              <w:jc w:val="both"/>
              <w:rPr>
                <w:lang w:eastAsia="zh-CN"/>
              </w:rPr>
            </w:pPr>
            <w:r w:rsidRPr="0025201B">
              <w:rPr>
                <w:lang w:eastAsia="zh-CN"/>
              </w:rPr>
              <w:t>Dela, ki jih bo izvajal</w:t>
            </w:r>
          </w:p>
        </w:tc>
        <w:tc>
          <w:tcPr>
            <w:tcW w:w="1701" w:type="dxa"/>
          </w:tcPr>
          <w:p w14:paraId="4070941C" w14:textId="77777777" w:rsidR="004731B7" w:rsidRPr="0025201B" w:rsidRDefault="004731B7" w:rsidP="005D4A95">
            <w:pPr>
              <w:jc w:val="both"/>
              <w:rPr>
                <w:lang w:eastAsia="zh-CN"/>
              </w:rPr>
            </w:pPr>
            <w:r w:rsidRPr="0025201B">
              <w:rPr>
                <w:lang w:eastAsia="zh-CN"/>
              </w:rPr>
              <w:t>Vrednost del v EUR  brez DDV</w:t>
            </w:r>
          </w:p>
        </w:tc>
        <w:tc>
          <w:tcPr>
            <w:tcW w:w="1843" w:type="dxa"/>
          </w:tcPr>
          <w:p w14:paraId="39EEE00C" w14:textId="77777777" w:rsidR="004731B7" w:rsidRPr="0025201B" w:rsidRDefault="004731B7" w:rsidP="00BB7FB2">
            <w:pPr>
              <w:jc w:val="both"/>
              <w:rPr>
                <w:lang w:eastAsia="zh-CN"/>
              </w:rPr>
            </w:pPr>
            <w:r w:rsidRPr="0025201B">
              <w:rPr>
                <w:lang w:eastAsia="zh-CN"/>
              </w:rPr>
              <w:t>Delež del, ki jih bo izvedel podizvajalec (v %)*</w:t>
            </w:r>
          </w:p>
        </w:tc>
        <w:tc>
          <w:tcPr>
            <w:tcW w:w="1559" w:type="dxa"/>
          </w:tcPr>
          <w:p w14:paraId="1C15F917" w14:textId="77777777" w:rsidR="004731B7" w:rsidRPr="0025201B" w:rsidRDefault="004731B7" w:rsidP="005D4A95">
            <w:pPr>
              <w:jc w:val="both"/>
              <w:rPr>
                <w:lang w:eastAsia="zh-CN"/>
              </w:rPr>
            </w:pPr>
            <w:r w:rsidRPr="0025201B">
              <w:rPr>
                <w:lang w:eastAsia="zh-CN"/>
              </w:rPr>
              <w:t>Podizvajalec zahteva neposredna plačila (DA/NE)</w:t>
            </w:r>
          </w:p>
        </w:tc>
      </w:tr>
      <w:tr w:rsidR="004731B7" w:rsidRPr="0025201B" w14:paraId="5A599BE1" w14:textId="77777777" w:rsidTr="00A7392A">
        <w:trPr>
          <w:trHeight w:val="737"/>
        </w:trPr>
        <w:tc>
          <w:tcPr>
            <w:tcW w:w="447" w:type="dxa"/>
          </w:tcPr>
          <w:p w14:paraId="629DAF0D" w14:textId="77777777" w:rsidR="004731B7" w:rsidRPr="0025201B" w:rsidRDefault="004731B7" w:rsidP="005D4A95">
            <w:pPr>
              <w:jc w:val="both"/>
              <w:rPr>
                <w:lang w:eastAsia="zh-CN"/>
              </w:rPr>
            </w:pPr>
            <w:r w:rsidRPr="0025201B">
              <w:rPr>
                <w:lang w:eastAsia="zh-CN"/>
              </w:rPr>
              <w:t>1.</w:t>
            </w:r>
          </w:p>
        </w:tc>
        <w:tc>
          <w:tcPr>
            <w:tcW w:w="1665" w:type="dxa"/>
          </w:tcPr>
          <w:p w14:paraId="56515F1C" w14:textId="77777777" w:rsidR="004731B7" w:rsidRPr="0025201B" w:rsidRDefault="004731B7" w:rsidP="005D4A95">
            <w:pPr>
              <w:jc w:val="both"/>
              <w:rPr>
                <w:lang w:eastAsia="zh-CN"/>
              </w:rPr>
            </w:pPr>
          </w:p>
        </w:tc>
        <w:tc>
          <w:tcPr>
            <w:tcW w:w="2283" w:type="dxa"/>
          </w:tcPr>
          <w:p w14:paraId="0ABAA9C4" w14:textId="77777777" w:rsidR="004731B7" w:rsidRPr="0025201B" w:rsidRDefault="004731B7" w:rsidP="005D4A95">
            <w:pPr>
              <w:jc w:val="both"/>
              <w:rPr>
                <w:lang w:eastAsia="zh-CN"/>
              </w:rPr>
            </w:pPr>
          </w:p>
        </w:tc>
        <w:tc>
          <w:tcPr>
            <w:tcW w:w="1701" w:type="dxa"/>
          </w:tcPr>
          <w:p w14:paraId="360F6998" w14:textId="77777777" w:rsidR="004731B7" w:rsidRPr="0025201B" w:rsidRDefault="004731B7" w:rsidP="005D4A95">
            <w:pPr>
              <w:jc w:val="both"/>
              <w:rPr>
                <w:lang w:eastAsia="zh-CN"/>
              </w:rPr>
            </w:pPr>
          </w:p>
        </w:tc>
        <w:tc>
          <w:tcPr>
            <w:tcW w:w="1843" w:type="dxa"/>
          </w:tcPr>
          <w:p w14:paraId="0852B833" w14:textId="77777777" w:rsidR="004731B7" w:rsidRPr="0025201B" w:rsidRDefault="004731B7" w:rsidP="005D4A95">
            <w:pPr>
              <w:jc w:val="both"/>
              <w:rPr>
                <w:lang w:eastAsia="zh-CN"/>
              </w:rPr>
            </w:pPr>
          </w:p>
        </w:tc>
        <w:tc>
          <w:tcPr>
            <w:tcW w:w="1559" w:type="dxa"/>
          </w:tcPr>
          <w:p w14:paraId="6871370B" w14:textId="77777777" w:rsidR="004731B7" w:rsidRPr="0025201B" w:rsidRDefault="004731B7" w:rsidP="005D4A95">
            <w:pPr>
              <w:jc w:val="both"/>
              <w:rPr>
                <w:lang w:eastAsia="zh-CN"/>
              </w:rPr>
            </w:pPr>
          </w:p>
        </w:tc>
      </w:tr>
      <w:tr w:rsidR="004731B7" w:rsidRPr="0025201B" w14:paraId="5F302E0C" w14:textId="77777777" w:rsidTr="00A7392A">
        <w:trPr>
          <w:trHeight w:val="737"/>
        </w:trPr>
        <w:tc>
          <w:tcPr>
            <w:tcW w:w="447" w:type="dxa"/>
          </w:tcPr>
          <w:p w14:paraId="3ABDDC62" w14:textId="77777777" w:rsidR="004731B7" w:rsidRPr="0025201B" w:rsidRDefault="004731B7" w:rsidP="005D4A95">
            <w:pPr>
              <w:jc w:val="both"/>
              <w:rPr>
                <w:lang w:eastAsia="zh-CN"/>
              </w:rPr>
            </w:pPr>
            <w:r w:rsidRPr="0025201B">
              <w:rPr>
                <w:lang w:eastAsia="zh-CN"/>
              </w:rPr>
              <w:t>2.</w:t>
            </w:r>
          </w:p>
        </w:tc>
        <w:tc>
          <w:tcPr>
            <w:tcW w:w="1665" w:type="dxa"/>
          </w:tcPr>
          <w:p w14:paraId="20BC66AF" w14:textId="77777777" w:rsidR="004731B7" w:rsidRPr="0025201B" w:rsidRDefault="004731B7" w:rsidP="005D4A95">
            <w:pPr>
              <w:jc w:val="both"/>
              <w:rPr>
                <w:lang w:eastAsia="zh-CN"/>
              </w:rPr>
            </w:pPr>
          </w:p>
        </w:tc>
        <w:tc>
          <w:tcPr>
            <w:tcW w:w="2283" w:type="dxa"/>
          </w:tcPr>
          <w:p w14:paraId="76BBFB32" w14:textId="77777777" w:rsidR="004731B7" w:rsidRPr="0025201B" w:rsidRDefault="004731B7" w:rsidP="005D4A95">
            <w:pPr>
              <w:jc w:val="both"/>
              <w:rPr>
                <w:lang w:eastAsia="zh-CN"/>
              </w:rPr>
            </w:pPr>
          </w:p>
        </w:tc>
        <w:tc>
          <w:tcPr>
            <w:tcW w:w="1701" w:type="dxa"/>
          </w:tcPr>
          <w:p w14:paraId="24A0B323" w14:textId="77777777" w:rsidR="004731B7" w:rsidRPr="0025201B" w:rsidRDefault="004731B7" w:rsidP="005D4A95">
            <w:pPr>
              <w:jc w:val="both"/>
              <w:rPr>
                <w:lang w:eastAsia="zh-CN"/>
              </w:rPr>
            </w:pPr>
          </w:p>
        </w:tc>
        <w:tc>
          <w:tcPr>
            <w:tcW w:w="1843" w:type="dxa"/>
          </w:tcPr>
          <w:p w14:paraId="440516DD" w14:textId="77777777" w:rsidR="004731B7" w:rsidRPr="0025201B" w:rsidRDefault="004731B7" w:rsidP="005D4A95">
            <w:pPr>
              <w:jc w:val="both"/>
              <w:rPr>
                <w:lang w:eastAsia="zh-CN"/>
              </w:rPr>
            </w:pPr>
          </w:p>
        </w:tc>
        <w:tc>
          <w:tcPr>
            <w:tcW w:w="1559" w:type="dxa"/>
          </w:tcPr>
          <w:p w14:paraId="124AEB43" w14:textId="77777777" w:rsidR="004731B7" w:rsidRPr="0025201B" w:rsidRDefault="004731B7" w:rsidP="005D4A95">
            <w:pPr>
              <w:jc w:val="both"/>
              <w:rPr>
                <w:lang w:eastAsia="zh-CN"/>
              </w:rPr>
            </w:pPr>
          </w:p>
        </w:tc>
      </w:tr>
      <w:tr w:rsidR="004731B7" w:rsidRPr="0025201B" w14:paraId="535C65DD" w14:textId="77777777" w:rsidTr="00A7392A">
        <w:trPr>
          <w:trHeight w:val="737"/>
        </w:trPr>
        <w:tc>
          <w:tcPr>
            <w:tcW w:w="447" w:type="dxa"/>
          </w:tcPr>
          <w:p w14:paraId="566371DA" w14:textId="77777777" w:rsidR="004731B7" w:rsidRPr="0025201B" w:rsidRDefault="004731B7" w:rsidP="005D4A95">
            <w:pPr>
              <w:jc w:val="both"/>
              <w:rPr>
                <w:lang w:eastAsia="zh-CN"/>
              </w:rPr>
            </w:pPr>
            <w:r w:rsidRPr="0025201B">
              <w:rPr>
                <w:lang w:eastAsia="zh-CN"/>
              </w:rPr>
              <w:t>3.</w:t>
            </w:r>
          </w:p>
        </w:tc>
        <w:tc>
          <w:tcPr>
            <w:tcW w:w="1665" w:type="dxa"/>
          </w:tcPr>
          <w:p w14:paraId="40139CD3" w14:textId="77777777" w:rsidR="004731B7" w:rsidRPr="0025201B" w:rsidRDefault="004731B7" w:rsidP="005D4A95">
            <w:pPr>
              <w:jc w:val="both"/>
              <w:rPr>
                <w:lang w:eastAsia="zh-CN"/>
              </w:rPr>
            </w:pPr>
          </w:p>
        </w:tc>
        <w:tc>
          <w:tcPr>
            <w:tcW w:w="2283" w:type="dxa"/>
          </w:tcPr>
          <w:p w14:paraId="4B742251" w14:textId="77777777" w:rsidR="004731B7" w:rsidRPr="0025201B" w:rsidRDefault="004731B7" w:rsidP="005D4A95">
            <w:pPr>
              <w:jc w:val="both"/>
              <w:rPr>
                <w:lang w:eastAsia="zh-CN"/>
              </w:rPr>
            </w:pPr>
          </w:p>
        </w:tc>
        <w:tc>
          <w:tcPr>
            <w:tcW w:w="1701" w:type="dxa"/>
          </w:tcPr>
          <w:p w14:paraId="41556B32" w14:textId="77777777" w:rsidR="004731B7" w:rsidRPr="0025201B" w:rsidRDefault="004731B7" w:rsidP="005D4A95">
            <w:pPr>
              <w:jc w:val="both"/>
              <w:rPr>
                <w:lang w:eastAsia="zh-CN"/>
              </w:rPr>
            </w:pPr>
          </w:p>
        </w:tc>
        <w:tc>
          <w:tcPr>
            <w:tcW w:w="1843" w:type="dxa"/>
          </w:tcPr>
          <w:p w14:paraId="04FE3AFA" w14:textId="77777777" w:rsidR="004731B7" w:rsidRPr="0025201B" w:rsidRDefault="004731B7" w:rsidP="005D4A95">
            <w:pPr>
              <w:jc w:val="both"/>
              <w:rPr>
                <w:lang w:eastAsia="zh-CN"/>
              </w:rPr>
            </w:pPr>
          </w:p>
        </w:tc>
        <w:tc>
          <w:tcPr>
            <w:tcW w:w="1559" w:type="dxa"/>
          </w:tcPr>
          <w:p w14:paraId="28294C2F" w14:textId="77777777" w:rsidR="004731B7" w:rsidRPr="0025201B" w:rsidRDefault="004731B7" w:rsidP="005D4A95">
            <w:pPr>
              <w:jc w:val="both"/>
              <w:rPr>
                <w:lang w:eastAsia="zh-CN"/>
              </w:rPr>
            </w:pPr>
          </w:p>
        </w:tc>
      </w:tr>
      <w:tr w:rsidR="004731B7" w:rsidRPr="0025201B" w14:paraId="52341D5C" w14:textId="77777777" w:rsidTr="00A7392A">
        <w:trPr>
          <w:trHeight w:val="737"/>
        </w:trPr>
        <w:tc>
          <w:tcPr>
            <w:tcW w:w="447" w:type="dxa"/>
          </w:tcPr>
          <w:p w14:paraId="1ABCB15E" w14:textId="77777777" w:rsidR="004731B7" w:rsidRPr="0025201B" w:rsidRDefault="004731B7" w:rsidP="005D4A95">
            <w:pPr>
              <w:jc w:val="both"/>
              <w:rPr>
                <w:lang w:eastAsia="zh-CN"/>
              </w:rPr>
            </w:pPr>
            <w:r w:rsidRPr="0025201B">
              <w:rPr>
                <w:lang w:eastAsia="zh-CN"/>
              </w:rPr>
              <w:t>4.</w:t>
            </w:r>
          </w:p>
        </w:tc>
        <w:tc>
          <w:tcPr>
            <w:tcW w:w="1665" w:type="dxa"/>
          </w:tcPr>
          <w:p w14:paraId="53ED3412" w14:textId="77777777" w:rsidR="004731B7" w:rsidRPr="0025201B" w:rsidRDefault="004731B7" w:rsidP="005D4A95">
            <w:pPr>
              <w:jc w:val="both"/>
              <w:rPr>
                <w:lang w:eastAsia="zh-CN"/>
              </w:rPr>
            </w:pPr>
          </w:p>
        </w:tc>
        <w:tc>
          <w:tcPr>
            <w:tcW w:w="2283" w:type="dxa"/>
          </w:tcPr>
          <w:p w14:paraId="4DF376F9" w14:textId="77777777" w:rsidR="004731B7" w:rsidRPr="0025201B" w:rsidRDefault="004731B7" w:rsidP="005D4A95">
            <w:pPr>
              <w:jc w:val="both"/>
              <w:rPr>
                <w:lang w:eastAsia="zh-CN"/>
              </w:rPr>
            </w:pPr>
          </w:p>
        </w:tc>
        <w:tc>
          <w:tcPr>
            <w:tcW w:w="1701" w:type="dxa"/>
          </w:tcPr>
          <w:p w14:paraId="1027FF88" w14:textId="77777777" w:rsidR="004731B7" w:rsidRPr="0025201B" w:rsidRDefault="004731B7" w:rsidP="005D4A95">
            <w:pPr>
              <w:jc w:val="both"/>
              <w:rPr>
                <w:lang w:eastAsia="zh-CN"/>
              </w:rPr>
            </w:pPr>
          </w:p>
        </w:tc>
        <w:tc>
          <w:tcPr>
            <w:tcW w:w="1843" w:type="dxa"/>
          </w:tcPr>
          <w:p w14:paraId="6982CC69" w14:textId="77777777" w:rsidR="004731B7" w:rsidRPr="0025201B" w:rsidRDefault="004731B7" w:rsidP="005D4A95">
            <w:pPr>
              <w:jc w:val="both"/>
              <w:rPr>
                <w:lang w:eastAsia="zh-CN"/>
              </w:rPr>
            </w:pPr>
          </w:p>
        </w:tc>
        <w:tc>
          <w:tcPr>
            <w:tcW w:w="1559" w:type="dxa"/>
          </w:tcPr>
          <w:p w14:paraId="59E8C756" w14:textId="77777777" w:rsidR="004731B7" w:rsidRPr="0025201B" w:rsidRDefault="004731B7" w:rsidP="005D4A95">
            <w:pPr>
              <w:jc w:val="both"/>
              <w:rPr>
                <w:lang w:eastAsia="zh-CN"/>
              </w:rPr>
            </w:pPr>
          </w:p>
        </w:tc>
      </w:tr>
    </w:tbl>
    <w:p w14:paraId="34573A93" w14:textId="77777777" w:rsidR="00BB7FB2" w:rsidRPr="001D7FCB" w:rsidRDefault="00BB7FB2" w:rsidP="00BB7FB2">
      <w:pPr>
        <w:tabs>
          <w:tab w:val="right" w:pos="2556"/>
          <w:tab w:val="right" w:pos="5609"/>
          <w:tab w:val="left" w:pos="7938"/>
          <w:tab w:val="left" w:pos="8364"/>
        </w:tabs>
        <w:suppressAutoHyphens/>
        <w:autoSpaceDN w:val="0"/>
        <w:ind w:right="-1"/>
        <w:jc w:val="both"/>
        <w:textAlignment w:val="baseline"/>
        <w:rPr>
          <w:rFonts w:eastAsia="Calibri" w:cs="Arial"/>
          <w:i/>
          <w:kern w:val="3"/>
          <w:sz w:val="20"/>
          <w:szCs w:val="20"/>
          <w:lang w:eastAsia="zh-CN"/>
        </w:rPr>
      </w:pPr>
      <w:r w:rsidRPr="001D7FCB">
        <w:rPr>
          <w:rFonts w:eastAsia="Calibri" w:cs="Arial"/>
          <w:i/>
          <w:kern w:val="3"/>
          <w:sz w:val="20"/>
          <w:szCs w:val="20"/>
          <w:lang w:eastAsia="zh-CN"/>
        </w:rPr>
        <w:t>* navede se delež izračunan na sledeči način : vrednost del partnerja / končna ponudbena vrednost (oboje brez DDV)</w:t>
      </w:r>
    </w:p>
    <w:p w14:paraId="116EDF50" w14:textId="77777777" w:rsidR="003F7360" w:rsidRPr="0025201B" w:rsidRDefault="003F7360" w:rsidP="003309C5">
      <w:pPr>
        <w:pStyle w:val="Odstavekseznama"/>
        <w:ind w:left="0"/>
        <w:jc w:val="both"/>
        <w:rPr>
          <w:lang w:eastAsia="zh-CN"/>
        </w:rPr>
      </w:pPr>
      <w:r w:rsidRPr="0025201B">
        <w:rPr>
          <w:lang w:eastAsia="zh-CN"/>
        </w:rPr>
        <w:t>V primeru skupne ponudbe ponudnik navede s katerimi podizvajalci nastopa posamezen partner:</w:t>
      </w:r>
    </w:p>
    <w:p w14:paraId="6579C598" w14:textId="77777777" w:rsidR="003F7360" w:rsidRPr="0025201B" w:rsidRDefault="003F7360" w:rsidP="0051715A">
      <w:pPr>
        <w:pStyle w:val="Odstavekseznama"/>
        <w:ind w:left="0"/>
        <w:rPr>
          <w:lang w:eastAsia="zh-CN"/>
        </w:rPr>
      </w:pPr>
      <w:r w:rsidRPr="0025201B">
        <w:rPr>
          <w:lang w:eastAsia="zh-CN"/>
        </w:rPr>
        <w:t>Podizvajalc</w:t>
      </w:r>
      <w:r w:rsidR="0051715A" w:rsidRPr="0025201B">
        <w:rPr>
          <w:lang w:eastAsia="zh-CN"/>
        </w:rPr>
        <w:t>i partnerja ____________________________</w:t>
      </w:r>
      <w:r w:rsidR="009E0984" w:rsidRPr="0025201B">
        <w:rPr>
          <w:lang w:eastAsia="zh-CN"/>
        </w:rPr>
        <w:t>__</w:t>
      </w:r>
      <w:r w:rsidRPr="0025201B">
        <w:rPr>
          <w:lang w:eastAsia="zh-CN"/>
        </w:rPr>
        <w:t xml:space="preserve">_____.: Podizvajalec št. </w:t>
      </w:r>
      <w:r w:rsidR="0051715A" w:rsidRPr="0025201B">
        <w:rPr>
          <w:lang w:eastAsia="zh-CN"/>
        </w:rPr>
        <w:t>__</w:t>
      </w:r>
      <w:r w:rsidRPr="0025201B">
        <w:rPr>
          <w:lang w:eastAsia="zh-CN"/>
        </w:rPr>
        <w:t>_____</w:t>
      </w:r>
      <w:r w:rsidR="001D7FCB">
        <w:rPr>
          <w:lang w:eastAsia="zh-CN"/>
        </w:rPr>
        <w:t>_</w:t>
      </w:r>
      <w:r w:rsidRPr="0025201B">
        <w:rPr>
          <w:lang w:eastAsia="zh-CN"/>
        </w:rPr>
        <w:t xml:space="preserve">__ </w:t>
      </w:r>
    </w:p>
    <w:p w14:paraId="0B9E47A4" w14:textId="77777777" w:rsidR="003F7360" w:rsidRPr="0025201B" w:rsidRDefault="003F7360" w:rsidP="0051715A">
      <w:pPr>
        <w:pStyle w:val="Odstavekseznama"/>
        <w:ind w:left="0"/>
        <w:rPr>
          <w:lang w:eastAsia="zh-CN"/>
        </w:rPr>
      </w:pPr>
      <w:r w:rsidRPr="0025201B">
        <w:rPr>
          <w:lang w:eastAsia="zh-CN"/>
        </w:rPr>
        <w:t>Podizvajalci partnerja ______________</w:t>
      </w:r>
      <w:r w:rsidR="009E0984" w:rsidRPr="0025201B">
        <w:rPr>
          <w:lang w:eastAsia="zh-CN"/>
        </w:rPr>
        <w:t>__________</w:t>
      </w:r>
      <w:r w:rsidRPr="0025201B">
        <w:rPr>
          <w:lang w:eastAsia="zh-CN"/>
        </w:rPr>
        <w:t xml:space="preserve">___________.: Podizvajalec št. </w:t>
      </w:r>
      <w:r w:rsidR="009E0984" w:rsidRPr="0025201B">
        <w:rPr>
          <w:lang w:eastAsia="zh-CN"/>
        </w:rPr>
        <w:t>______</w:t>
      </w:r>
      <w:r w:rsidRPr="0025201B">
        <w:rPr>
          <w:lang w:eastAsia="zh-CN"/>
        </w:rPr>
        <w:t>_</w:t>
      </w:r>
      <w:r w:rsidR="001D7FCB">
        <w:rPr>
          <w:lang w:eastAsia="zh-CN"/>
        </w:rPr>
        <w:t>_</w:t>
      </w:r>
      <w:r w:rsidRPr="0025201B">
        <w:rPr>
          <w:lang w:eastAsia="zh-CN"/>
        </w:rPr>
        <w:t xml:space="preserve">__ </w:t>
      </w:r>
    </w:p>
    <w:p w14:paraId="522F15E0" w14:textId="77777777" w:rsidR="003F7360" w:rsidRPr="0025201B" w:rsidRDefault="003F7360" w:rsidP="0051715A">
      <w:pPr>
        <w:pStyle w:val="Odstavekseznama"/>
        <w:ind w:left="0"/>
        <w:rPr>
          <w:lang w:eastAsia="zh-CN"/>
        </w:rPr>
      </w:pPr>
      <w:r w:rsidRPr="0025201B">
        <w:rPr>
          <w:lang w:eastAsia="zh-CN"/>
        </w:rPr>
        <w:t>Podizvajalci partnerja ________________________</w:t>
      </w:r>
      <w:r w:rsidR="009E0984" w:rsidRPr="0025201B">
        <w:rPr>
          <w:lang w:eastAsia="zh-CN"/>
        </w:rPr>
        <w:t>____</w:t>
      </w:r>
      <w:r w:rsidR="006B3DB1" w:rsidRPr="0025201B">
        <w:rPr>
          <w:lang w:eastAsia="zh-CN"/>
        </w:rPr>
        <w:t>_</w:t>
      </w:r>
      <w:r w:rsidR="009E0984" w:rsidRPr="0025201B">
        <w:rPr>
          <w:lang w:eastAsia="zh-CN"/>
        </w:rPr>
        <w:t>_____</w:t>
      </w:r>
      <w:r w:rsidRPr="0025201B">
        <w:rPr>
          <w:lang w:eastAsia="zh-CN"/>
        </w:rPr>
        <w:t xml:space="preserve">_.: Podizvajalec št. </w:t>
      </w:r>
      <w:r w:rsidR="009E0984" w:rsidRPr="0025201B">
        <w:rPr>
          <w:lang w:eastAsia="zh-CN"/>
        </w:rPr>
        <w:t>_</w:t>
      </w:r>
      <w:r w:rsidRPr="0025201B">
        <w:rPr>
          <w:lang w:eastAsia="zh-CN"/>
        </w:rPr>
        <w:t xml:space="preserve">_________ </w:t>
      </w:r>
    </w:p>
    <w:p w14:paraId="73670E29" w14:textId="77777777" w:rsidR="003F7360" w:rsidRPr="0025201B" w:rsidRDefault="003F7360" w:rsidP="0051715A">
      <w:pPr>
        <w:pStyle w:val="Odstavekseznama"/>
        <w:ind w:left="0"/>
        <w:rPr>
          <w:lang w:eastAsia="zh-CN"/>
        </w:rPr>
      </w:pPr>
      <w:r w:rsidRPr="0025201B">
        <w:rPr>
          <w:lang w:eastAsia="zh-CN"/>
        </w:rPr>
        <w:t>Podizvajalci partnerja ____________</w:t>
      </w:r>
      <w:r w:rsidR="009E0984" w:rsidRPr="0025201B">
        <w:rPr>
          <w:lang w:eastAsia="zh-CN"/>
        </w:rPr>
        <w:t>_________</w:t>
      </w:r>
      <w:r w:rsidRPr="0025201B">
        <w:rPr>
          <w:lang w:eastAsia="zh-CN"/>
        </w:rPr>
        <w:t>________</w:t>
      </w:r>
      <w:r w:rsidR="006B3DB1" w:rsidRPr="0025201B">
        <w:rPr>
          <w:lang w:eastAsia="zh-CN"/>
        </w:rPr>
        <w:t>_</w:t>
      </w:r>
      <w:r w:rsidRPr="0025201B">
        <w:rPr>
          <w:lang w:eastAsia="zh-CN"/>
        </w:rPr>
        <w:t xml:space="preserve">_____.: Podizvajalec št. </w:t>
      </w:r>
      <w:r w:rsidR="009E0984" w:rsidRPr="0025201B">
        <w:rPr>
          <w:lang w:eastAsia="zh-CN"/>
        </w:rPr>
        <w:t>____</w:t>
      </w:r>
      <w:r w:rsidRPr="0025201B">
        <w:rPr>
          <w:lang w:eastAsia="zh-CN"/>
        </w:rPr>
        <w:t xml:space="preserve">______ </w:t>
      </w:r>
    </w:p>
    <w:p w14:paraId="5397284A" w14:textId="77777777" w:rsidR="009E0984" w:rsidRDefault="009E0984" w:rsidP="003309C5">
      <w:pPr>
        <w:contextualSpacing/>
        <w:jc w:val="both"/>
        <w:rPr>
          <w:lang w:eastAsia="zh-CN"/>
        </w:rPr>
      </w:pPr>
      <w:r w:rsidRPr="0025201B">
        <w:rPr>
          <w:lang w:eastAsia="zh-CN"/>
        </w:rPr>
        <w:t>(št. podizvajalca je razvidne iz zgornje tabele – prvi stolpec)</w:t>
      </w:r>
    </w:p>
    <w:p w14:paraId="68F18036" w14:textId="77777777" w:rsidR="001D7FCB" w:rsidRPr="0025201B" w:rsidRDefault="001D7FCB" w:rsidP="003309C5">
      <w:pPr>
        <w:contextualSpacing/>
        <w:jc w:val="both"/>
        <w:rPr>
          <w:lang w:eastAsia="zh-CN"/>
        </w:rPr>
      </w:pPr>
    </w:p>
    <w:p w14:paraId="13D095F3" w14:textId="77777777" w:rsidR="00CB2FF8" w:rsidRPr="00CB2FF8" w:rsidRDefault="00CB2FF8" w:rsidP="00CB2FF8">
      <w:pPr>
        <w:contextualSpacing/>
        <w:jc w:val="both"/>
        <w:rPr>
          <w:rFonts w:asciiTheme="minorHAnsi" w:eastAsia="Calibri" w:hAnsiTheme="minorHAnsi" w:cstheme="minorHAnsi"/>
          <w:i/>
          <w:color w:val="000000"/>
          <w:sz w:val="21"/>
          <w:szCs w:val="21"/>
          <w:lang w:eastAsia="zh-CN"/>
        </w:rPr>
      </w:pPr>
      <w:r w:rsidRPr="00CB2FF8">
        <w:rPr>
          <w:rFonts w:asciiTheme="minorHAnsi" w:eastAsia="Calibri" w:hAnsiTheme="minorHAnsi" w:cstheme="minorHAnsi"/>
          <w:b/>
          <w:i/>
          <w:color w:val="000000"/>
          <w:sz w:val="21"/>
          <w:szCs w:val="21"/>
          <w:lang w:eastAsia="zh-CN"/>
        </w:rPr>
        <w:t xml:space="preserve">Če ponudnik nastopa z več podizvajalci, se list s podatki o </w:t>
      </w:r>
      <w:r w:rsidRPr="00CB2FF8">
        <w:rPr>
          <w:rFonts w:asciiTheme="minorHAnsi" w:hAnsiTheme="minorHAnsi" w:cstheme="minorHAnsi"/>
          <w:b/>
          <w:i/>
          <w:sz w:val="21"/>
          <w:szCs w:val="21"/>
          <w:lang w:eastAsia="zh-CN"/>
        </w:rPr>
        <w:t xml:space="preserve">podizvajalcih </w:t>
      </w:r>
      <w:r w:rsidRPr="00CB2FF8">
        <w:rPr>
          <w:rFonts w:asciiTheme="minorHAnsi" w:eastAsia="Calibri" w:hAnsiTheme="minorHAnsi" w:cstheme="minorHAnsi"/>
          <w:b/>
          <w:i/>
          <w:color w:val="000000"/>
          <w:sz w:val="21"/>
          <w:szCs w:val="21"/>
          <w:lang w:eastAsia="zh-CN"/>
        </w:rPr>
        <w:t>v ustreznem številu fotokopira.</w:t>
      </w:r>
      <w:r w:rsidRPr="00CB2FF8">
        <w:rPr>
          <w:rFonts w:asciiTheme="minorHAnsi" w:hAnsiTheme="minorHAnsi" w:cstheme="minorHAnsi"/>
          <w:b/>
          <w:i/>
          <w:sz w:val="21"/>
          <w:szCs w:val="21"/>
          <w:lang w:eastAsia="zh-CN"/>
        </w:rPr>
        <w:t xml:space="preserve"> in </w:t>
      </w:r>
      <w:r w:rsidRPr="00CB2FF8">
        <w:rPr>
          <w:rFonts w:asciiTheme="minorHAnsi" w:eastAsia="Calibri" w:hAnsiTheme="minorHAnsi" w:cstheme="minorHAnsi"/>
          <w:b/>
          <w:i/>
          <w:color w:val="000000"/>
          <w:sz w:val="21"/>
          <w:szCs w:val="21"/>
          <w:lang w:eastAsia="zh-CN"/>
        </w:rPr>
        <w:t>izpolni za vse podizvajalce</w:t>
      </w:r>
      <w:r w:rsidRPr="00CB2FF8">
        <w:rPr>
          <w:rFonts w:eastAsia="Calibri"/>
          <w:b/>
          <w:i/>
          <w:color w:val="000000"/>
          <w:sz w:val="21"/>
          <w:szCs w:val="21"/>
          <w:lang w:eastAsia="zh-CN"/>
        </w:rPr>
        <w:t xml:space="preserve"> </w:t>
      </w:r>
      <w:r w:rsidRPr="00CB2FF8">
        <w:rPr>
          <w:rFonts w:asciiTheme="minorHAnsi" w:eastAsia="Calibri" w:hAnsiTheme="minorHAnsi" w:cstheme="minorHAnsi"/>
          <w:b/>
          <w:i/>
          <w:color w:val="000000"/>
          <w:sz w:val="21"/>
          <w:szCs w:val="21"/>
          <w:lang w:eastAsia="zh-CN"/>
        </w:rPr>
        <w:t>in ustrezno naloži v informacijski sistem e-JN v razdelku »Druge priloge«</w:t>
      </w:r>
      <w:r w:rsidRPr="00CB2FF8">
        <w:rPr>
          <w:rFonts w:asciiTheme="minorHAnsi" w:eastAsia="Calibri" w:hAnsiTheme="minorHAnsi" w:cstheme="minorHAnsi"/>
          <w:i/>
          <w:color w:val="000000"/>
          <w:sz w:val="21"/>
          <w:szCs w:val="21"/>
          <w:lang w:eastAsia="zh-CN"/>
        </w:rPr>
        <w:t>.</w:t>
      </w:r>
    </w:p>
    <w:p w14:paraId="44154832" w14:textId="77777777" w:rsidR="003A05C0" w:rsidRPr="00203A60" w:rsidRDefault="003A05C0" w:rsidP="00203A60">
      <w:pPr>
        <w:pStyle w:val="Odstavekseznama"/>
        <w:ind w:left="0"/>
        <w:jc w:val="both"/>
        <w:rPr>
          <w:rFonts w:eastAsia="Calibri"/>
          <w:b/>
          <w:i/>
          <w:color w:val="000000"/>
          <w:sz w:val="20"/>
          <w:szCs w:val="20"/>
          <w:lang w:eastAsia="zh-CN"/>
        </w:rPr>
      </w:pPr>
    </w:p>
    <w:p w14:paraId="7F7F737D" w14:textId="77777777" w:rsidR="009E0984" w:rsidRPr="0025201B" w:rsidRDefault="009E0984" w:rsidP="009E0984">
      <w:pPr>
        <w:jc w:val="both"/>
        <w:rPr>
          <w:u w:val="single"/>
          <w:lang w:eastAsia="zh-CN"/>
        </w:rPr>
      </w:pPr>
      <w:r w:rsidRPr="0025201B">
        <w:rPr>
          <w:u w:val="single"/>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14:paraId="577E6DA2" w14:textId="77777777" w:rsidR="00D05FB8" w:rsidRDefault="00D05FB8" w:rsidP="00D05FB8">
      <w:pPr>
        <w:contextualSpacing/>
        <w:jc w:val="both"/>
        <w:rPr>
          <w:rFonts w:asciiTheme="minorHAnsi" w:hAnsiTheme="minorHAnsi" w:cstheme="minorHAnsi"/>
          <w:sz w:val="21"/>
          <w:szCs w:val="21"/>
          <w:lang w:eastAsia="zh-CN"/>
        </w:rPr>
      </w:pPr>
    </w:p>
    <w:p w14:paraId="2840B6FF" w14:textId="77777777" w:rsidR="00033748" w:rsidRPr="00D05FB8" w:rsidRDefault="00033748" w:rsidP="00D05FB8">
      <w:pPr>
        <w:contextualSpacing/>
        <w:jc w:val="both"/>
        <w:rPr>
          <w:rFonts w:asciiTheme="minorHAnsi" w:hAnsiTheme="minorHAnsi" w:cstheme="minorHAnsi"/>
          <w:sz w:val="21"/>
          <w:szCs w:val="21"/>
          <w:lang w:eastAsia="zh-CN"/>
        </w:rPr>
      </w:pPr>
    </w:p>
    <w:p w14:paraId="55B911A1" w14:textId="77777777" w:rsidR="00D05FB8" w:rsidRPr="00D05FB8" w:rsidRDefault="00532838" w:rsidP="00D05FB8">
      <w:pPr>
        <w:pBdr>
          <w:top w:val="single" w:sz="4" w:space="1" w:color="auto"/>
          <w:left w:val="single" w:sz="4" w:space="4" w:color="auto"/>
          <w:bottom w:val="single" w:sz="4" w:space="1" w:color="auto"/>
          <w:right w:val="single" w:sz="4" w:space="4" w:color="auto"/>
        </w:pBdr>
        <w:spacing w:line="360" w:lineRule="auto"/>
        <w:contextualSpacing/>
        <w:jc w:val="both"/>
        <w:rPr>
          <w:rFonts w:asciiTheme="minorHAnsi" w:hAnsiTheme="minorHAnsi" w:cstheme="minorHAnsi"/>
          <w:b/>
          <w:sz w:val="21"/>
          <w:szCs w:val="21"/>
          <w:lang w:eastAsia="zh-CN"/>
        </w:rPr>
      </w:pPr>
      <w:r>
        <w:rPr>
          <w:rFonts w:asciiTheme="minorHAnsi" w:hAnsiTheme="minorHAnsi" w:cstheme="minorHAnsi"/>
          <w:b/>
          <w:sz w:val="21"/>
          <w:szCs w:val="21"/>
          <w:u w:val="single"/>
          <w:lang w:eastAsia="zh-CN"/>
        </w:rPr>
        <w:t>Ponudnik</w:t>
      </w:r>
      <w:r w:rsidR="00D05FB8" w:rsidRPr="00D05FB8">
        <w:rPr>
          <w:rFonts w:asciiTheme="minorHAnsi" w:hAnsiTheme="minorHAnsi" w:cstheme="minorHAnsi"/>
          <w:b/>
          <w:sz w:val="21"/>
          <w:szCs w:val="21"/>
          <w:u w:val="single"/>
          <w:lang w:eastAsia="zh-CN"/>
        </w:rPr>
        <w:t xml:space="preserve"> pooblašča naročnika</w:t>
      </w:r>
      <w:r w:rsidR="00D05FB8" w:rsidRPr="00D05FB8">
        <w:rPr>
          <w:rFonts w:asciiTheme="minorHAnsi" w:hAnsiTheme="minorHAnsi" w:cstheme="minorHAnsi"/>
          <w:b/>
          <w:sz w:val="21"/>
          <w:szCs w:val="21"/>
          <w:lang w:eastAsia="zh-CN"/>
        </w:rPr>
        <w:t xml:space="preserve">, da izvedbo del, pri katerih so vključeni podizvajalci, naročnik na podlagi potrjenega računa plača </w:t>
      </w:r>
      <w:r w:rsidR="00D05FB8" w:rsidRPr="00D05FB8">
        <w:rPr>
          <w:rFonts w:asciiTheme="minorHAnsi" w:hAnsiTheme="minorHAnsi" w:cstheme="minorHAnsi"/>
          <w:b/>
          <w:sz w:val="21"/>
          <w:szCs w:val="21"/>
          <w:u w:val="single"/>
          <w:lang w:eastAsia="zh-CN"/>
        </w:rPr>
        <w:t>neposredno tem podizvajalcem, v kolikor podizvajalci neposredno plačilo izrecno in pravočasno zahtevajo</w:t>
      </w:r>
      <w:r w:rsidR="00D05FB8" w:rsidRPr="00D05FB8">
        <w:rPr>
          <w:rFonts w:asciiTheme="minorHAnsi" w:hAnsiTheme="minorHAnsi" w:cstheme="minorHAnsi"/>
          <w:b/>
          <w:sz w:val="21"/>
          <w:szCs w:val="21"/>
          <w:lang w:eastAsia="zh-CN"/>
        </w:rPr>
        <w:t xml:space="preserve">, kar je razvidno iz </w:t>
      </w:r>
      <w:r w:rsidR="00D05FB8" w:rsidRPr="00D05FB8">
        <w:rPr>
          <w:rFonts w:asciiTheme="minorHAnsi" w:hAnsiTheme="minorHAnsi" w:cstheme="minorHAnsi"/>
          <w:sz w:val="21"/>
          <w:szCs w:val="21"/>
          <w:lang w:eastAsia="zh-CN"/>
        </w:rPr>
        <w:t>zgornje tabele – stolpec »Podizvajalec zahteva neposredna plačila (DA/NE)«.</w:t>
      </w:r>
    </w:p>
    <w:p w14:paraId="37E621C9" w14:textId="77777777" w:rsidR="00D05FB8" w:rsidRPr="00D05FB8" w:rsidRDefault="00D05FB8" w:rsidP="00D05FB8">
      <w:pPr>
        <w:contextualSpacing/>
        <w:jc w:val="both"/>
        <w:rPr>
          <w:rFonts w:asciiTheme="minorHAnsi" w:hAnsiTheme="minorHAnsi" w:cstheme="minorHAnsi"/>
          <w:sz w:val="21"/>
          <w:szCs w:val="21"/>
          <w:lang w:eastAsia="zh-CN"/>
        </w:rPr>
      </w:pPr>
    </w:p>
    <w:p w14:paraId="12AADCC3" w14:textId="77777777" w:rsidR="00D05FB8" w:rsidRPr="00D05FB8" w:rsidRDefault="00D05FB8" w:rsidP="00D05FB8">
      <w:pPr>
        <w:contextualSpacing/>
        <w:jc w:val="both"/>
        <w:rPr>
          <w:rFonts w:asciiTheme="minorHAnsi" w:hAnsiTheme="minorHAnsi" w:cstheme="minorHAnsi"/>
          <w:sz w:val="21"/>
          <w:szCs w:val="21"/>
          <w:lang w:eastAsia="zh-CN"/>
        </w:rPr>
      </w:pPr>
      <w:r w:rsidRPr="00D05FB8">
        <w:rPr>
          <w:rFonts w:asciiTheme="minorHAnsi" w:hAnsiTheme="minorHAnsi" w:cstheme="minorHAnsi"/>
          <w:sz w:val="21"/>
          <w:szCs w:val="21"/>
          <w:lang w:eastAsia="zh-CN"/>
        </w:rPr>
        <w:t>Neposredna plačila se tako izvedejo podizvajalcem, ki so to zahtevali in so njihove izjave priložene ponudbi predmetnega javnega naročila.</w:t>
      </w:r>
    </w:p>
    <w:p w14:paraId="3FE3D5EB" w14:textId="77777777" w:rsidR="00D05FB8" w:rsidRPr="00D05FB8" w:rsidRDefault="00D05FB8" w:rsidP="00D05FB8">
      <w:pPr>
        <w:ind w:left="720" w:hanging="360"/>
        <w:contextualSpacing/>
        <w:jc w:val="both"/>
        <w:rPr>
          <w:rFonts w:asciiTheme="minorHAnsi" w:hAnsiTheme="minorHAnsi" w:cstheme="minorHAnsi"/>
          <w:sz w:val="21"/>
          <w:szCs w:val="21"/>
          <w:lang w:eastAsia="zh-CN"/>
        </w:rPr>
      </w:pPr>
    </w:p>
    <w:p w14:paraId="2292713D" w14:textId="77777777" w:rsidR="00D05FB8" w:rsidRPr="00D05FB8" w:rsidRDefault="00D05FB8" w:rsidP="00D05FB8">
      <w:pPr>
        <w:jc w:val="both"/>
        <w:rPr>
          <w:rFonts w:asciiTheme="minorHAnsi" w:hAnsiTheme="minorHAnsi" w:cstheme="minorHAnsi"/>
          <w:sz w:val="21"/>
          <w:szCs w:val="21"/>
          <w:lang w:eastAsia="zh-CN"/>
        </w:rPr>
      </w:pPr>
      <w:r w:rsidRPr="00D05FB8">
        <w:rPr>
          <w:rFonts w:asciiTheme="minorHAnsi" w:hAnsiTheme="minorHAnsi" w:cstheme="minorHAnsi"/>
          <w:sz w:val="21"/>
          <w:szCs w:val="21"/>
          <w:lang w:eastAsia="zh-CN"/>
        </w:rPr>
        <w:t>Plačila podizvajalcem se izvedejo v rokih in na enak način kot velja za plačila izvajalcu.</w:t>
      </w:r>
    </w:p>
    <w:p w14:paraId="670EF4F8" w14:textId="77777777" w:rsidR="00D05FB8" w:rsidRPr="00D05FB8" w:rsidRDefault="00D05FB8" w:rsidP="00D05FB8">
      <w:pPr>
        <w:ind w:left="720" w:hanging="360"/>
        <w:contextualSpacing/>
        <w:jc w:val="both"/>
        <w:rPr>
          <w:rFonts w:asciiTheme="minorHAnsi" w:hAnsiTheme="minorHAnsi" w:cstheme="minorHAnsi"/>
          <w:sz w:val="21"/>
          <w:szCs w:val="21"/>
          <w:lang w:eastAsia="zh-CN"/>
        </w:rPr>
      </w:pPr>
    </w:p>
    <w:p w14:paraId="43D8B6B2" w14:textId="77777777" w:rsidR="00D05FB8" w:rsidRPr="00D05FB8" w:rsidRDefault="00D05FB8" w:rsidP="00D05FB8">
      <w:pPr>
        <w:jc w:val="both"/>
        <w:rPr>
          <w:rFonts w:asciiTheme="minorHAnsi" w:hAnsiTheme="minorHAnsi" w:cstheme="minorHAnsi"/>
          <w:sz w:val="21"/>
          <w:szCs w:val="21"/>
          <w:lang w:eastAsia="zh-CN"/>
        </w:rPr>
      </w:pPr>
      <w:r w:rsidRPr="00D05FB8">
        <w:rPr>
          <w:rFonts w:asciiTheme="minorHAnsi" w:hAnsiTheme="minorHAnsi" w:cstheme="minorHAnsi"/>
          <w:sz w:val="21"/>
          <w:szCs w:val="21"/>
          <w:lang w:eastAsia="zh-CN"/>
        </w:rPr>
        <w:t>V primeru sodelovanja večjega števila podizvajalcev se obrazec Izjava o nastopanju s podizvajalci, ki velja hkrati kot pooblastilo za izvajanje neposrednih plačil podizvajalcem, ki so zahtevali izvajanje neposrednih plačilu, ustrezno fotokopira.</w:t>
      </w:r>
    </w:p>
    <w:p w14:paraId="6BE59404" w14:textId="77777777" w:rsidR="003F7360" w:rsidRPr="0025201B" w:rsidRDefault="003F7360" w:rsidP="003F7360">
      <w:pPr>
        <w:pStyle w:val="Odstavekseznama"/>
        <w:ind w:left="0"/>
        <w:jc w:val="both"/>
        <w:rPr>
          <w:lang w:eastAsia="zh-CN"/>
        </w:rPr>
      </w:pPr>
    </w:p>
    <w:p w14:paraId="616C56FC" w14:textId="77777777" w:rsidR="00842A30" w:rsidRDefault="00842A30" w:rsidP="00842A30">
      <w:pPr>
        <w:suppressAutoHyphens/>
        <w:autoSpaceDN w:val="0"/>
        <w:ind w:right="6"/>
        <w:jc w:val="both"/>
        <w:textAlignment w:val="baseline"/>
        <w:rPr>
          <w:rFonts w:eastAsia="Calibri" w:cs="Arial"/>
          <w:kern w:val="3"/>
          <w:lang w:eastAsia="zh-CN"/>
        </w:rPr>
      </w:pPr>
    </w:p>
    <w:p w14:paraId="1451F35E" w14:textId="77777777" w:rsidR="0098161B" w:rsidRPr="0025201B" w:rsidRDefault="0098161B" w:rsidP="00842A30">
      <w:pPr>
        <w:suppressAutoHyphens/>
        <w:autoSpaceDN w:val="0"/>
        <w:ind w:right="6"/>
        <w:jc w:val="both"/>
        <w:textAlignment w:val="baseline"/>
        <w:rPr>
          <w:rFonts w:eastAsia="Calibri" w:cs="Arial"/>
          <w:kern w:val="3"/>
          <w:lang w:eastAsia="zh-CN"/>
        </w:rPr>
      </w:pPr>
    </w:p>
    <w:p w14:paraId="26F20D41" w14:textId="77777777" w:rsidR="0098161B" w:rsidRPr="0098161B" w:rsidRDefault="0098161B" w:rsidP="0098161B">
      <w:pPr>
        <w:widowControl w:val="0"/>
        <w:suppressAutoHyphens/>
        <w:autoSpaceDN w:val="0"/>
        <w:ind w:right="6"/>
        <w:jc w:val="both"/>
        <w:textAlignment w:val="baseline"/>
        <w:rPr>
          <w:rFonts w:asciiTheme="minorHAnsi" w:eastAsia="Calibri" w:hAnsiTheme="minorHAnsi" w:cs="Arial"/>
          <w:i/>
          <w:kern w:val="3"/>
          <w:sz w:val="20"/>
          <w:szCs w:val="20"/>
          <w:lang w:eastAsia="zh-CN"/>
        </w:rPr>
      </w:pPr>
      <w:r w:rsidRPr="0098161B">
        <w:rPr>
          <w:rFonts w:asciiTheme="minorHAnsi" w:eastAsia="Calibri" w:hAnsiTheme="minorHAnsi" w:cs="Arial"/>
          <w:b/>
          <w:i/>
          <w:kern w:val="3"/>
          <w:sz w:val="20"/>
          <w:szCs w:val="20"/>
          <w:lang w:eastAsia="zh-CN"/>
        </w:rPr>
        <w:t>Ponudniku</w:t>
      </w:r>
      <w:r w:rsidRPr="0098161B">
        <w:rPr>
          <w:rFonts w:asciiTheme="minorHAnsi" w:eastAsia="Calibri" w:hAnsiTheme="minorHAnsi" w:cs="Arial"/>
          <w:i/>
          <w:kern w:val="3"/>
          <w:sz w:val="20"/>
          <w:szCs w:val="20"/>
          <w:lang w:eastAsia="zh-CN"/>
        </w:rPr>
        <w:t xml:space="preserve"> obrazca </w:t>
      </w:r>
      <w:r w:rsidRPr="0098161B">
        <w:rPr>
          <w:rFonts w:asciiTheme="minorHAnsi" w:eastAsia="Calibri" w:hAnsiTheme="minorHAnsi" w:cs="Arial"/>
          <w:b/>
          <w:i/>
          <w:kern w:val="3"/>
          <w:sz w:val="20"/>
          <w:szCs w:val="20"/>
          <w:lang w:eastAsia="zh-CN"/>
        </w:rPr>
        <w:t>ni treba podpisati</w:t>
      </w:r>
      <w:r w:rsidRPr="0098161B">
        <w:rPr>
          <w:rFonts w:asciiTheme="minorHAnsi" w:eastAsia="Calibri" w:hAnsiTheme="minorHAnsi" w:cs="Arial"/>
          <w:i/>
          <w:kern w:val="3"/>
          <w:sz w:val="20"/>
          <w:szCs w:val="20"/>
          <w:lang w:eastAsia="zh-CN"/>
        </w:rPr>
        <w:t>, naročnik bo štel, da obrazec ponudnik potrdi s tem, ko odda ponudbo.</w:t>
      </w:r>
    </w:p>
    <w:p w14:paraId="2EF3419E" w14:textId="77777777" w:rsidR="0098161B" w:rsidRPr="0098161B" w:rsidRDefault="0098161B" w:rsidP="0098161B">
      <w:pPr>
        <w:widowControl w:val="0"/>
        <w:suppressAutoHyphens/>
        <w:autoSpaceDN w:val="0"/>
        <w:ind w:right="6"/>
        <w:jc w:val="both"/>
        <w:textAlignment w:val="baseline"/>
        <w:rPr>
          <w:rFonts w:asciiTheme="minorHAnsi" w:eastAsia="Calibri" w:hAnsiTheme="minorHAnsi" w:cs="Arial"/>
          <w:i/>
          <w:kern w:val="3"/>
          <w:sz w:val="20"/>
          <w:szCs w:val="20"/>
          <w:lang w:eastAsia="zh-CN"/>
        </w:rPr>
      </w:pPr>
    </w:p>
    <w:p w14:paraId="45291D6B" w14:textId="77777777" w:rsidR="0098161B" w:rsidRPr="0098161B" w:rsidRDefault="0098161B" w:rsidP="0098161B">
      <w:pPr>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r w:rsidRPr="0098161B">
        <w:rPr>
          <w:rFonts w:asciiTheme="minorHAnsi" w:eastAsia="Calibri" w:hAnsiTheme="minorHAnsi" w:cs="Arial"/>
          <w:b/>
          <w:i/>
          <w:color w:val="000000" w:themeColor="text1"/>
          <w:kern w:val="3"/>
          <w:sz w:val="20"/>
          <w:szCs w:val="20"/>
          <w:u w:val="single"/>
          <w:lang w:eastAsia="zh-CN"/>
        </w:rPr>
        <w:t>Obrazec Priloga št. 3 A</w:t>
      </w:r>
      <w:r w:rsidRPr="0098161B">
        <w:rPr>
          <w:rFonts w:asciiTheme="minorHAnsi" w:eastAsia="Calibri" w:hAnsiTheme="minorHAnsi" w:cs="Arial"/>
          <w:b/>
          <w:i/>
          <w:color w:val="000000" w:themeColor="text1"/>
          <w:kern w:val="3"/>
          <w:sz w:val="20"/>
          <w:szCs w:val="20"/>
          <w:lang w:eastAsia="zh-CN"/>
        </w:rPr>
        <w:t xml:space="preserve"> ponudnik </w:t>
      </w:r>
      <w:r w:rsidRPr="0098161B">
        <w:rPr>
          <w:rFonts w:asciiTheme="minorHAnsi" w:eastAsia="Calibri" w:hAnsiTheme="minorHAnsi" w:cs="Arial"/>
          <w:b/>
          <w:i/>
          <w:color w:val="000000" w:themeColor="text1"/>
          <w:kern w:val="3"/>
          <w:sz w:val="20"/>
          <w:szCs w:val="20"/>
          <w:u w:val="single"/>
          <w:lang w:eastAsia="zh-CN"/>
        </w:rPr>
        <w:t>naloži v informacijski sistem e-JN</w:t>
      </w:r>
      <w:r w:rsidRPr="0098161B">
        <w:rPr>
          <w:rFonts w:asciiTheme="minorHAnsi" w:eastAsia="Calibri" w:hAnsiTheme="minorHAnsi" w:cs="Arial"/>
          <w:b/>
          <w:i/>
          <w:color w:val="000000" w:themeColor="text1"/>
          <w:kern w:val="3"/>
          <w:sz w:val="20"/>
          <w:szCs w:val="20"/>
          <w:lang w:eastAsia="zh-CN"/>
        </w:rPr>
        <w:t xml:space="preserve"> v razdelek »Druge priloge«. </w:t>
      </w:r>
    </w:p>
    <w:p w14:paraId="555A759A" w14:textId="77777777" w:rsidR="00842A30" w:rsidRPr="00203A60" w:rsidRDefault="00842A30" w:rsidP="00842A30">
      <w:pPr>
        <w:suppressAutoHyphens/>
        <w:autoSpaceDN w:val="0"/>
        <w:ind w:right="6"/>
        <w:jc w:val="both"/>
        <w:textAlignment w:val="baseline"/>
        <w:rPr>
          <w:rFonts w:eastAsia="Calibri" w:cs="Arial"/>
          <w:i/>
          <w:kern w:val="3"/>
          <w:sz w:val="23"/>
          <w:szCs w:val="23"/>
          <w:lang w:eastAsia="zh-CN"/>
        </w:rPr>
      </w:pPr>
    </w:p>
    <w:p w14:paraId="0A5E65B9" w14:textId="77777777" w:rsidR="003F4715" w:rsidRPr="00920B1F" w:rsidRDefault="00D62F5D" w:rsidP="009128EE">
      <w:pPr>
        <w:pStyle w:val="Slog3"/>
        <w:rPr>
          <w:rStyle w:val="Neenpoudarek"/>
          <w:b/>
          <w:i/>
        </w:rPr>
      </w:pPr>
      <w:bookmarkStart w:id="156" w:name="_Toc32922909"/>
      <w:r w:rsidRPr="00920B1F">
        <w:rPr>
          <w:rStyle w:val="Neenpoudarek"/>
          <w:b/>
          <w:i/>
        </w:rPr>
        <w:t>P</w:t>
      </w:r>
      <w:r w:rsidR="003F4715" w:rsidRPr="00920B1F">
        <w:rPr>
          <w:rStyle w:val="Neenpoudarek"/>
          <w:b/>
          <w:i/>
        </w:rPr>
        <w:t>RILOGA</w:t>
      </w:r>
      <w:r w:rsidR="00833456" w:rsidRPr="00920B1F">
        <w:rPr>
          <w:rStyle w:val="Neenpoudarek"/>
          <w:b/>
          <w:i/>
        </w:rPr>
        <w:t xml:space="preserve"> št. 3</w:t>
      </w:r>
      <w:r w:rsidR="00E41659" w:rsidRPr="00920B1F">
        <w:rPr>
          <w:rStyle w:val="Neenpoudarek"/>
          <w:b/>
          <w:i/>
        </w:rPr>
        <w:t xml:space="preserve"> </w:t>
      </w:r>
      <w:r w:rsidR="003F4715" w:rsidRPr="00920B1F">
        <w:rPr>
          <w:rStyle w:val="Neenpoudarek"/>
          <w:b/>
          <w:i/>
        </w:rPr>
        <w:t>B</w:t>
      </w:r>
      <w:bookmarkEnd w:id="156"/>
    </w:p>
    <w:p w14:paraId="62711657" w14:textId="77777777" w:rsidR="003F4715" w:rsidRPr="001136A4" w:rsidRDefault="003F4715" w:rsidP="00436E2B">
      <w:pPr>
        <w:pStyle w:val="Intenzivencitat"/>
        <w:rPr>
          <w:lang w:eastAsia="zh-CN"/>
        </w:rPr>
      </w:pPr>
      <w:bookmarkStart w:id="157" w:name="_Toc32922910"/>
      <w:r w:rsidRPr="001136A4">
        <w:rPr>
          <w:lang w:eastAsia="zh-CN"/>
        </w:rPr>
        <w:t xml:space="preserve">IZJAVA </w:t>
      </w:r>
      <w:r w:rsidRPr="001136A4">
        <w:rPr>
          <w:u w:val="single"/>
          <w:lang w:eastAsia="zh-CN"/>
        </w:rPr>
        <w:t>PODIZVAJALCA</w:t>
      </w:r>
      <w:r w:rsidRPr="001136A4">
        <w:rPr>
          <w:lang w:eastAsia="zh-CN"/>
        </w:rPr>
        <w:t xml:space="preserve"> O NEPOSREDNIH PLAČILIH IN SOGLASJE O PORAVNAVI PODIZVAJALČEVE TERJATVE DO GLAVNEGA IZVAJALCA S STRANI NAROČNIKA</w:t>
      </w:r>
      <w:bookmarkEnd w:id="157"/>
    </w:p>
    <w:p w14:paraId="2772E0EC" w14:textId="77777777" w:rsidR="003F4715" w:rsidRPr="0025201B" w:rsidRDefault="003F4715" w:rsidP="0051715A">
      <w:pPr>
        <w:rPr>
          <w:lang w:eastAsia="zh-CN"/>
        </w:rPr>
      </w:pPr>
      <w:r w:rsidRPr="0025201B">
        <w:rPr>
          <w:lang w:eastAsia="zh-CN"/>
        </w:rPr>
        <w:t xml:space="preserve">Točen naziv in naslov </w:t>
      </w:r>
      <w:r w:rsidR="008328CC" w:rsidRPr="0025201B">
        <w:rPr>
          <w:u w:val="single"/>
          <w:lang w:eastAsia="zh-CN"/>
        </w:rPr>
        <w:t>podizvajalca</w:t>
      </w:r>
      <w:r w:rsidRPr="0025201B">
        <w:rPr>
          <w:lang w:eastAsia="zh-CN"/>
        </w:rPr>
        <w:t>: _____________________________________________________________</w:t>
      </w:r>
      <w:r w:rsidR="0051715A" w:rsidRPr="0025201B">
        <w:rPr>
          <w:lang w:eastAsia="zh-CN"/>
        </w:rPr>
        <w:t>___________</w:t>
      </w:r>
      <w:r w:rsidRPr="0025201B">
        <w:rPr>
          <w:lang w:eastAsia="zh-CN"/>
        </w:rPr>
        <w:t>__________</w:t>
      </w:r>
      <w:r w:rsidRPr="0025201B">
        <w:rPr>
          <w:lang w:eastAsia="zh-CN"/>
        </w:rPr>
        <w:tab/>
      </w:r>
      <w:r w:rsidRPr="0025201B">
        <w:rPr>
          <w:lang w:eastAsia="zh-CN"/>
        </w:rPr>
        <w:tab/>
      </w:r>
    </w:p>
    <w:p w14:paraId="7D2B84FD" w14:textId="77777777" w:rsidR="003F4715" w:rsidRPr="0025201B" w:rsidRDefault="003F4715" w:rsidP="0051715A">
      <w:pPr>
        <w:rPr>
          <w:lang w:eastAsia="zh-CN"/>
        </w:rPr>
      </w:pPr>
      <w:r w:rsidRPr="0025201B">
        <w:rPr>
          <w:lang w:eastAsia="zh-CN"/>
        </w:rPr>
        <w:t>____________________________________________________</w:t>
      </w:r>
      <w:r w:rsidR="0051715A" w:rsidRPr="0025201B">
        <w:rPr>
          <w:lang w:eastAsia="zh-CN"/>
        </w:rPr>
        <w:t>______________________________</w:t>
      </w:r>
    </w:p>
    <w:p w14:paraId="0999D427" w14:textId="77777777" w:rsidR="003F4715" w:rsidRPr="0025201B" w:rsidRDefault="003F4715" w:rsidP="003F4715">
      <w:pPr>
        <w:pStyle w:val="Odstavekseznama"/>
        <w:ind w:hanging="360"/>
        <w:jc w:val="both"/>
        <w:rPr>
          <w:lang w:eastAsia="zh-CN"/>
        </w:rPr>
      </w:pPr>
    </w:p>
    <w:p w14:paraId="6D6C818E" w14:textId="211A5B54" w:rsidR="008328CC" w:rsidRDefault="008328CC" w:rsidP="008328CC">
      <w:pPr>
        <w:jc w:val="both"/>
        <w:rPr>
          <w:b/>
          <w:lang w:eastAsia="zh-CN"/>
        </w:rPr>
      </w:pPr>
      <w:r w:rsidRPr="0025201B">
        <w:rPr>
          <w:lang w:eastAsia="zh-CN"/>
        </w:rPr>
        <w:t xml:space="preserve">V zvezi z javnim naročilom </w:t>
      </w:r>
      <w:sdt>
        <w:sdtPr>
          <w:rPr>
            <w:b/>
            <w:lang w:eastAsia="zh-CN"/>
          </w:rPr>
          <w:alias w:val="Naslov"/>
          <w:tag w:val=""/>
          <w:id w:val="1300119654"/>
          <w:placeholder>
            <w:docPart w:val="49FF54DC8CAE485ABE19D4485932A0E2"/>
          </w:placeholder>
          <w:dataBinding w:prefixMappings="xmlns:ns0='http://purl.org/dc/elements/1.1/' xmlns:ns1='http://schemas.openxmlformats.org/package/2006/metadata/core-properties' " w:xpath="/ns1:coreProperties[1]/ns0:title[1]" w:storeItemID="{6C3C8BC8-F283-45AE-878A-BAB7291924A1}"/>
          <w:text/>
        </w:sdtPr>
        <w:sdtContent>
          <w:r w:rsidR="00E06654">
            <w:rPr>
              <w:b/>
              <w:lang w:eastAsia="zh-CN"/>
            </w:rPr>
            <w:t>Zakup prostora za objavo informativnih vsebin v tiskanem mediju - ponovitev</w:t>
          </w:r>
        </w:sdtContent>
      </w:sdt>
    </w:p>
    <w:p w14:paraId="76B316EC" w14:textId="77777777" w:rsidR="001D7FCB" w:rsidRDefault="001D7FCB" w:rsidP="008328CC">
      <w:pPr>
        <w:jc w:val="both"/>
        <w:rPr>
          <w:b/>
          <w:lang w:eastAsia="zh-CN"/>
        </w:rPr>
      </w:pPr>
    </w:p>
    <w:p w14:paraId="4F836321" w14:textId="77777777" w:rsidR="008328CC" w:rsidRPr="0025201B" w:rsidRDefault="008328CC" w:rsidP="008328CC">
      <w:pPr>
        <w:jc w:val="both"/>
        <w:rPr>
          <w:lang w:eastAsia="zh-CN"/>
        </w:rPr>
      </w:pPr>
      <w:r w:rsidRPr="0025201B">
        <w:rPr>
          <w:lang w:eastAsia="zh-CN"/>
        </w:rPr>
        <w:t>zgoraj navedeni podizvajalec,</w:t>
      </w:r>
    </w:p>
    <w:p w14:paraId="7E7ECB84" w14:textId="77777777" w:rsidR="00AD7F1E" w:rsidRPr="00AD7F1E" w:rsidRDefault="00AD7F1E" w:rsidP="00AD7F1E">
      <w:pPr>
        <w:jc w:val="both"/>
        <w:rPr>
          <w:rFonts w:eastAsiaTheme="minorHAnsi" w:cstheme="minorBidi"/>
          <w:color w:val="000000" w:themeColor="text1"/>
          <w:lang w:eastAsia="zh-CN"/>
        </w:rPr>
      </w:pPr>
    </w:p>
    <w:p w14:paraId="6823145C" w14:textId="77777777" w:rsidR="008328CC" w:rsidRPr="0025201B" w:rsidRDefault="008328CC" w:rsidP="008328CC">
      <w:pPr>
        <w:pStyle w:val="Odstavekseznama"/>
        <w:ind w:hanging="360"/>
        <w:jc w:val="both"/>
        <w:rPr>
          <w:lang w:eastAsia="zh-CN"/>
        </w:rPr>
      </w:pPr>
    </w:p>
    <w:p w14:paraId="24D0F4D3" w14:textId="77777777" w:rsidR="008328CC" w:rsidRPr="0025201B" w:rsidRDefault="008328CC" w:rsidP="006E5A6E">
      <w:pPr>
        <w:pStyle w:val="Odstavekseznama"/>
        <w:numPr>
          <w:ilvl w:val="0"/>
          <w:numId w:val="52"/>
        </w:numPr>
        <w:jc w:val="both"/>
        <w:rPr>
          <w:lang w:eastAsia="zh-CN"/>
        </w:rPr>
      </w:pPr>
      <w:r w:rsidRPr="0025201B">
        <w:rPr>
          <w:lang w:eastAsia="zh-CN"/>
        </w:rPr>
        <w:t xml:space="preserve">izjavljam, da </w:t>
      </w:r>
      <w:r w:rsidRPr="00FE5CB5">
        <w:rPr>
          <w:b/>
          <w:lang w:eastAsia="zh-CN"/>
        </w:rPr>
        <w:t>izrecno zahtevam</w:t>
      </w:r>
      <w:r w:rsidRPr="0025201B">
        <w:rPr>
          <w:lang w:eastAsia="zh-CN"/>
        </w:rPr>
        <w:t xml:space="preserve">, da Mestna občina Kranj, Slovenski trg 1, 4000 Kranj, kot naročnik </w:t>
      </w:r>
      <w:r w:rsidRPr="00FE5CB5">
        <w:rPr>
          <w:b/>
          <w:lang w:eastAsia="zh-CN"/>
        </w:rPr>
        <w:t>izvaja</w:t>
      </w:r>
      <w:r w:rsidRPr="0025201B">
        <w:rPr>
          <w:lang w:eastAsia="zh-CN"/>
        </w:rPr>
        <w:t xml:space="preserve"> </w:t>
      </w:r>
      <w:r w:rsidRPr="00FE5CB5">
        <w:rPr>
          <w:b/>
          <w:lang w:eastAsia="zh-CN"/>
        </w:rPr>
        <w:t>neposredna plačila</w:t>
      </w:r>
      <w:r w:rsidRPr="0025201B">
        <w:rPr>
          <w:lang w:eastAsia="zh-CN"/>
        </w:rPr>
        <w:t xml:space="preserve"> na naš račun,  skladno z 94. členom ZJN-3,</w:t>
      </w:r>
    </w:p>
    <w:p w14:paraId="7F4D0F9A" w14:textId="77777777" w:rsidR="008328CC" w:rsidRPr="0025201B" w:rsidRDefault="008328CC" w:rsidP="008328CC">
      <w:pPr>
        <w:pStyle w:val="Odstavekseznama"/>
        <w:ind w:hanging="360"/>
        <w:jc w:val="both"/>
        <w:rPr>
          <w:lang w:eastAsia="zh-CN"/>
        </w:rPr>
      </w:pPr>
    </w:p>
    <w:p w14:paraId="4A5C75B0" w14:textId="77777777" w:rsidR="008328CC" w:rsidRPr="0025201B" w:rsidRDefault="008328CC" w:rsidP="006E5A6E">
      <w:pPr>
        <w:pStyle w:val="Odstavekseznama"/>
        <w:numPr>
          <w:ilvl w:val="0"/>
          <w:numId w:val="52"/>
        </w:numPr>
        <w:jc w:val="both"/>
        <w:rPr>
          <w:lang w:eastAsia="zh-CN"/>
        </w:rPr>
      </w:pPr>
      <w:r w:rsidRPr="0025201B">
        <w:rPr>
          <w:lang w:eastAsia="zh-CN"/>
        </w:rPr>
        <w:t xml:space="preserve">izjavljam, da Mestni občini Kranj, Slovenski trg 1, 4000 Kranj, kot naročniku dajem </w:t>
      </w:r>
      <w:r w:rsidRPr="00FE5CB5">
        <w:rPr>
          <w:b/>
          <w:lang w:eastAsia="zh-CN"/>
        </w:rPr>
        <w:t>soglasje</w:t>
      </w:r>
      <w:r w:rsidR="00D875BA" w:rsidRPr="00FE5CB5">
        <w:rPr>
          <w:b/>
          <w:lang w:eastAsia="zh-CN"/>
        </w:rPr>
        <w:t>,</w:t>
      </w:r>
      <w:r w:rsidRPr="0025201B">
        <w:rPr>
          <w:lang w:eastAsia="zh-CN"/>
        </w:rPr>
        <w:t xml:space="preserve"> da namesto glavnega izvajalca </w:t>
      </w:r>
      <w:r w:rsidRPr="00FE5CB5">
        <w:rPr>
          <w:b/>
          <w:lang w:eastAsia="zh-CN"/>
        </w:rPr>
        <w:t>poravna našo terjatev</w:t>
      </w:r>
      <w:r w:rsidRPr="0025201B">
        <w:rPr>
          <w:lang w:eastAsia="zh-CN"/>
        </w:rPr>
        <w:t xml:space="preserve"> do glavnega izvajalca.</w:t>
      </w:r>
    </w:p>
    <w:p w14:paraId="581BCCC2" w14:textId="77777777" w:rsidR="008328CC" w:rsidRPr="0025201B" w:rsidRDefault="008328CC" w:rsidP="008328CC">
      <w:pPr>
        <w:pStyle w:val="Odstavekseznama"/>
        <w:ind w:hanging="360"/>
        <w:jc w:val="both"/>
        <w:rPr>
          <w:lang w:eastAsia="zh-CN"/>
        </w:rPr>
      </w:pPr>
    </w:p>
    <w:p w14:paraId="3D8B16ED" w14:textId="77777777" w:rsidR="008328CC" w:rsidRPr="0025201B" w:rsidRDefault="008328CC" w:rsidP="008328CC">
      <w:pPr>
        <w:pStyle w:val="Odstavekseznama"/>
        <w:ind w:hanging="360"/>
        <w:jc w:val="both"/>
        <w:rPr>
          <w:lang w:eastAsia="zh-CN"/>
        </w:rPr>
      </w:pPr>
    </w:p>
    <w:p w14:paraId="1BFB63E2" w14:textId="77777777" w:rsidR="002E0AB7" w:rsidRPr="002E0AB7" w:rsidRDefault="002E0AB7" w:rsidP="002E0AB7">
      <w:pPr>
        <w:spacing w:line="276" w:lineRule="auto"/>
        <w:ind w:left="720" w:hanging="360"/>
        <w:contextualSpacing/>
        <w:jc w:val="both"/>
        <w:rPr>
          <w:rFonts w:asciiTheme="minorHAnsi" w:eastAsiaTheme="minorHAnsi" w:hAnsiTheme="minorHAnsi" w:cstheme="minorHAnsi"/>
          <w:color w:val="000000" w:themeColor="text1"/>
          <w:lang w:eastAsia="zh-CN"/>
        </w:rPr>
      </w:pPr>
      <w:r w:rsidRPr="002E0AB7">
        <w:rPr>
          <w:rFonts w:asciiTheme="minorHAnsi" w:eastAsiaTheme="minorHAnsi" w:hAnsiTheme="minorHAnsi" w:cstheme="minorHAnsi"/>
          <w:color w:val="000000" w:themeColor="text1"/>
          <w:lang w:eastAsia="zh-CN"/>
        </w:rPr>
        <w:t>Datum: ________________</w:t>
      </w:r>
      <w:r w:rsidRPr="002E0AB7">
        <w:rPr>
          <w:rFonts w:asciiTheme="minorHAnsi" w:eastAsiaTheme="minorHAnsi" w:hAnsiTheme="minorHAnsi" w:cstheme="minorHAnsi"/>
          <w:color w:val="000000" w:themeColor="text1"/>
          <w:lang w:eastAsia="zh-CN"/>
        </w:rPr>
        <w:tab/>
      </w:r>
      <w:r w:rsidRPr="002E0AB7">
        <w:rPr>
          <w:rFonts w:asciiTheme="minorHAnsi" w:eastAsiaTheme="minorHAnsi" w:hAnsiTheme="minorHAnsi" w:cstheme="minorHAnsi"/>
          <w:color w:val="000000" w:themeColor="text1"/>
          <w:lang w:eastAsia="zh-CN"/>
        </w:rPr>
        <w:tab/>
      </w:r>
      <w:r w:rsidRPr="002E0AB7">
        <w:rPr>
          <w:rFonts w:asciiTheme="minorHAnsi" w:eastAsiaTheme="minorHAnsi" w:hAnsiTheme="minorHAnsi" w:cstheme="minorHAnsi"/>
          <w:color w:val="000000" w:themeColor="text1"/>
          <w:lang w:eastAsia="zh-CN"/>
        </w:rPr>
        <w:tab/>
      </w:r>
      <w:r w:rsidRPr="002E0AB7">
        <w:rPr>
          <w:rFonts w:asciiTheme="minorHAnsi" w:eastAsiaTheme="minorHAnsi" w:hAnsiTheme="minorHAnsi" w:cstheme="minorHAnsi"/>
          <w:color w:val="000000" w:themeColor="text1"/>
          <w:lang w:eastAsia="zh-CN"/>
        </w:rPr>
        <w:tab/>
        <w:t>_____________________________________</w:t>
      </w:r>
    </w:p>
    <w:p w14:paraId="16338A27" w14:textId="77777777" w:rsidR="002E0AB7" w:rsidRPr="002E0AB7" w:rsidRDefault="002E0AB7" w:rsidP="002E0AB7">
      <w:pPr>
        <w:spacing w:line="276" w:lineRule="auto"/>
        <w:ind w:left="720" w:hanging="360"/>
        <w:contextualSpacing/>
        <w:jc w:val="both"/>
        <w:rPr>
          <w:rFonts w:asciiTheme="minorHAnsi" w:eastAsiaTheme="minorHAnsi" w:hAnsiTheme="minorHAnsi" w:cstheme="minorHAnsi"/>
          <w:color w:val="000000" w:themeColor="text1"/>
          <w:lang w:eastAsia="zh-CN"/>
        </w:rPr>
      </w:pPr>
      <w:r w:rsidRPr="002E0AB7">
        <w:rPr>
          <w:rFonts w:asciiTheme="minorHAnsi" w:eastAsiaTheme="minorHAnsi" w:hAnsiTheme="minorHAnsi" w:cstheme="minorHAnsi"/>
          <w:color w:val="000000" w:themeColor="text1"/>
          <w:lang w:eastAsia="zh-CN"/>
        </w:rPr>
        <w:tab/>
      </w:r>
      <w:r w:rsidRPr="002E0AB7">
        <w:rPr>
          <w:rFonts w:asciiTheme="minorHAnsi" w:eastAsiaTheme="minorHAnsi" w:hAnsiTheme="minorHAnsi" w:cstheme="minorHAnsi"/>
          <w:color w:val="000000" w:themeColor="text1"/>
          <w:lang w:eastAsia="zh-CN"/>
        </w:rPr>
        <w:tab/>
      </w:r>
      <w:r w:rsidRPr="002E0AB7">
        <w:rPr>
          <w:rFonts w:asciiTheme="minorHAnsi" w:eastAsiaTheme="minorHAnsi" w:hAnsiTheme="minorHAnsi" w:cstheme="minorHAnsi"/>
          <w:color w:val="000000" w:themeColor="text1"/>
          <w:lang w:eastAsia="zh-CN"/>
        </w:rPr>
        <w:tab/>
      </w:r>
      <w:r w:rsidRPr="002E0AB7">
        <w:rPr>
          <w:rFonts w:asciiTheme="minorHAnsi" w:eastAsiaTheme="minorHAnsi" w:hAnsiTheme="minorHAnsi" w:cstheme="minorHAnsi"/>
          <w:color w:val="000000" w:themeColor="text1"/>
          <w:lang w:eastAsia="zh-CN"/>
        </w:rPr>
        <w:tab/>
      </w:r>
      <w:r w:rsidRPr="002E0AB7">
        <w:rPr>
          <w:rFonts w:asciiTheme="minorHAnsi" w:eastAsiaTheme="minorHAnsi" w:hAnsiTheme="minorHAnsi" w:cstheme="minorHAnsi"/>
          <w:color w:val="000000" w:themeColor="text1"/>
          <w:lang w:eastAsia="zh-CN"/>
        </w:rPr>
        <w:tab/>
      </w:r>
      <w:r w:rsidRPr="002E0AB7">
        <w:rPr>
          <w:rFonts w:asciiTheme="minorHAnsi" w:eastAsiaTheme="minorHAnsi" w:hAnsiTheme="minorHAnsi" w:cstheme="minorHAnsi"/>
          <w:color w:val="000000" w:themeColor="text1"/>
          <w:lang w:eastAsia="zh-CN"/>
        </w:rPr>
        <w:tab/>
      </w:r>
      <w:r w:rsidRPr="002E0AB7">
        <w:rPr>
          <w:rFonts w:asciiTheme="minorHAnsi" w:eastAsiaTheme="minorHAnsi" w:hAnsiTheme="minorHAnsi" w:cstheme="minorHAnsi"/>
          <w:color w:val="000000" w:themeColor="text1"/>
          <w:lang w:eastAsia="zh-CN"/>
        </w:rPr>
        <w:tab/>
        <w:t>(podpis zakonitega zastopnika podizvajalca)</w:t>
      </w:r>
    </w:p>
    <w:p w14:paraId="5247C4B9" w14:textId="77777777" w:rsidR="00E41659" w:rsidRPr="0025201B" w:rsidRDefault="00E41659" w:rsidP="008328CC">
      <w:pPr>
        <w:pStyle w:val="Odstavekseznama"/>
        <w:ind w:hanging="360"/>
        <w:jc w:val="both"/>
        <w:rPr>
          <w:lang w:eastAsia="zh-CN"/>
        </w:rPr>
      </w:pPr>
    </w:p>
    <w:p w14:paraId="2652BCC8" w14:textId="77777777" w:rsidR="008328CC" w:rsidRPr="0025201B" w:rsidRDefault="008328CC" w:rsidP="008328CC">
      <w:pPr>
        <w:pStyle w:val="Odstavekseznama"/>
        <w:ind w:hanging="360"/>
        <w:jc w:val="both"/>
        <w:rPr>
          <w:sz w:val="20"/>
          <w:szCs w:val="20"/>
          <w:lang w:eastAsia="zh-CN"/>
        </w:rPr>
      </w:pPr>
    </w:p>
    <w:p w14:paraId="4F211AC0" w14:textId="67187F30" w:rsidR="00243608" w:rsidRDefault="00D62F5D" w:rsidP="00724B10">
      <w:pPr>
        <w:jc w:val="both"/>
        <w:rPr>
          <w:b/>
          <w:i/>
          <w:sz w:val="20"/>
          <w:szCs w:val="20"/>
          <w:lang w:eastAsia="zh-CN"/>
        </w:rPr>
      </w:pPr>
      <w:r w:rsidRPr="0025201B">
        <w:rPr>
          <w:b/>
          <w:i/>
          <w:sz w:val="20"/>
          <w:szCs w:val="20"/>
          <w:lang w:eastAsia="zh-CN"/>
        </w:rPr>
        <w:t>V primeru sodelovanja večjega števila podizvajalcev se obrazec ustrezno fotokopira</w:t>
      </w:r>
      <w:r w:rsidR="001C3643" w:rsidRPr="0025201B">
        <w:rPr>
          <w:b/>
          <w:i/>
          <w:sz w:val="20"/>
          <w:szCs w:val="20"/>
          <w:lang w:eastAsia="zh-CN"/>
        </w:rPr>
        <w:t xml:space="preserve"> in ga izpolni vsak podizvajalec</w:t>
      </w:r>
      <w:r w:rsidR="00724B10">
        <w:rPr>
          <w:b/>
          <w:i/>
          <w:sz w:val="20"/>
          <w:szCs w:val="20"/>
          <w:lang w:eastAsia="zh-CN"/>
        </w:rPr>
        <w:t>.</w:t>
      </w:r>
      <w:r w:rsidR="001C3643" w:rsidRPr="0025201B">
        <w:rPr>
          <w:b/>
          <w:i/>
          <w:sz w:val="20"/>
          <w:szCs w:val="20"/>
          <w:lang w:eastAsia="zh-CN"/>
        </w:rPr>
        <w:t xml:space="preserve"> </w:t>
      </w:r>
      <w:r w:rsidR="00724B10" w:rsidRPr="00724B10">
        <w:rPr>
          <w:b/>
          <w:i/>
          <w:sz w:val="20"/>
          <w:szCs w:val="20"/>
          <w:lang w:eastAsia="zh-CN"/>
        </w:rPr>
        <w:t>Ponudnik ustrezno</w:t>
      </w:r>
      <w:r w:rsidR="00724B10" w:rsidRPr="00724B10">
        <w:rPr>
          <w:b/>
          <w:i/>
          <w:sz w:val="20"/>
          <w:szCs w:val="20"/>
          <w:u w:val="single"/>
          <w:lang w:eastAsia="zh-CN"/>
        </w:rPr>
        <w:t xml:space="preserve"> podpisan obrazec Priloga št. 3 </w:t>
      </w:r>
      <w:r w:rsidR="00D73D81">
        <w:rPr>
          <w:b/>
          <w:i/>
          <w:sz w:val="20"/>
          <w:szCs w:val="20"/>
          <w:u w:val="single"/>
          <w:lang w:eastAsia="zh-CN"/>
        </w:rPr>
        <w:t>B</w:t>
      </w:r>
      <w:r w:rsidR="00724B10" w:rsidRPr="00724B10">
        <w:rPr>
          <w:b/>
          <w:i/>
          <w:sz w:val="20"/>
          <w:szCs w:val="20"/>
          <w:lang w:eastAsia="zh-CN"/>
        </w:rPr>
        <w:t xml:space="preserve"> </w:t>
      </w:r>
      <w:r w:rsidR="00724B10" w:rsidRPr="00724B10">
        <w:rPr>
          <w:b/>
          <w:i/>
          <w:sz w:val="20"/>
          <w:szCs w:val="20"/>
          <w:u w:val="single"/>
          <w:lang w:eastAsia="zh-CN"/>
        </w:rPr>
        <w:t>naloži v informacijski sistem e-JN</w:t>
      </w:r>
      <w:r w:rsidR="00724B10" w:rsidRPr="00724B10">
        <w:rPr>
          <w:b/>
          <w:i/>
          <w:sz w:val="20"/>
          <w:szCs w:val="20"/>
          <w:lang w:eastAsia="zh-CN"/>
        </w:rPr>
        <w:t xml:space="preserve"> v razdelek »Druge priloge«.</w:t>
      </w:r>
    </w:p>
    <w:p w14:paraId="440C0646" w14:textId="77777777" w:rsidR="00243608" w:rsidRDefault="00243608" w:rsidP="00724B10">
      <w:pPr>
        <w:jc w:val="both"/>
        <w:rPr>
          <w:b/>
          <w:i/>
          <w:sz w:val="20"/>
          <w:szCs w:val="20"/>
          <w:lang w:eastAsia="zh-CN"/>
        </w:rPr>
      </w:pPr>
    </w:p>
    <w:p w14:paraId="1C59930F" w14:textId="77777777" w:rsidR="00243608" w:rsidRPr="00243608" w:rsidRDefault="00243608" w:rsidP="00243608">
      <w:pPr>
        <w:contextualSpacing/>
        <w:jc w:val="both"/>
        <w:rPr>
          <w:rFonts w:asciiTheme="minorHAnsi" w:hAnsiTheme="minorHAnsi" w:cstheme="minorHAnsi"/>
          <w:sz w:val="20"/>
          <w:szCs w:val="20"/>
          <w:lang w:eastAsia="zh-CN"/>
        </w:rPr>
      </w:pPr>
      <w:r w:rsidRPr="00243608">
        <w:rPr>
          <w:rFonts w:asciiTheme="minorHAnsi" w:hAnsiTheme="minorHAnsi" w:cstheme="minorHAnsi"/>
          <w:sz w:val="20"/>
          <w:szCs w:val="20"/>
          <w:lang w:eastAsia="zh-CN"/>
        </w:rPr>
        <w:t xml:space="preserve">V primeru, da podizvajalec ne zahteva izvajanje neposrednih plačil s strani naročnika, mu obrazca – </w:t>
      </w:r>
      <w:r w:rsidRPr="00243608">
        <w:rPr>
          <w:rFonts w:asciiTheme="minorHAnsi" w:hAnsiTheme="minorHAnsi" w:cstheme="minorHAnsi"/>
          <w:b/>
          <w:sz w:val="20"/>
          <w:szCs w:val="20"/>
          <w:lang w:eastAsia="zh-CN"/>
        </w:rPr>
        <w:t>Priloge št. 3 B</w:t>
      </w:r>
      <w:r w:rsidRPr="00243608">
        <w:rPr>
          <w:rFonts w:asciiTheme="minorHAnsi" w:hAnsiTheme="minorHAnsi" w:cstheme="minorHAnsi"/>
          <w:sz w:val="20"/>
          <w:szCs w:val="20"/>
          <w:lang w:eastAsia="zh-CN"/>
        </w:rPr>
        <w:t xml:space="preserve"> ni treba izpolniti in priložiti k ponudbi.</w:t>
      </w:r>
    </w:p>
    <w:p w14:paraId="336B61F2" w14:textId="77777777" w:rsidR="00D62F5D" w:rsidRPr="0025201B" w:rsidRDefault="00D62F5D" w:rsidP="00724B10">
      <w:pPr>
        <w:jc w:val="both"/>
        <w:rPr>
          <w:rFonts w:eastAsia="Calibri" w:cs="Arial"/>
          <w:b/>
          <w:i/>
          <w:kern w:val="3"/>
          <w:sz w:val="20"/>
          <w:szCs w:val="20"/>
          <w:lang w:eastAsia="zh-CN"/>
        </w:rPr>
      </w:pPr>
    </w:p>
    <w:p w14:paraId="39993CEF" w14:textId="77777777" w:rsidR="009D233F" w:rsidRPr="009D233F" w:rsidRDefault="009D233F" w:rsidP="009D233F">
      <w:pPr>
        <w:pageBreakBefore/>
        <w:tabs>
          <w:tab w:val="right" w:pos="2556"/>
          <w:tab w:val="right" w:pos="5609"/>
        </w:tabs>
        <w:suppressAutoHyphens/>
        <w:autoSpaceDN w:val="0"/>
        <w:ind w:right="6"/>
        <w:jc w:val="right"/>
        <w:textAlignment w:val="baseline"/>
        <w:outlineLvl w:val="1"/>
        <w:rPr>
          <w:rFonts w:asciiTheme="minorHAnsi" w:hAnsiTheme="minorHAnsi"/>
          <w:b/>
          <w:i/>
          <w:iCs/>
          <w:color w:val="000000" w:themeColor="text1"/>
          <w:sz w:val="24"/>
          <w:szCs w:val="24"/>
        </w:rPr>
      </w:pPr>
      <w:bookmarkStart w:id="158" w:name="_Toc451354712"/>
      <w:bookmarkStart w:id="159" w:name="_Toc532201377"/>
      <w:bookmarkStart w:id="160" w:name="_Toc32922911"/>
      <w:r w:rsidRPr="009D233F">
        <w:rPr>
          <w:rFonts w:asciiTheme="minorHAnsi" w:hAnsiTheme="minorHAnsi"/>
          <w:b/>
          <w:i/>
          <w:iCs/>
          <w:color w:val="000000" w:themeColor="text1"/>
          <w:sz w:val="24"/>
          <w:szCs w:val="24"/>
        </w:rPr>
        <w:t xml:space="preserve">PRILOGA št. </w:t>
      </w:r>
      <w:bookmarkEnd w:id="158"/>
      <w:r w:rsidRPr="009D233F">
        <w:rPr>
          <w:rFonts w:asciiTheme="minorHAnsi" w:hAnsiTheme="minorHAnsi"/>
          <w:b/>
          <w:i/>
          <w:iCs/>
          <w:color w:val="000000" w:themeColor="text1"/>
          <w:sz w:val="24"/>
          <w:szCs w:val="24"/>
        </w:rPr>
        <w:t>4</w:t>
      </w:r>
      <w:bookmarkEnd w:id="159"/>
      <w:bookmarkEnd w:id="160"/>
    </w:p>
    <w:p w14:paraId="46C36342" w14:textId="77777777" w:rsidR="009D233F" w:rsidRPr="009D233F" w:rsidRDefault="009D233F" w:rsidP="009D233F">
      <w:pPr>
        <w:pBdr>
          <w:top w:val="single" w:sz="4" w:space="10" w:color="541C72"/>
          <w:bottom w:val="single" w:sz="4" w:space="10" w:color="541C72"/>
        </w:pBdr>
        <w:shd w:val="pct5" w:color="F8F2FC" w:fill="F7EFFB"/>
        <w:spacing w:before="200"/>
        <w:jc w:val="center"/>
        <w:outlineLvl w:val="1"/>
        <w:rPr>
          <w:b/>
          <w:i/>
          <w:iCs/>
          <w:spacing w:val="20"/>
          <w:sz w:val="24"/>
          <w:lang w:eastAsia="zh-CN"/>
        </w:rPr>
      </w:pPr>
      <w:bookmarkStart w:id="161" w:name="_Toc532201378"/>
      <w:bookmarkStart w:id="162" w:name="_Toc32922912"/>
      <w:r w:rsidRPr="009D233F">
        <w:rPr>
          <w:b/>
          <w:i/>
          <w:iCs/>
          <w:spacing w:val="20"/>
          <w:sz w:val="24"/>
          <w:lang w:eastAsia="zh-CN"/>
        </w:rPr>
        <w:t>ESPD OBRAZEC</w:t>
      </w:r>
      <w:bookmarkEnd w:id="161"/>
      <w:bookmarkEnd w:id="162"/>
    </w:p>
    <w:p w14:paraId="7E20E60C" w14:textId="77777777" w:rsidR="00360C1B" w:rsidRDefault="00360C1B" w:rsidP="009D233F">
      <w:pPr>
        <w:spacing w:after="200" w:line="276" w:lineRule="auto"/>
        <w:jc w:val="both"/>
        <w:rPr>
          <w:rFonts w:asciiTheme="minorHAnsi" w:eastAsiaTheme="minorHAnsi" w:hAnsiTheme="minorHAnsi" w:cstheme="minorHAnsi"/>
          <w:color w:val="000000" w:themeColor="text1"/>
          <w:u w:val="single"/>
          <w:lang w:eastAsia="zh-CN"/>
        </w:rPr>
      </w:pPr>
    </w:p>
    <w:p w14:paraId="50C3AAED" w14:textId="77777777" w:rsidR="009D233F" w:rsidRPr="006E5A6E" w:rsidRDefault="009D233F" w:rsidP="009D233F">
      <w:pPr>
        <w:spacing w:after="200" w:line="276" w:lineRule="auto"/>
        <w:jc w:val="both"/>
        <w:rPr>
          <w:rFonts w:asciiTheme="minorHAnsi" w:eastAsiaTheme="minorHAnsi" w:hAnsiTheme="minorHAnsi" w:cstheme="minorHAnsi"/>
          <w:color w:val="000000" w:themeColor="text1"/>
          <w:lang w:eastAsia="zh-CN"/>
        </w:rPr>
      </w:pPr>
      <w:r w:rsidRPr="006E5A6E">
        <w:rPr>
          <w:rFonts w:asciiTheme="minorHAnsi" w:eastAsiaTheme="minorHAnsi" w:hAnsiTheme="minorHAnsi" w:cstheme="minorHAnsi"/>
          <w:color w:val="000000" w:themeColor="text1"/>
          <w:u w:val="single"/>
          <w:lang w:eastAsia="zh-CN"/>
        </w:rPr>
        <w:t>Ponudnik</w:t>
      </w:r>
      <w:r w:rsidRPr="006E5A6E">
        <w:rPr>
          <w:rFonts w:asciiTheme="minorHAnsi" w:eastAsiaTheme="minorHAnsi" w:hAnsiTheme="minorHAnsi" w:cstheme="minorHAnsi"/>
          <w:color w:val="000000" w:themeColor="text1"/>
          <w:lang w:eastAsia="zh-CN"/>
        </w:rPr>
        <w:t xml:space="preserve">, </w:t>
      </w:r>
      <w:r w:rsidRPr="006E5A6E">
        <w:rPr>
          <w:rFonts w:asciiTheme="minorHAnsi" w:eastAsiaTheme="minorHAnsi" w:hAnsiTheme="minorHAnsi" w:cstheme="minorHAnsi"/>
          <w:color w:val="000000" w:themeColor="text1"/>
          <w:u w:val="single"/>
          <w:lang w:eastAsia="zh-CN"/>
        </w:rPr>
        <w:t>ponudniki v skupni ponudbi</w:t>
      </w:r>
      <w:r w:rsidRPr="006E5A6E">
        <w:rPr>
          <w:rFonts w:asciiTheme="minorHAnsi" w:eastAsiaTheme="minorHAnsi" w:hAnsiTheme="minorHAnsi" w:cstheme="minorHAnsi"/>
          <w:color w:val="000000" w:themeColor="text1"/>
          <w:lang w:eastAsia="zh-CN"/>
        </w:rPr>
        <w:t xml:space="preserve"> (partnerji), </w:t>
      </w:r>
      <w:r w:rsidRPr="006E5A6E">
        <w:rPr>
          <w:rFonts w:asciiTheme="minorHAnsi" w:eastAsiaTheme="minorHAnsi" w:hAnsiTheme="minorHAnsi" w:cstheme="minorHAnsi"/>
          <w:color w:val="000000" w:themeColor="text1"/>
          <w:u w:val="single"/>
          <w:lang w:eastAsia="zh-CN"/>
        </w:rPr>
        <w:t>drugi subjekti,</w:t>
      </w:r>
      <w:r w:rsidRPr="006E5A6E">
        <w:rPr>
          <w:rFonts w:asciiTheme="minorHAnsi" w:eastAsiaTheme="minorHAnsi" w:hAnsiTheme="minorHAnsi" w:cstheme="minorHAnsi"/>
          <w:color w:val="000000" w:themeColor="text1"/>
          <w:lang w:eastAsia="zh-CN"/>
        </w:rPr>
        <w:t xml:space="preserve"> na katerih zmogljivosti se sklicuje ponudnik in </w:t>
      </w:r>
      <w:r w:rsidRPr="006E5A6E">
        <w:rPr>
          <w:rFonts w:asciiTheme="minorHAnsi" w:eastAsiaTheme="minorHAnsi" w:hAnsiTheme="minorHAnsi" w:cstheme="minorHAnsi"/>
          <w:color w:val="000000" w:themeColor="text1"/>
          <w:u w:val="single"/>
          <w:lang w:eastAsia="zh-CN"/>
        </w:rPr>
        <w:t>podizvajalci</w:t>
      </w:r>
      <w:r w:rsidRPr="006E5A6E">
        <w:rPr>
          <w:rFonts w:asciiTheme="minorHAnsi" w:eastAsiaTheme="minorHAnsi" w:hAnsiTheme="minorHAnsi" w:cstheme="minorHAnsi"/>
          <w:color w:val="000000" w:themeColor="text1"/>
          <w:lang w:eastAsia="zh-CN"/>
        </w:rPr>
        <w:t xml:space="preserve"> morajo predložiti Enotni evropski dokument v zvezi z oddajo javnega naročila – </w:t>
      </w:r>
      <w:r w:rsidRPr="006E5A6E">
        <w:rPr>
          <w:rFonts w:asciiTheme="minorHAnsi" w:eastAsiaTheme="minorHAnsi" w:hAnsiTheme="minorHAnsi" w:cstheme="minorHAnsi"/>
          <w:b/>
          <w:color w:val="000000" w:themeColor="text1"/>
          <w:lang w:eastAsia="zh-CN"/>
        </w:rPr>
        <w:t>ESPD</w:t>
      </w:r>
      <w:r w:rsidRPr="006E5A6E">
        <w:rPr>
          <w:rFonts w:asciiTheme="minorHAnsi" w:eastAsiaTheme="minorHAnsi" w:hAnsiTheme="minorHAnsi" w:cstheme="minorHAnsi"/>
          <w:color w:val="000000" w:themeColor="text1"/>
          <w:lang w:eastAsia="zh-CN"/>
        </w:rPr>
        <w:t xml:space="preserve">, ki ga gospodarski subjekt izpolni na spletni strani </w:t>
      </w:r>
      <w:hyperlink r:id="rId43" w:history="1">
        <w:r w:rsidRPr="006E5A6E">
          <w:rPr>
            <w:rFonts w:asciiTheme="minorHAnsi" w:eastAsiaTheme="minorHAnsi" w:hAnsiTheme="minorHAnsi" w:cstheme="minorHAnsi"/>
            <w:color w:val="0000FF" w:themeColor="hyperlink"/>
            <w:u w:val="single"/>
            <w:lang w:eastAsia="zh-CN"/>
          </w:rPr>
          <w:t>http://www.enarocanje.si/_ESPD/</w:t>
        </w:r>
      </w:hyperlink>
      <w:r w:rsidRPr="006E5A6E">
        <w:rPr>
          <w:rFonts w:asciiTheme="minorHAnsi" w:eastAsiaTheme="minorHAnsi" w:hAnsiTheme="minorHAnsi" w:cstheme="minorHAnsi"/>
          <w:color w:val="000000" w:themeColor="text1"/>
          <w:lang w:eastAsia="zh-CN"/>
        </w:rPr>
        <w:t>.</w:t>
      </w:r>
    </w:p>
    <w:p w14:paraId="7D8118AA" w14:textId="77777777" w:rsidR="009D233F" w:rsidRPr="006E5A6E" w:rsidRDefault="009D233F" w:rsidP="009D233F">
      <w:pPr>
        <w:spacing w:after="200" w:line="276" w:lineRule="auto"/>
        <w:jc w:val="both"/>
        <w:rPr>
          <w:rFonts w:asciiTheme="minorHAnsi" w:eastAsiaTheme="minorHAnsi" w:hAnsiTheme="minorHAnsi" w:cstheme="minorHAnsi"/>
          <w:color w:val="000000" w:themeColor="text1"/>
          <w:lang w:eastAsia="zh-CN"/>
        </w:rPr>
      </w:pPr>
      <w:r w:rsidRPr="006E5A6E">
        <w:rPr>
          <w:rFonts w:asciiTheme="minorHAnsi" w:eastAsiaTheme="minorHAnsi" w:hAnsiTheme="minorHAnsi" w:cstheme="minorHAnsi"/>
          <w:color w:val="000000" w:themeColor="text1"/>
          <w:u w:val="single"/>
          <w:lang w:eastAsia="zh-CN"/>
        </w:rPr>
        <w:t>ESPD obrazec ponudniki, ponudniki v skupni ponudbi, drugi subjekti in podizvajalci</w:t>
      </w:r>
      <w:r w:rsidRPr="006E5A6E">
        <w:rPr>
          <w:rFonts w:asciiTheme="minorHAnsi" w:eastAsiaTheme="minorHAnsi" w:hAnsiTheme="minorHAnsi" w:cstheme="minorHAnsi"/>
          <w:color w:val="000000" w:themeColor="text1"/>
          <w:lang w:eastAsia="zh-CN"/>
        </w:rPr>
        <w:t xml:space="preserve"> uvozijo iz naročnikove dokumentacije v sistemu e-JN, ga izpolnijo na spletni strani </w:t>
      </w:r>
      <w:hyperlink r:id="rId44" w:history="1">
        <w:r w:rsidRPr="006E5A6E">
          <w:rPr>
            <w:rFonts w:asciiTheme="minorHAnsi" w:eastAsiaTheme="minorHAnsi" w:hAnsiTheme="minorHAnsi" w:cstheme="minorHAnsi"/>
            <w:color w:val="0000FF" w:themeColor="hyperlink"/>
            <w:u w:val="single"/>
            <w:lang w:eastAsia="zh-CN"/>
          </w:rPr>
          <w:t>http://www.enarocanje.si/_ESPD/</w:t>
        </w:r>
      </w:hyperlink>
      <w:r w:rsidRPr="006E5A6E">
        <w:rPr>
          <w:rFonts w:asciiTheme="minorHAnsi" w:eastAsiaTheme="minorHAnsi" w:hAnsiTheme="minorHAnsi" w:cstheme="minorHAnsi"/>
          <w:color w:val="000000" w:themeColor="text1"/>
          <w:lang w:eastAsia="zh-CN"/>
        </w:rPr>
        <w:t xml:space="preserve"> ter ga naložijo v </w:t>
      </w:r>
      <w:r w:rsidRPr="006E5A6E">
        <w:rPr>
          <w:rFonts w:asciiTheme="minorHAnsi" w:eastAsiaTheme="minorHAnsi" w:hAnsiTheme="minorHAnsi" w:cstheme="minorHAnsi"/>
          <w:b/>
          <w:color w:val="000000" w:themeColor="text1"/>
          <w:lang w:eastAsia="zh-CN"/>
        </w:rPr>
        <w:t>informacijski sistem e-JN oz. za vse sodelujoče to izvede ponudnik:</w:t>
      </w:r>
    </w:p>
    <w:p w14:paraId="37730AE2" w14:textId="77777777" w:rsidR="00FE5CB5" w:rsidRPr="00FE5CB5" w:rsidRDefault="00FE5CB5" w:rsidP="00FE5CB5">
      <w:pPr>
        <w:numPr>
          <w:ilvl w:val="0"/>
          <w:numId w:val="32"/>
        </w:numPr>
        <w:contextualSpacing/>
        <w:jc w:val="both"/>
        <w:rPr>
          <w:lang w:eastAsia="zh-CN"/>
        </w:rPr>
      </w:pPr>
      <w:r w:rsidRPr="00FE5CB5">
        <w:rPr>
          <w:lang w:eastAsia="zh-CN"/>
        </w:rPr>
        <w:t>v razdelek »</w:t>
      </w:r>
      <w:r w:rsidRPr="00FE5CB5">
        <w:rPr>
          <w:b/>
          <w:lang w:eastAsia="zh-CN"/>
        </w:rPr>
        <w:t>ESPD – ponudnik</w:t>
      </w:r>
      <w:r w:rsidRPr="00FE5CB5">
        <w:rPr>
          <w:lang w:eastAsia="zh-CN"/>
        </w:rPr>
        <w:t xml:space="preserve">«, v berljivi in ustrezni </w:t>
      </w:r>
      <w:r w:rsidRPr="00FE5CB5">
        <w:rPr>
          <w:b/>
          <w:lang w:eastAsia="zh-CN"/>
        </w:rPr>
        <w:t xml:space="preserve">*.xml obliki </w:t>
      </w:r>
      <w:r w:rsidRPr="00FE5CB5">
        <w:rPr>
          <w:lang w:eastAsia="zh-CN"/>
        </w:rPr>
        <w:t>datoteke,</w:t>
      </w:r>
    </w:p>
    <w:p w14:paraId="537548A2" w14:textId="77777777" w:rsidR="00FE5CB5" w:rsidRPr="00FE5CB5" w:rsidRDefault="00FE5CB5" w:rsidP="00FE5CB5">
      <w:pPr>
        <w:numPr>
          <w:ilvl w:val="0"/>
          <w:numId w:val="32"/>
        </w:numPr>
        <w:contextualSpacing/>
        <w:jc w:val="both"/>
        <w:rPr>
          <w:lang w:eastAsia="zh-CN"/>
        </w:rPr>
      </w:pPr>
      <w:r w:rsidRPr="00FE5CB5">
        <w:rPr>
          <w:lang w:eastAsia="zh-CN"/>
        </w:rPr>
        <w:t>v razdelek »</w:t>
      </w:r>
      <w:r w:rsidRPr="00FE5CB5">
        <w:rPr>
          <w:b/>
          <w:lang w:eastAsia="zh-CN"/>
        </w:rPr>
        <w:t>ESPD – ostali sodelujoči</w:t>
      </w:r>
      <w:r w:rsidRPr="00FE5CB5">
        <w:rPr>
          <w:lang w:eastAsia="zh-CN"/>
        </w:rPr>
        <w:t xml:space="preserve">« ponudnik naloži podpisan ESPD ostalih sodelujočih v berljivi in ustrezni </w:t>
      </w:r>
      <w:r w:rsidRPr="00FE5CB5">
        <w:rPr>
          <w:b/>
          <w:lang w:eastAsia="zh-CN"/>
        </w:rPr>
        <w:t>*.pdf</w:t>
      </w:r>
      <w:r w:rsidRPr="00FE5CB5">
        <w:rPr>
          <w:lang w:eastAsia="zh-CN"/>
        </w:rPr>
        <w:t xml:space="preserve"> ali elektronsko podpisan </w:t>
      </w:r>
      <w:r w:rsidRPr="00FE5CB5">
        <w:rPr>
          <w:b/>
          <w:lang w:eastAsia="zh-CN"/>
        </w:rPr>
        <w:t>*.xml obliki</w:t>
      </w:r>
      <w:r w:rsidRPr="00FE5CB5">
        <w:rPr>
          <w:lang w:eastAsia="zh-CN"/>
        </w:rPr>
        <w:t>.</w:t>
      </w:r>
    </w:p>
    <w:p w14:paraId="7D8ED77D" w14:textId="77777777" w:rsidR="003A5974" w:rsidRPr="006E5A6E" w:rsidRDefault="003A5974" w:rsidP="006E5A6E">
      <w:pPr>
        <w:spacing w:line="276" w:lineRule="auto"/>
        <w:jc w:val="both"/>
        <w:rPr>
          <w:rFonts w:asciiTheme="minorHAnsi" w:eastAsiaTheme="minorHAnsi" w:hAnsiTheme="minorHAnsi" w:cstheme="minorHAnsi"/>
          <w:color w:val="000000" w:themeColor="text1"/>
          <w:u w:val="single"/>
          <w:lang w:eastAsia="zh-CN"/>
        </w:rPr>
      </w:pPr>
    </w:p>
    <w:p w14:paraId="6BEDC0BB" w14:textId="77777777" w:rsidR="003A5974" w:rsidRPr="006E5A6E" w:rsidRDefault="003A5974" w:rsidP="003A5974">
      <w:pPr>
        <w:spacing w:after="200" w:line="276" w:lineRule="auto"/>
        <w:jc w:val="both"/>
        <w:rPr>
          <w:rFonts w:asciiTheme="minorHAnsi" w:eastAsiaTheme="minorHAnsi" w:hAnsiTheme="minorHAnsi" w:cstheme="minorHAnsi"/>
          <w:color w:val="000000" w:themeColor="text1"/>
          <w:lang w:eastAsia="zh-CN"/>
        </w:rPr>
      </w:pPr>
      <w:r w:rsidRPr="006E5A6E">
        <w:rPr>
          <w:rFonts w:asciiTheme="minorHAnsi" w:eastAsiaTheme="minorHAnsi" w:hAnsiTheme="minorHAnsi" w:cstheme="minorHAnsi"/>
          <w:color w:val="000000" w:themeColor="text1"/>
          <w:lang w:eastAsia="zh-CN"/>
        </w:rPr>
        <w:t xml:space="preserve">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 </w:t>
      </w:r>
    </w:p>
    <w:p w14:paraId="1B07BC8C" w14:textId="77777777" w:rsidR="009D233F" w:rsidRPr="006E5A6E" w:rsidRDefault="009D233F" w:rsidP="009D233F">
      <w:pPr>
        <w:spacing w:after="200" w:line="276" w:lineRule="auto"/>
        <w:jc w:val="both"/>
        <w:rPr>
          <w:rFonts w:asciiTheme="minorHAnsi" w:eastAsiaTheme="minorHAnsi" w:hAnsiTheme="minorHAnsi" w:cstheme="minorHAnsi"/>
          <w:color w:val="000000" w:themeColor="text1"/>
          <w:u w:val="single"/>
          <w:lang w:eastAsia="zh-CN"/>
        </w:rPr>
      </w:pPr>
      <w:r w:rsidRPr="006E5A6E">
        <w:rPr>
          <w:rFonts w:asciiTheme="minorHAnsi" w:eastAsiaTheme="minorHAnsi" w:hAnsiTheme="minorHAnsi" w:cstheme="minorHAnsi"/>
          <w:color w:val="000000" w:themeColor="text1"/>
          <w:u w:val="single"/>
          <w:lang w:eastAsia="zh-CN"/>
        </w:rPr>
        <w:t>Navodila glede ESPD obrazca za ponudnike, ponudnike v skupni ponudbi, druge subjekte in podizvajalce so navedena v točki 9.1. te dokumentacije.</w:t>
      </w:r>
    </w:p>
    <w:p w14:paraId="12D90F05" w14:textId="77777777" w:rsidR="009D233F" w:rsidRPr="009D233F" w:rsidRDefault="009D233F" w:rsidP="009D233F">
      <w:pPr>
        <w:jc w:val="both"/>
        <w:rPr>
          <w:lang w:eastAsia="zh-CN"/>
        </w:rPr>
      </w:pPr>
    </w:p>
    <w:p w14:paraId="2B16C239" w14:textId="77777777" w:rsidR="009D233F" w:rsidRPr="009D233F" w:rsidRDefault="009D233F" w:rsidP="009D233F">
      <w:pPr>
        <w:jc w:val="both"/>
        <w:rPr>
          <w:lang w:eastAsia="zh-CN"/>
        </w:rPr>
      </w:pPr>
    </w:p>
    <w:p w14:paraId="2325C73F" w14:textId="77777777" w:rsidR="009D233F" w:rsidRPr="009D233F" w:rsidRDefault="009D233F" w:rsidP="009D233F">
      <w:pPr>
        <w:jc w:val="both"/>
        <w:rPr>
          <w:lang w:eastAsia="zh-CN"/>
        </w:rPr>
      </w:pPr>
    </w:p>
    <w:p w14:paraId="7B597AC0" w14:textId="77777777" w:rsidR="009D233F" w:rsidRPr="009D233F" w:rsidRDefault="009D233F" w:rsidP="009D233F">
      <w:pPr>
        <w:jc w:val="both"/>
        <w:rPr>
          <w:lang w:eastAsia="zh-CN"/>
        </w:rPr>
      </w:pPr>
    </w:p>
    <w:p w14:paraId="32C700CD" w14:textId="77777777" w:rsidR="009D233F" w:rsidRPr="009D233F" w:rsidRDefault="009D233F" w:rsidP="009D233F">
      <w:pPr>
        <w:jc w:val="both"/>
        <w:rPr>
          <w:lang w:eastAsia="zh-CN"/>
        </w:rPr>
      </w:pPr>
    </w:p>
    <w:p w14:paraId="1776856D" w14:textId="77777777" w:rsidR="00BD4C76" w:rsidRDefault="00BD4C76">
      <w:pPr>
        <w:spacing w:after="200" w:line="276" w:lineRule="auto"/>
        <w:rPr>
          <w:lang w:eastAsia="zh-CN"/>
        </w:rPr>
      </w:pPr>
      <w:r>
        <w:rPr>
          <w:lang w:eastAsia="zh-CN"/>
        </w:rPr>
        <w:br w:type="page"/>
      </w:r>
    </w:p>
    <w:p w14:paraId="38E96EFB" w14:textId="77777777" w:rsidR="00833456" w:rsidRPr="00AB0E8E" w:rsidRDefault="00833456" w:rsidP="009128EE">
      <w:pPr>
        <w:pStyle w:val="Slog3"/>
        <w:rPr>
          <w:rStyle w:val="Neenpoudarek"/>
          <w:b/>
          <w:i/>
        </w:rPr>
      </w:pPr>
      <w:bookmarkStart w:id="163" w:name="_Toc452044402"/>
      <w:bookmarkStart w:id="164" w:name="_Toc32922913"/>
      <w:bookmarkStart w:id="165" w:name="_Toc451354714"/>
      <w:r w:rsidRPr="00AB0E8E">
        <w:rPr>
          <w:rStyle w:val="Neenpoudarek"/>
          <w:b/>
          <w:i/>
        </w:rPr>
        <w:t xml:space="preserve">PRILOGA št. </w:t>
      </w:r>
      <w:bookmarkEnd w:id="163"/>
      <w:r w:rsidR="00524A8B" w:rsidRPr="00AB0E8E">
        <w:rPr>
          <w:rStyle w:val="Neenpoudarek"/>
          <w:b/>
          <w:i/>
        </w:rPr>
        <w:t>5</w:t>
      </w:r>
      <w:bookmarkEnd w:id="164"/>
    </w:p>
    <w:p w14:paraId="6E53587D" w14:textId="77777777" w:rsidR="00833456" w:rsidRPr="001136A4" w:rsidRDefault="00833456" w:rsidP="00436E2B">
      <w:pPr>
        <w:pStyle w:val="Intenzivencitat"/>
        <w:rPr>
          <w:rFonts w:eastAsia="Calibri"/>
        </w:rPr>
      </w:pPr>
      <w:bookmarkStart w:id="166" w:name="_Toc452044403"/>
      <w:bookmarkStart w:id="167" w:name="_Toc32922914"/>
      <w:r w:rsidRPr="001136A4">
        <w:rPr>
          <w:rFonts w:eastAsia="Calibri"/>
          <w:lang w:eastAsia="zh-CN"/>
        </w:rPr>
        <w:t>SOGLASJE PRAVNE OSEBE ZA PRIDOBITE</w:t>
      </w:r>
      <w:r w:rsidR="00524A8B" w:rsidRPr="001136A4">
        <w:rPr>
          <w:rFonts w:eastAsia="Calibri"/>
          <w:lang w:eastAsia="zh-CN"/>
        </w:rPr>
        <w:t>V</w:t>
      </w:r>
      <w:r w:rsidRPr="001136A4">
        <w:rPr>
          <w:rFonts w:eastAsia="Calibri"/>
          <w:lang w:eastAsia="zh-CN"/>
        </w:rPr>
        <w:t xml:space="preserve"> OSEBNIH PODATKOV</w:t>
      </w:r>
      <w:bookmarkEnd w:id="166"/>
      <w:bookmarkEnd w:id="167"/>
    </w:p>
    <w:p w14:paraId="0E76B44A" w14:textId="03583A38" w:rsidR="00A84CF4" w:rsidRPr="009D5939" w:rsidRDefault="00A84CF4" w:rsidP="00A84CF4">
      <w:pPr>
        <w:jc w:val="both"/>
        <w:rPr>
          <w:rFonts w:eastAsia="Calibri" w:cs="Cambria"/>
          <w:kern w:val="3"/>
          <w:lang w:eastAsia="zh-CN"/>
        </w:rPr>
      </w:pPr>
      <w:r w:rsidRPr="009D5939">
        <w:rPr>
          <w:rFonts w:eastAsia="Calibri" w:cs="Cambria"/>
          <w:kern w:val="3"/>
          <w:lang w:eastAsia="zh-CN"/>
        </w:rPr>
        <w:t xml:space="preserve">V zvezi z javnim naročilom </w:t>
      </w:r>
      <w:sdt>
        <w:sdtPr>
          <w:rPr>
            <w:rFonts w:eastAsia="Calibri" w:cs="Cambria"/>
            <w:b/>
            <w:kern w:val="3"/>
            <w:lang w:eastAsia="zh-CN"/>
          </w:rPr>
          <w:alias w:val="Naslov"/>
          <w:tag w:val=""/>
          <w:id w:val="-398368647"/>
          <w:placeholder>
            <w:docPart w:val="4A778FBF36874684914471C7EF0E8827"/>
          </w:placeholder>
          <w:dataBinding w:prefixMappings="xmlns:ns0='http://purl.org/dc/elements/1.1/' xmlns:ns1='http://schemas.openxmlformats.org/package/2006/metadata/core-properties' " w:xpath="/ns1:coreProperties[1]/ns0:title[1]" w:storeItemID="{6C3C8BC8-F283-45AE-878A-BAB7291924A1}"/>
          <w:text/>
        </w:sdtPr>
        <w:sdtContent>
          <w:r w:rsidR="00E06654">
            <w:rPr>
              <w:rFonts w:eastAsia="Calibri" w:cs="Cambria"/>
              <w:b/>
              <w:kern w:val="3"/>
              <w:lang w:eastAsia="zh-CN"/>
            </w:rPr>
            <w:t>Zakup prostora za objavo informativnih vsebin v tiskanem mediju - ponovitev</w:t>
          </w:r>
        </w:sdtContent>
      </w:sdt>
      <w:r w:rsidRPr="009D5939">
        <w:rPr>
          <w:rFonts w:eastAsia="Calibri" w:cs="Cambria"/>
          <w:kern w:val="3"/>
          <w:lang w:eastAsia="zh-CN"/>
        </w:rPr>
        <w:t>,</w:t>
      </w:r>
    </w:p>
    <w:p w14:paraId="7AEF3E8A" w14:textId="77777777" w:rsidR="00833456" w:rsidRPr="009D5939" w:rsidRDefault="00833456" w:rsidP="00833456">
      <w:pPr>
        <w:tabs>
          <w:tab w:val="left" w:pos="0"/>
        </w:tabs>
        <w:ind w:left="360" w:hanging="360"/>
        <w:rPr>
          <w:rFonts w:eastAsia="Calibri" w:cs="Cambria"/>
          <w:kern w:val="3"/>
          <w:lang w:eastAsia="zh-CN"/>
        </w:rPr>
      </w:pPr>
    </w:p>
    <w:p w14:paraId="473F3529" w14:textId="77777777" w:rsidR="00165CDA" w:rsidRDefault="00165CDA" w:rsidP="00165CDA">
      <w:pPr>
        <w:tabs>
          <w:tab w:val="left" w:pos="0"/>
        </w:tabs>
        <w:jc w:val="both"/>
        <w:rPr>
          <w:rFonts w:eastAsia="Calibri" w:cs="Cambria"/>
          <w:kern w:val="3"/>
          <w:lang w:eastAsia="zh-CN"/>
        </w:rPr>
      </w:pPr>
      <w:r w:rsidRPr="009D5939">
        <w:rPr>
          <w:rFonts w:eastAsia="Calibri" w:cs="Cambria"/>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5EE737A4" w14:textId="77777777" w:rsidR="006D0BCF" w:rsidRPr="009D5939" w:rsidRDefault="006D0BCF" w:rsidP="00165CDA">
      <w:pPr>
        <w:tabs>
          <w:tab w:val="left" w:pos="0"/>
        </w:tabs>
        <w:jc w:val="both"/>
        <w:rPr>
          <w:rFonts w:eastAsia="Calibri" w:cs="Cambria"/>
          <w:kern w:val="3"/>
          <w:lang w:eastAsia="zh-CN"/>
        </w:rPr>
      </w:pPr>
    </w:p>
    <w:p w14:paraId="674E6EEF" w14:textId="77777777" w:rsidR="00165CDA" w:rsidRPr="009D5939" w:rsidRDefault="00165CDA" w:rsidP="000E167B">
      <w:pPr>
        <w:numPr>
          <w:ilvl w:val="0"/>
          <w:numId w:val="21"/>
        </w:numPr>
        <w:tabs>
          <w:tab w:val="left" w:pos="0"/>
        </w:tabs>
        <w:contextualSpacing/>
        <w:jc w:val="both"/>
        <w:rPr>
          <w:rFonts w:eastAsia="Calibri" w:cs="Cambria"/>
          <w:kern w:val="3"/>
          <w:lang w:eastAsia="zh-CN"/>
        </w:rPr>
      </w:pPr>
      <w:r w:rsidRPr="009D5939">
        <w:rPr>
          <w:rFonts w:eastAsia="Calibri" w:cs="Cambria"/>
          <w:kern w:val="3"/>
          <w:lang w:eastAsia="zh-CN"/>
        </w:rPr>
        <w:t>v zvezi z nekaznovanostjo</w:t>
      </w:r>
      <w:r w:rsidR="00336C4B" w:rsidRPr="009D5939">
        <w:rPr>
          <w:rFonts w:eastAsia="Calibri" w:cs="Cambria"/>
          <w:kern w:val="3"/>
          <w:lang w:eastAsia="zh-CN"/>
        </w:rPr>
        <w:t xml:space="preserve"> (1. odstavek 75. člena ZJN-3, kazenska evidenca pravnih oseb)</w:t>
      </w:r>
      <w:r w:rsidRPr="009D5939">
        <w:rPr>
          <w:rFonts w:eastAsia="Calibri" w:cs="Cambria"/>
          <w:kern w:val="3"/>
          <w:lang w:eastAsia="zh-CN"/>
        </w:rPr>
        <w:t>,</w:t>
      </w:r>
    </w:p>
    <w:p w14:paraId="4702B74B" w14:textId="77777777" w:rsidR="00156CEC" w:rsidRDefault="00156CEC" w:rsidP="000E167B">
      <w:pPr>
        <w:numPr>
          <w:ilvl w:val="0"/>
          <w:numId w:val="21"/>
        </w:numPr>
        <w:tabs>
          <w:tab w:val="left" w:pos="0"/>
        </w:tabs>
        <w:spacing w:line="276" w:lineRule="auto"/>
        <w:contextualSpacing/>
        <w:jc w:val="both"/>
        <w:rPr>
          <w:rFonts w:eastAsia="Calibri" w:cs="Cambria"/>
          <w:kern w:val="3"/>
          <w:lang w:eastAsia="zh-CN"/>
        </w:rPr>
      </w:pPr>
      <w:r>
        <w:rPr>
          <w:rFonts w:eastAsia="Calibri" w:cs="Cambria"/>
          <w:kern w:val="3"/>
          <w:lang w:eastAsia="zh-CN"/>
        </w:rPr>
        <w:t>v zvezi s</w:t>
      </w:r>
      <w:r w:rsidRPr="009D5939">
        <w:rPr>
          <w:rFonts w:eastAsia="Calibri" w:cs="Cambria"/>
          <w:kern w:val="3"/>
          <w:lang w:eastAsia="zh-CN"/>
        </w:rPr>
        <w:t xml:space="preserve"> pravnomočno odločbo</w:t>
      </w:r>
      <w:r>
        <w:rPr>
          <w:rFonts w:eastAsia="Calibri" w:cs="Cambria"/>
          <w:kern w:val="3"/>
          <w:lang w:eastAsia="zh-CN"/>
        </w:rPr>
        <w:t xml:space="preserve"> ali več pravnomočnimi odločbami</w:t>
      </w:r>
      <w:r w:rsidRPr="009D5939">
        <w:rPr>
          <w:rFonts w:eastAsia="Calibri" w:cs="Cambria"/>
          <w:kern w:val="3"/>
          <w:lang w:eastAsia="zh-CN"/>
        </w:rPr>
        <w:t xml:space="preserve"> pristojnega organa Republike Slovenije ali druge države članice ali tretje države v zvezi z izrečeno globo zaradi prekrška v zvezi s plačilom za delo,</w:t>
      </w:r>
      <w:r>
        <w:rPr>
          <w:rFonts w:eastAsia="Calibri" w:cs="Cambria"/>
          <w:kern w:val="3"/>
          <w:lang w:eastAsia="zh-CN"/>
        </w:rPr>
        <w:t xml:space="preserve"> delovnim časom, počitki, opravljanjem dela na podlagi pogodb civilnega prava kljub obstoju elementov delovnega razmerja oz. z zaposlovanjem na črno; </w:t>
      </w:r>
    </w:p>
    <w:p w14:paraId="4E3E845F" w14:textId="77777777" w:rsidR="00165CDA" w:rsidRDefault="00165CDA" w:rsidP="000E167B">
      <w:pPr>
        <w:numPr>
          <w:ilvl w:val="0"/>
          <w:numId w:val="21"/>
        </w:numPr>
        <w:tabs>
          <w:tab w:val="left" w:pos="0"/>
        </w:tabs>
        <w:contextualSpacing/>
        <w:jc w:val="both"/>
        <w:rPr>
          <w:rFonts w:eastAsia="Calibri" w:cs="Cambria"/>
          <w:color w:val="000000"/>
          <w:lang w:eastAsia="zh-CN"/>
        </w:rPr>
      </w:pPr>
      <w:r w:rsidRPr="009D5939">
        <w:rPr>
          <w:rFonts w:eastAsia="Calibri" w:cs="Cambria"/>
          <w:color w:val="000000"/>
          <w:lang w:eastAsia="zh-CN"/>
        </w:rPr>
        <w:t>v zvezi z izpolnjevanjem obveznosti glede obveznih dajatev in drugih denarnih nedavčnih obveznosti (3. odstavek 19. člena ZDavP-2 in 2. odstavek 75. člena ZJN-3</w:t>
      </w:r>
      <w:r w:rsidR="00336C4B" w:rsidRPr="009D5939">
        <w:rPr>
          <w:rFonts w:eastAsia="Calibri" w:cs="Cambria"/>
          <w:color w:val="000000"/>
          <w:lang w:eastAsia="zh-CN"/>
        </w:rPr>
        <w:t>),</w:t>
      </w:r>
    </w:p>
    <w:p w14:paraId="4F691F54" w14:textId="77777777" w:rsidR="006D0BCF" w:rsidRPr="009D5939" w:rsidRDefault="006D0BCF" w:rsidP="006D0BCF">
      <w:pPr>
        <w:tabs>
          <w:tab w:val="left" w:pos="0"/>
        </w:tabs>
        <w:ind w:left="720"/>
        <w:contextualSpacing/>
        <w:jc w:val="both"/>
        <w:rPr>
          <w:rFonts w:eastAsia="Calibri" w:cs="Cambria"/>
          <w:color w:val="000000"/>
          <w:lang w:eastAsia="zh-CN"/>
        </w:rPr>
      </w:pPr>
    </w:p>
    <w:p w14:paraId="0EE3CC29" w14:textId="77777777" w:rsidR="00833456" w:rsidRPr="009D5939" w:rsidRDefault="00833456" w:rsidP="00833456">
      <w:pPr>
        <w:tabs>
          <w:tab w:val="left" w:pos="0"/>
        </w:tabs>
        <w:jc w:val="both"/>
        <w:rPr>
          <w:rFonts w:eastAsia="Calibri" w:cs="Cambria"/>
          <w:kern w:val="3"/>
          <w:lang w:eastAsia="zh-CN"/>
        </w:rPr>
      </w:pPr>
      <w:r w:rsidRPr="009D5939">
        <w:rPr>
          <w:rFonts w:eastAsia="Calibri" w:cs="Cambria"/>
          <w:kern w:val="3"/>
          <w:lang w:eastAsia="zh-CN"/>
        </w:rPr>
        <w:t xml:space="preserve">iz </w:t>
      </w:r>
      <w:r w:rsidRPr="009D5939">
        <w:rPr>
          <w:rFonts w:eastAsia="Calibri" w:cs="Cambria"/>
          <w:kern w:val="3"/>
          <w:u w:val="single"/>
          <w:lang w:eastAsia="zh-CN"/>
        </w:rPr>
        <w:t>uradnih evidenc državnih organov</w:t>
      </w:r>
      <w:r w:rsidRPr="009D5939">
        <w:rPr>
          <w:rFonts w:eastAsia="Calibri" w:cs="Cambria"/>
          <w:kern w:val="3"/>
          <w:lang w:eastAsia="zh-CN"/>
        </w:rPr>
        <w:t>,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833456" w:rsidRPr="009D5939" w14:paraId="7CF25647" w14:textId="77777777" w:rsidTr="00201960">
        <w:tc>
          <w:tcPr>
            <w:tcW w:w="468" w:type="dxa"/>
          </w:tcPr>
          <w:p w14:paraId="541BF0EC" w14:textId="77777777" w:rsidR="00833456" w:rsidRPr="009D5939" w:rsidRDefault="00833456" w:rsidP="00833456">
            <w:pPr>
              <w:tabs>
                <w:tab w:val="left" w:pos="0"/>
              </w:tabs>
              <w:ind w:left="360" w:hanging="360"/>
              <w:rPr>
                <w:rFonts w:eastAsia="Calibri" w:cs="Cambria"/>
                <w:b/>
                <w:kern w:val="3"/>
                <w:lang w:eastAsia="zh-CN"/>
              </w:rPr>
            </w:pPr>
            <w:r w:rsidRPr="009D5939">
              <w:rPr>
                <w:rFonts w:eastAsia="Calibri" w:cs="Cambria"/>
                <w:b/>
                <w:kern w:val="3"/>
                <w:lang w:eastAsia="zh-CN"/>
              </w:rPr>
              <w:t xml:space="preserve">1. </w:t>
            </w:r>
          </w:p>
        </w:tc>
        <w:tc>
          <w:tcPr>
            <w:tcW w:w="2700" w:type="dxa"/>
          </w:tcPr>
          <w:p w14:paraId="4EF67822" w14:textId="77777777" w:rsidR="00833456" w:rsidRPr="009D5939" w:rsidRDefault="00833456" w:rsidP="00833456">
            <w:pPr>
              <w:tabs>
                <w:tab w:val="left" w:pos="0"/>
              </w:tabs>
              <w:ind w:left="360" w:hanging="360"/>
              <w:rPr>
                <w:rFonts w:eastAsia="Calibri" w:cs="Cambria"/>
                <w:b/>
                <w:kern w:val="3"/>
                <w:lang w:eastAsia="zh-CN"/>
              </w:rPr>
            </w:pPr>
            <w:r w:rsidRPr="009D5939">
              <w:rPr>
                <w:rFonts w:eastAsia="Calibri" w:cs="Cambria"/>
                <w:b/>
                <w:kern w:val="3"/>
                <w:lang w:eastAsia="zh-CN"/>
              </w:rPr>
              <w:t>Ponudnik (polno ime):</w:t>
            </w:r>
          </w:p>
          <w:p w14:paraId="606B877E" w14:textId="77777777" w:rsidR="00833456" w:rsidRPr="009D5939" w:rsidRDefault="00833456" w:rsidP="00833456">
            <w:pPr>
              <w:tabs>
                <w:tab w:val="left" w:pos="0"/>
              </w:tabs>
              <w:ind w:left="360" w:hanging="360"/>
              <w:rPr>
                <w:rFonts w:eastAsia="Calibri" w:cs="Cambria"/>
                <w:kern w:val="3"/>
                <w:lang w:eastAsia="zh-CN"/>
              </w:rPr>
            </w:pPr>
          </w:p>
        </w:tc>
        <w:tc>
          <w:tcPr>
            <w:tcW w:w="6120" w:type="dxa"/>
          </w:tcPr>
          <w:p w14:paraId="1839D022" w14:textId="77777777" w:rsidR="00833456" w:rsidRPr="009D5939" w:rsidRDefault="00833456" w:rsidP="00833456">
            <w:pPr>
              <w:tabs>
                <w:tab w:val="left" w:pos="0"/>
              </w:tabs>
              <w:ind w:left="360" w:hanging="360"/>
              <w:rPr>
                <w:rFonts w:eastAsia="Calibri" w:cs="Cambria"/>
                <w:b/>
                <w:kern w:val="3"/>
                <w:lang w:eastAsia="zh-CN"/>
              </w:rPr>
            </w:pPr>
          </w:p>
        </w:tc>
      </w:tr>
      <w:tr w:rsidR="00833456" w:rsidRPr="009D5939" w14:paraId="43F9BB16" w14:textId="77777777" w:rsidTr="00201960">
        <w:tc>
          <w:tcPr>
            <w:tcW w:w="468" w:type="dxa"/>
          </w:tcPr>
          <w:p w14:paraId="77E4EF41" w14:textId="77777777" w:rsidR="00833456" w:rsidRPr="009D5939" w:rsidRDefault="00833456" w:rsidP="00833456">
            <w:pPr>
              <w:tabs>
                <w:tab w:val="left" w:pos="0"/>
              </w:tabs>
              <w:ind w:left="360" w:hanging="360"/>
              <w:rPr>
                <w:rFonts w:eastAsia="Calibri" w:cs="Cambria"/>
                <w:kern w:val="3"/>
                <w:lang w:eastAsia="zh-CN"/>
              </w:rPr>
            </w:pPr>
          </w:p>
        </w:tc>
        <w:tc>
          <w:tcPr>
            <w:tcW w:w="2700" w:type="dxa"/>
          </w:tcPr>
          <w:p w14:paraId="24BB8E6B" w14:textId="77777777" w:rsidR="00833456" w:rsidRPr="009D5939" w:rsidRDefault="00833456" w:rsidP="00201960">
            <w:pPr>
              <w:tabs>
                <w:tab w:val="left" w:pos="0"/>
              </w:tabs>
              <w:ind w:left="360" w:hanging="360"/>
              <w:rPr>
                <w:rFonts w:eastAsia="Calibri" w:cs="Cambria"/>
                <w:kern w:val="3"/>
                <w:lang w:eastAsia="zh-CN"/>
              </w:rPr>
            </w:pPr>
            <w:r w:rsidRPr="009D5939">
              <w:rPr>
                <w:rFonts w:eastAsia="Calibri" w:cs="Cambria"/>
                <w:kern w:val="3"/>
                <w:lang w:eastAsia="zh-CN"/>
              </w:rPr>
              <w:t>Sedež:</w:t>
            </w:r>
          </w:p>
        </w:tc>
        <w:tc>
          <w:tcPr>
            <w:tcW w:w="6120" w:type="dxa"/>
          </w:tcPr>
          <w:p w14:paraId="4A5377D0" w14:textId="77777777" w:rsidR="00833456" w:rsidRPr="009D5939" w:rsidRDefault="00833456" w:rsidP="00201960">
            <w:pPr>
              <w:tabs>
                <w:tab w:val="left" w:pos="0"/>
              </w:tabs>
              <w:ind w:left="360" w:hanging="360"/>
              <w:rPr>
                <w:rFonts w:eastAsia="Calibri" w:cs="Cambria"/>
                <w:kern w:val="3"/>
                <w:lang w:eastAsia="zh-CN"/>
              </w:rPr>
            </w:pPr>
          </w:p>
          <w:p w14:paraId="7F283156" w14:textId="77777777" w:rsidR="00833456" w:rsidRPr="009D5939" w:rsidRDefault="00833456" w:rsidP="00201960">
            <w:pPr>
              <w:tabs>
                <w:tab w:val="left" w:pos="0"/>
              </w:tabs>
              <w:ind w:left="360" w:hanging="360"/>
              <w:rPr>
                <w:rFonts w:eastAsia="Calibri" w:cs="Cambria"/>
                <w:kern w:val="3"/>
                <w:lang w:eastAsia="zh-CN"/>
              </w:rPr>
            </w:pPr>
          </w:p>
        </w:tc>
      </w:tr>
      <w:tr w:rsidR="00833456" w:rsidRPr="009D5939" w14:paraId="37EDFAA1" w14:textId="77777777" w:rsidTr="00201960">
        <w:tc>
          <w:tcPr>
            <w:tcW w:w="468" w:type="dxa"/>
          </w:tcPr>
          <w:p w14:paraId="5E8B04CC" w14:textId="77777777" w:rsidR="00833456" w:rsidRPr="009D5939" w:rsidRDefault="00833456" w:rsidP="00833456">
            <w:pPr>
              <w:tabs>
                <w:tab w:val="left" w:pos="0"/>
              </w:tabs>
              <w:ind w:left="360" w:hanging="360"/>
              <w:rPr>
                <w:rFonts w:eastAsia="Calibri" w:cs="Cambria"/>
                <w:kern w:val="3"/>
                <w:lang w:eastAsia="zh-CN"/>
              </w:rPr>
            </w:pPr>
          </w:p>
        </w:tc>
        <w:tc>
          <w:tcPr>
            <w:tcW w:w="2700" w:type="dxa"/>
          </w:tcPr>
          <w:p w14:paraId="1643DCBB" w14:textId="77777777" w:rsidR="00833456" w:rsidRPr="009D5939" w:rsidRDefault="00833456" w:rsidP="00201960">
            <w:pPr>
              <w:tabs>
                <w:tab w:val="left" w:pos="0"/>
              </w:tabs>
              <w:ind w:left="360" w:hanging="360"/>
              <w:rPr>
                <w:rFonts w:eastAsia="Calibri" w:cs="Cambria"/>
                <w:kern w:val="3"/>
                <w:lang w:eastAsia="zh-CN"/>
              </w:rPr>
            </w:pPr>
            <w:r w:rsidRPr="009D5939">
              <w:rPr>
                <w:rFonts w:eastAsia="Calibri" w:cs="Cambria"/>
                <w:kern w:val="3"/>
                <w:lang w:eastAsia="zh-CN"/>
              </w:rPr>
              <w:t>Poštna številka in kraj:</w:t>
            </w:r>
          </w:p>
        </w:tc>
        <w:tc>
          <w:tcPr>
            <w:tcW w:w="6120" w:type="dxa"/>
          </w:tcPr>
          <w:p w14:paraId="4477A483" w14:textId="77777777" w:rsidR="00833456" w:rsidRPr="009D5939" w:rsidRDefault="00833456" w:rsidP="00201960">
            <w:pPr>
              <w:tabs>
                <w:tab w:val="left" w:pos="0"/>
              </w:tabs>
              <w:ind w:left="360" w:hanging="360"/>
              <w:rPr>
                <w:rFonts w:eastAsia="Calibri" w:cs="Cambria"/>
                <w:kern w:val="3"/>
                <w:lang w:eastAsia="zh-CN"/>
              </w:rPr>
            </w:pPr>
          </w:p>
          <w:p w14:paraId="3CEF005E" w14:textId="77777777" w:rsidR="00833456" w:rsidRPr="009D5939" w:rsidRDefault="00833456" w:rsidP="00201960">
            <w:pPr>
              <w:tabs>
                <w:tab w:val="left" w:pos="0"/>
              </w:tabs>
              <w:ind w:left="360" w:hanging="360"/>
              <w:rPr>
                <w:rFonts w:eastAsia="Calibri" w:cs="Cambria"/>
                <w:kern w:val="3"/>
                <w:lang w:eastAsia="zh-CN"/>
              </w:rPr>
            </w:pPr>
          </w:p>
        </w:tc>
      </w:tr>
      <w:tr w:rsidR="00833456" w:rsidRPr="009D5939" w14:paraId="64900AF1" w14:textId="77777777" w:rsidTr="00201960">
        <w:tc>
          <w:tcPr>
            <w:tcW w:w="468" w:type="dxa"/>
          </w:tcPr>
          <w:p w14:paraId="3FB4BC38" w14:textId="77777777" w:rsidR="00833456" w:rsidRPr="009D5939" w:rsidRDefault="00833456" w:rsidP="00833456">
            <w:pPr>
              <w:tabs>
                <w:tab w:val="left" w:pos="0"/>
              </w:tabs>
              <w:ind w:left="360" w:hanging="360"/>
              <w:rPr>
                <w:rFonts w:eastAsia="Calibri" w:cs="Cambria"/>
                <w:kern w:val="3"/>
                <w:lang w:eastAsia="zh-CN"/>
              </w:rPr>
            </w:pPr>
          </w:p>
        </w:tc>
        <w:tc>
          <w:tcPr>
            <w:tcW w:w="2700" w:type="dxa"/>
          </w:tcPr>
          <w:p w14:paraId="13A57FFF" w14:textId="77777777" w:rsidR="00833456" w:rsidRPr="009D5939" w:rsidRDefault="00833456" w:rsidP="00201960">
            <w:pPr>
              <w:tabs>
                <w:tab w:val="left" w:pos="0"/>
              </w:tabs>
              <w:ind w:left="360" w:hanging="360"/>
              <w:rPr>
                <w:rFonts w:eastAsia="Calibri" w:cs="Cambria"/>
                <w:kern w:val="3"/>
                <w:lang w:eastAsia="zh-CN"/>
              </w:rPr>
            </w:pPr>
            <w:r w:rsidRPr="009D5939">
              <w:rPr>
                <w:rFonts w:eastAsia="Calibri" w:cs="Cambria"/>
                <w:kern w:val="3"/>
                <w:lang w:eastAsia="zh-CN"/>
              </w:rPr>
              <w:t>Občina sedeža ponudnika:</w:t>
            </w:r>
          </w:p>
        </w:tc>
        <w:tc>
          <w:tcPr>
            <w:tcW w:w="6120" w:type="dxa"/>
          </w:tcPr>
          <w:p w14:paraId="4F2C1055" w14:textId="77777777" w:rsidR="00833456" w:rsidRPr="009D5939" w:rsidRDefault="00833456" w:rsidP="00201960">
            <w:pPr>
              <w:tabs>
                <w:tab w:val="left" w:pos="0"/>
              </w:tabs>
              <w:ind w:left="360" w:hanging="360"/>
              <w:rPr>
                <w:rFonts w:eastAsia="Calibri" w:cs="Cambria"/>
                <w:kern w:val="3"/>
                <w:lang w:eastAsia="zh-CN"/>
              </w:rPr>
            </w:pPr>
          </w:p>
          <w:p w14:paraId="687B7DA5" w14:textId="77777777" w:rsidR="00833456" w:rsidRPr="009D5939" w:rsidRDefault="00833456" w:rsidP="00201960">
            <w:pPr>
              <w:tabs>
                <w:tab w:val="left" w:pos="0"/>
              </w:tabs>
              <w:ind w:left="360" w:hanging="360"/>
              <w:rPr>
                <w:rFonts w:eastAsia="Calibri" w:cs="Cambria"/>
                <w:kern w:val="3"/>
                <w:lang w:eastAsia="zh-CN"/>
              </w:rPr>
            </w:pPr>
          </w:p>
        </w:tc>
      </w:tr>
      <w:tr w:rsidR="00833456" w:rsidRPr="009D5939" w14:paraId="3FBB3F7B" w14:textId="77777777" w:rsidTr="00201960">
        <w:tc>
          <w:tcPr>
            <w:tcW w:w="468" w:type="dxa"/>
          </w:tcPr>
          <w:p w14:paraId="05009DE4" w14:textId="77777777" w:rsidR="00833456" w:rsidRPr="009D5939" w:rsidRDefault="00833456" w:rsidP="00833456">
            <w:pPr>
              <w:tabs>
                <w:tab w:val="left" w:pos="0"/>
              </w:tabs>
              <w:ind w:left="360" w:hanging="360"/>
              <w:rPr>
                <w:rFonts w:eastAsia="Calibri" w:cs="Cambria"/>
                <w:kern w:val="3"/>
                <w:lang w:eastAsia="zh-CN"/>
              </w:rPr>
            </w:pPr>
          </w:p>
        </w:tc>
        <w:tc>
          <w:tcPr>
            <w:tcW w:w="2700" w:type="dxa"/>
          </w:tcPr>
          <w:p w14:paraId="03B5DB3F" w14:textId="77777777" w:rsidR="00833456" w:rsidRPr="009D5939" w:rsidRDefault="00833456" w:rsidP="00201960">
            <w:pPr>
              <w:tabs>
                <w:tab w:val="left" w:pos="0"/>
              </w:tabs>
              <w:ind w:left="360" w:hanging="360"/>
              <w:rPr>
                <w:rFonts w:eastAsia="Calibri" w:cs="Cambria"/>
                <w:kern w:val="3"/>
                <w:lang w:eastAsia="zh-CN"/>
              </w:rPr>
            </w:pPr>
            <w:r w:rsidRPr="009D5939">
              <w:rPr>
                <w:rFonts w:eastAsia="Calibri" w:cs="Cambria"/>
                <w:kern w:val="3"/>
                <w:lang w:eastAsia="zh-CN"/>
              </w:rPr>
              <w:t>Pristojni Finančni urad:</w:t>
            </w:r>
          </w:p>
          <w:p w14:paraId="72A8A1D4" w14:textId="77777777" w:rsidR="00833456" w:rsidRPr="009D5939" w:rsidRDefault="00833456" w:rsidP="00201960">
            <w:pPr>
              <w:tabs>
                <w:tab w:val="left" w:pos="0"/>
              </w:tabs>
              <w:ind w:left="360" w:hanging="360"/>
              <w:rPr>
                <w:rFonts w:eastAsia="Calibri" w:cs="Cambria"/>
                <w:kern w:val="3"/>
                <w:lang w:eastAsia="zh-CN"/>
              </w:rPr>
            </w:pPr>
          </w:p>
        </w:tc>
        <w:tc>
          <w:tcPr>
            <w:tcW w:w="6120" w:type="dxa"/>
          </w:tcPr>
          <w:p w14:paraId="4A5526B8" w14:textId="77777777" w:rsidR="00833456" w:rsidRPr="009D5939" w:rsidRDefault="00833456" w:rsidP="00201960">
            <w:pPr>
              <w:tabs>
                <w:tab w:val="left" w:pos="0"/>
              </w:tabs>
              <w:ind w:left="360" w:hanging="360"/>
              <w:rPr>
                <w:rFonts w:eastAsia="Calibri" w:cs="Cambria"/>
                <w:kern w:val="3"/>
                <w:lang w:eastAsia="zh-CN"/>
              </w:rPr>
            </w:pPr>
          </w:p>
        </w:tc>
      </w:tr>
      <w:tr w:rsidR="00833456" w:rsidRPr="009D5939" w14:paraId="484C8707" w14:textId="77777777" w:rsidTr="00201960">
        <w:tc>
          <w:tcPr>
            <w:tcW w:w="468" w:type="dxa"/>
          </w:tcPr>
          <w:p w14:paraId="0D7F14F9" w14:textId="77777777" w:rsidR="00833456" w:rsidRPr="009D5939" w:rsidRDefault="00833456" w:rsidP="00833456">
            <w:pPr>
              <w:tabs>
                <w:tab w:val="left" w:pos="0"/>
              </w:tabs>
              <w:ind w:left="360" w:hanging="360"/>
              <w:rPr>
                <w:rFonts w:eastAsia="Calibri" w:cs="Cambria"/>
                <w:kern w:val="3"/>
                <w:lang w:eastAsia="zh-CN"/>
              </w:rPr>
            </w:pPr>
          </w:p>
        </w:tc>
        <w:tc>
          <w:tcPr>
            <w:tcW w:w="2700" w:type="dxa"/>
          </w:tcPr>
          <w:p w14:paraId="5F544C47" w14:textId="77777777" w:rsidR="00833456" w:rsidRPr="009D5939" w:rsidRDefault="00833456" w:rsidP="00201960">
            <w:pPr>
              <w:tabs>
                <w:tab w:val="left" w:pos="0"/>
              </w:tabs>
              <w:ind w:left="360" w:hanging="360"/>
              <w:rPr>
                <w:rFonts w:eastAsia="Calibri" w:cs="Cambria"/>
                <w:kern w:val="3"/>
                <w:lang w:eastAsia="zh-CN"/>
              </w:rPr>
            </w:pPr>
            <w:r w:rsidRPr="009D5939">
              <w:rPr>
                <w:rFonts w:eastAsia="Calibri" w:cs="Cambria"/>
                <w:kern w:val="3"/>
                <w:lang w:eastAsia="zh-CN"/>
              </w:rPr>
              <w:t>Davčna številka:</w:t>
            </w:r>
          </w:p>
        </w:tc>
        <w:tc>
          <w:tcPr>
            <w:tcW w:w="6120" w:type="dxa"/>
          </w:tcPr>
          <w:p w14:paraId="3FFF25FF" w14:textId="77777777" w:rsidR="00833456" w:rsidRPr="009D5939" w:rsidRDefault="00833456" w:rsidP="00201960">
            <w:pPr>
              <w:tabs>
                <w:tab w:val="left" w:pos="0"/>
              </w:tabs>
              <w:ind w:left="360" w:hanging="360"/>
              <w:rPr>
                <w:rFonts w:eastAsia="Calibri" w:cs="Cambria"/>
                <w:kern w:val="3"/>
                <w:lang w:eastAsia="zh-CN"/>
              </w:rPr>
            </w:pPr>
          </w:p>
          <w:p w14:paraId="3A61782F" w14:textId="77777777" w:rsidR="00833456" w:rsidRPr="009D5939" w:rsidRDefault="00833456" w:rsidP="00201960">
            <w:pPr>
              <w:tabs>
                <w:tab w:val="left" w:pos="0"/>
              </w:tabs>
              <w:ind w:left="360" w:hanging="360"/>
              <w:rPr>
                <w:rFonts w:eastAsia="Calibri" w:cs="Cambria"/>
                <w:kern w:val="3"/>
                <w:lang w:eastAsia="zh-CN"/>
              </w:rPr>
            </w:pPr>
          </w:p>
        </w:tc>
      </w:tr>
      <w:tr w:rsidR="00833456" w:rsidRPr="009D5939" w14:paraId="76E399E0" w14:textId="77777777" w:rsidTr="00201960">
        <w:tc>
          <w:tcPr>
            <w:tcW w:w="468" w:type="dxa"/>
          </w:tcPr>
          <w:p w14:paraId="3AE4FD39" w14:textId="77777777" w:rsidR="00833456" w:rsidRPr="009D5939" w:rsidRDefault="00833456" w:rsidP="00833456">
            <w:pPr>
              <w:tabs>
                <w:tab w:val="left" w:pos="0"/>
              </w:tabs>
              <w:ind w:left="360" w:hanging="360"/>
              <w:rPr>
                <w:rFonts w:eastAsia="Calibri" w:cs="Cambria"/>
                <w:kern w:val="3"/>
                <w:lang w:eastAsia="zh-CN"/>
              </w:rPr>
            </w:pPr>
          </w:p>
        </w:tc>
        <w:tc>
          <w:tcPr>
            <w:tcW w:w="2700" w:type="dxa"/>
          </w:tcPr>
          <w:p w14:paraId="7DD339D6" w14:textId="77777777" w:rsidR="00833456" w:rsidRPr="009D5939" w:rsidRDefault="00833456" w:rsidP="00201960">
            <w:pPr>
              <w:tabs>
                <w:tab w:val="left" w:pos="0"/>
              </w:tabs>
              <w:ind w:left="360" w:hanging="360"/>
              <w:rPr>
                <w:rFonts w:eastAsia="Calibri" w:cs="Cambria"/>
                <w:kern w:val="3"/>
                <w:lang w:eastAsia="zh-CN"/>
              </w:rPr>
            </w:pPr>
            <w:r w:rsidRPr="009D5939">
              <w:rPr>
                <w:rFonts w:eastAsia="Calibri" w:cs="Cambria"/>
                <w:kern w:val="3"/>
                <w:lang w:eastAsia="zh-CN"/>
              </w:rPr>
              <w:t>Matična številka:</w:t>
            </w:r>
          </w:p>
        </w:tc>
        <w:tc>
          <w:tcPr>
            <w:tcW w:w="6120" w:type="dxa"/>
          </w:tcPr>
          <w:p w14:paraId="2B5EC78C" w14:textId="77777777" w:rsidR="00833456" w:rsidRPr="009D5939" w:rsidRDefault="00833456" w:rsidP="00201960">
            <w:pPr>
              <w:tabs>
                <w:tab w:val="left" w:pos="0"/>
              </w:tabs>
              <w:ind w:left="360" w:hanging="360"/>
              <w:rPr>
                <w:rFonts w:eastAsia="Calibri" w:cs="Cambria"/>
                <w:kern w:val="3"/>
                <w:lang w:eastAsia="zh-CN"/>
              </w:rPr>
            </w:pPr>
          </w:p>
          <w:p w14:paraId="6E1A02A0" w14:textId="77777777" w:rsidR="00833456" w:rsidRPr="009D5939" w:rsidRDefault="00833456" w:rsidP="00201960">
            <w:pPr>
              <w:tabs>
                <w:tab w:val="left" w:pos="0"/>
              </w:tabs>
              <w:ind w:left="360" w:hanging="360"/>
              <w:rPr>
                <w:rFonts w:eastAsia="Calibri" w:cs="Cambria"/>
                <w:kern w:val="3"/>
                <w:lang w:eastAsia="zh-CN"/>
              </w:rPr>
            </w:pPr>
          </w:p>
        </w:tc>
      </w:tr>
    </w:tbl>
    <w:p w14:paraId="149319FE" w14:textId="77777777" w:rsidR="00833456" w:rsidRDefault="00833456" w:rsidP="00833456">
      <w:pPr>
        <w:tabs>
          <w:tab w:val="left" w:pos="0"/>
        </w:tabs>
        <w:ind w:left="360" w:hanging="360"/>
        <w:rPr>
          <w:rFonts w:eastAsia="Calibri" w:cs="Cambria"/>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4104"/>
        <w:gridCol w:w="5103"/>
      </w:tblGrid>
      <w:tr w:rsidR="00156CEC" w:rsidRPr="00156CEC" w14:paraId="4A0B2AFA" w14:textId="77777777" w:rsidTr="000A21EF">
        <w:trPr>
          <w:trHeight w:val="737"/>
        </w:trPr>
        <w:tc>
          <w:tcPr>
            <w:tcW w:w="4104" w:type="dxa"/>
            <w:tcBorders>
              <w:top w:val="single" w:sz="4" w:space="0" w:color="C0C0C0"/>
              <w:left w:val="single" w:sz="4" w:space="0" w:color="C0C0C0"/>
              <w:bottom w:val="single" w:sz="4" w:space="0" w:color="C0C0C0"/>
            </w:tcBorders>
            <w:tcMar>
              <w:top w:w="0" w:type="dxa"/>
              <w:left w:w="108" w:type="dxa"/>
              <w:bottom w:w="0" w:type="dxa"/>
              <w:right w:w="108" w:type="dxa"/>
            </w:tcMar>
          </w:tcPr>
          <w:p w14:paraId="6A58E33D" w14:textId="77777777" w:rsidR="00156CEC" w:rsidRPr="00156CEC" w:rsidRDefault="00156CEC" w:rsidP="00156CEC">
            <w:pPr>
              <w:suppressAutoHyphens/>
              <w:autoSpaceDN w:val="0"/>
              <w:snapToGrid w:val="0"/>
              <w:ind w:right="6"/>
              <w:jc w:val="center"/>
              <w:textAlignment w:val="baseline"/>
              <w:rPr>
                <w:rFonts w:eastAsia="Calibri" w:cs="Cambria"/>
                <w:color w:val="000000"/>
                <w:kern w:val="3"/>
                <w:lang w:eastAsia="zh-CN"/>
              </w:rPr>
            </w:pPr>
            <w:r w:rsidRPr="00156CEC">
              <w:rPr>
                <w:rFonts w:eastAsia="Calibri" w:cs="Cambria"/>
                <w:color w:val="000000"/>
                <w:kern w:val="3"/>
                <w:lang w:eastAsia="zh-CN"/>
              </w:rPr>
              <w:t>KRAJ</w:t>
            </w:r>
          </w:p>
          <w:p w14:paraId="6F127D50" w14:textId="77777777" w:rsidR="00156CEC" w:rsidRPr="00156CEC" w:rsidRDefault="00156CEC" w:rsidP="00156CEC">
            <w:pPr>
              <w:suppressAutoHyphens/>
              <w:autoSpaceDN w:val="0"/>
              <w:ind w:right="6"/>
              <w:jc w:val="center"/>
              <w:textAlignment w:val="baseline"/>
              <w:rPr>
                <w:rFonts w:eastAsia="Calibri" w:cs="Cambria"/>
                <w:color w:val="000000"/>
                <w:kern w:val="3"/>
                <w:lang w:eastAsia="zh-CN"/>
              </w:rPr>
            </w:pPr>
          </w:p>
        </w:tc>
        <w:tc>
          <w:tcPr>
            <w:tcW w:w="5103"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35E6451" w14:textId="77777777" w:rsidR="00156CEC" w:rsidRPr="00156CEC" w:rsidRDefault="00156CEC" w:rsidP="00156CEC">
            <w:pPr>
              <w:suppressAutoHyphens/>
              <w:autoSpaceDN w:val="0"/>
              <w:ind w:right="6"/>
              <w:jc w:val="center"/>
              <w:textAlignment w:val="baseline"/>
              <w:rPr>
                <w:rFonts w:eastAsia="Calibri" w:cs="Cambria"/>
                <w:color w:val="000000"/>
                <w:kern w:val="3"/>
                <w:lang w:eastAsia="zh-CN"/>
              </w:rPr>
            </w:pPr>
            <w:r w:rsidRPr="00156CEC">
              <w:rPr>
                <w:rFonts w:eastAsia="Calibri" w:cs="Cambria"/>
                <w:color w:val="000000"/>
                <w:kern w:val="3"/>
                <w:lang w:eastAsia="zh-CN"/>
              </w:rPr>
              <w:t xml:space="preserve">Podpis zakonitega zastopnika gospodarskega subjekta </w:t>
            </w:r>
          </w:p>
          <w:p w14:paraId="473B53D0" w14:textId="77777777" w:rsidR="00156CEC" w:rsidRPr="00156CEC" w:rsidRDefault="00156CEC" w:rsidP="00156CEC">
            <w:pPr>
              <w:suppressAutoHyphens/>
              <w:autoSpaceDN w:val="0"/>
              <w:ind w:right="6"/>
              <w:jc w:val="center"/>
              <w:textAlignment w:val="baseline"/>
              <w:rPr>
                <w:rFonts w:eastAsia="Calibri" w:cs="Cambria"/>
                <w:color w:val="000000"/>
                <w:kern w:val="3"/>
                <w:lang w:eastAsia="zh-CN"/>
              </w:rPr>
            </w:pPr>
          </w:p>
        </w:tc>
      </w:tr>
      <w:tr w:rsidR="00156CEC" w:rsidRPr="00156CEC" w14:paraId="31509DC3" w14:textId="77777777" w:rsidTr="000A21EF">
        <w:trPr>
          <w:trHeight w:val="737"/>
        </w:trPr>
        <w:tc>
          <w:tcPr>
            <w:tcW w:w="4104" w:type="dxa"/>
            <w:tcBorders>
              <w:top w:val="single" w:sz="4" w:space="0" w:color="C0C0C0"/>
              <w:left w:val="single" w:sz="4" w:space="0" w:color="C0C0C0"/>
              <w:bottom w:val="single" w:sz="4" w:space="0" w:color="C0C0C0"/>
            </w:tcBorders>
            <w:tcMar>
              <w:top w:w="0" w:type="dxa"/>
              <w:left w:w="108" w:type="dxa"/>
              <w:bottom w:w="0" w:type="dxa"/>
              <w:right w:w="108" w:type="dxa"/>
            </w:tcMar>
          </w:tcPr>
          <w:p w14:paraId="297C9F8C" w14:textId="77777777" w:rsidR="00156CEC" w:rsidRPr="00156CEC" w:rsidRDefault="00156CEC" w:rsidP="00156CEC">
            <w:pPr>
              <w:suppressAutoHyphens/>
              <w:autoSpaceDN w:val="0"/>
              <w:snapToGrid w:val="0"/>
              <w:ind w:right="6"/>
              <w:jc w:val="center"/>
              <w:textAlignment w:val="baseline"/>
              <w:rPr>
                <w:rFonts w:eastAsia="Calibri" w:cs="Cambria"/>
                <w:color w:val="000000"/>
                <w:kern w:val="3"/>
                <w:lang w:eastAsia="zh-CN"/>
              </w:rPr>
            </w:pPr>
            <w:r w:rsidRPr="00156CEC">
              <w:rPr>
                <w:rFonts w:eastAsia="Calibri" w:cs="Cambria"/>
                <w:color w:val="000000"/>
                <w:kern w:val="3"/>
                <w:lang w:eastAsia="zh-CN"/>
              </w:rPr>
              <w:t>DATUM</w:t>
            </w:r>
          </w:p>
        </w:tc>
        <w:tc>
          <w:tcPr>
            <w:tcW w:w="5103"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D0198D3" w14:textId="77777777" w:rsidR="00156CEC" w:rsidRPr="00156CEC" w:rsidRDefault="00156CEC" w:rsidP="00156CEC">
            <w:pPr>
              <w:rPr>
                <w:rFonts w:eastAsia="Calibri" w:cs="Cambria"/>
                <w:color w:val="000000"/>
              </w:rPr>
            </w:pPr>
          </w:p>
        </w:tc>
      </w:tr>
    </w:tbl>
    <w:p w14:paraId="7CC103C6" w14:textId="77777777" w:rsidR="00156CEC" w:rsidRPr="009D5939" w:rsidRDefault="00156CEC" w:rsidP="00833456">
      <w:pPr>
        <w:tabs>
          <w:tab w:val="left" w:pos="0"/>
        </w:tabs>
        <w:ind w:left="360" w:hanging="360"/>
        <w:rPr>
          <w:rFonts w:eastAsia="Calibri" w:cs="Cambria"/>
          <w:kern w:val="3"/>
          <w:lang w:eastAsia="zh-CN"/>
        </w:rPr>
      </w:pPr>
    </w:p>
    <w:p w14:paraId="13BABD24" w14:textId="77777777" w:rsidR="00474D81" w:rsidRDefault="00474D81" w:rsidP="00566C0C">
      <w:pPr>
        <w:tabs>
          <w:tab w:val="left" w:pos="0"/>
        </w:tabs>
        <w:jc w:val="both"/>
        <w:rPr>
          <w:rFonts w:eastAsia="Calibri" w:cs="Cambria"/>
          <w:b/>
          <w:i/>
          <w:kern w:val="3"/>
          <w:sz w:val="20"/>
          <w:szCs w:val="20"/>
          <w:lang w:eastAsia="zh-CN"/>
        </w:rPr>
      </w:pPr>
      <w:r w:rsidRPr="0012231A">
        <w:rPr>
          <w:rFonts w:eastAsia="Calibri" w:cs="Cambria"/>
          <w:b/>
          <w:i/>
          <w:kern w:val="3"/>
          <w:sz w:val="20"/>
          <w:szCs w:val="20"/>
          <w:u w:val="single"/>
          <w:lang w:eastAsia="zh-CN"/>
        </w:rPr>
        <w:t>Podpisan</w:t>
      </w:r>
      <w:r>
        <w:rPr>
          <w:rFonts w:eastAsia="Calibri" w:cs="Cambria"/>
          <w:b/>
          <w:i/>
          <w:kern w:val="3"/>
          <w:sz w:val="20"/>
          <w:szCs w:val="20"/>
          <w:lang w:eastAsia="zh-CN"/>
        </w:rPr>
        <w:t xml:space="preserve"> obrazec/soglasje se naloži</w:t>
      </w:r>
      <w:r w:rsidR="00F850AA">
        <w:rPr>
          <w:rFonts w:eastAsia="Calibri" w:cs="Cambria"/>
          <w:b/>
          <w:i/>
          <w:kern w:val="3"/>
          <w:sz w:val="20"/>
          <w:szCs w:val="20"/>
          <w:lang w:eastAsia="zh-CN"/>
        </w:rPr>
        <w:t xml:space="preserve"> v informacijski sistem e-JN v r</w:t>
      </w:r>
      <w:r>
        <w:rPr>
          <w:rFonts w:eastAsia="Calibri" w:cs="Cambria"/>
          <w:b/>
          <w:i/>
          <w:kern w:val="3"/>
          <w:sz w:val="20"/>
          <w:szCs w:val="20"/>
          <w:lang w:eastAsia="zh-CN"/>
        </w:rPr>
        <w:t xml:space="preserve">azdelek » Druge priloge«. </w:t>
      </w:r>
    </w:p>
    <w:p w14:paraId="7DF6CB71" w14:textId="77777777" w:rsidR="00566C0C" w:rsidRPr="007C4794" w:rsidRDefault="00566C0C" w:rsidP="00566C0C">
      <w:pPr>
        <w:tabs>
          <w:tab w:val="left" w:pos="0"/>
        </w:tabs>
        <w:jc w:val="both"/>
        <w:rPr>
          <w:rFonts w:eastAsia="Calibri" w:cs="Cambria"/>
          <w:b/>
          <w:i/>
          <w:kern w:val="3"/>
          <w:sz w:val="20"/>
          <w:szCs w:val="20"/>
          <w:lang w:eastAsia="zh-CN"/>
        </w:rPr>
      </w:pPr>
      <w:r w:rsidRPr="007C4794">
        <w:rPr>
          <w:rFonts w:eastAsia="Calibri" w:cs="Cambria"/>
          <w:b/>
          <w:i/>
          <w:kern w:val="3"/>
          <w:sz w:val="20"/>
          <w:szCs w:val="20"/>
          <w:lang w:eastAsia="zh-CN"/>
        </w:rPr>
        <w:t xml:space="preserve">V primeru </w:t>
      </w:r>
      <w:r w:rsidRPr="007C4794">
        <w:rPr>
          <w:rFonts w:eastAsia="Calibri" w:cs="Cambria"/>
          <w:b/>
          <w:i/>
          <w:kern w:val="3"/>
          <w:sz w:val="20"/>
          <w:szCs w:val="20"/>
          <w:u w:val="single"/>
          <w:lang w:eastAsia="zh-CN"/>
        </w:rPr>
        <w:t>skupne</w:t>
      </w:r>
      <w:r w:rsidRPr="007C4794">
        <w:rPr>
          <w:rFonts w:eastAsia="Calibri" w:cs="Cambria"/>
          <w:b/>
          <w:i/>
          <w:kern w:val="3"/>
          <w:sz w:val="20"/>
          <w:szCs w:val="20"/>
          <w:lang w:eastAsia="zh-CN"/>
        </w:rPr>
        <w:t xml:space="preserve"> ponudbe je</w:t>
      </w:r>
      <w:r w:rsidR="00165CDA" w:rsidRPr="007C4794">
        <w:rPr>
          <w:rFonts w:eastAsia="Calibri" w:cs="Cambria"/>
          <w:b/>
          <w:i/>
          <w:kern w:val="3"/>
          <w:sz w:val="20"/>
          <w:szCs w:val="20"/>
          <w:lang w:eastAsia="zh-CN"/>
        </w:rPr>
        <w:t xml:space="preserve"> treba</w:t>
      </w:r>
      <w:r w:rsidRPr="007C4794">
        <w:rPr>
          <w:rFonts w:eastAsia="Calibri" w:cs="Cambria"/>
          <w:b/>
          <w:i/>
          <w:kern w:val="3"/>
          <w:sz w:val="20"/>
          <w:szCs w:val="20"/>
          <w:lang w:eastAsia="zh-CN"/>
        </w:rPr>
        <w:t xml:space="preserve"> soglasje predložiti za vsakega ponudnika posebej (obrazec/soglasje se fotokopira</w:t>
      </w:r>
      <w:r w:rsidR="007C4794" w:rsidRPr="007C4794">
        <w:rPr>
          <w:rFonts w:eastAsia="Calibri" w:cs="Cambria"/>
          <w:b/>
          <w:i/>
          <w:kern w:val="3"/>
          <w:sz w:val="20"/>
          <w:szCs w:val="20"/>
          <w:lang w:eastAsia="zh-CN"/>
        </w:rPr>
        <w:t xml:space="preserve"> in naloži v informaci</w:t>
      </w:r>
      <w:r w:rsidR="00D81D91">
        <w:rPr>
          <w:rFonts w:eastAsia="Calibri" w:cs="Cambria"/>
          <w:b/>
          <w:i/>
          <w:kern w:val="3"/>
          <w:sz w:val="20"/>
          <w:szCs w:val="20"/>
          <w:lang w:eastAsia="zh-CN"/>
        </w:rPr>
        <w:t>jski sistem</w:t>
      </w:r>
      <w:r w:rsidR="001C63C0">
        <w:rPr>
          <w:rFonts w:eastAsia="Calibri" w:cs="Cambria"/>
          <w:b/>
          <w:i/>
          <w:kern w:val="3"/>
          <w:sz w:val="20"/>
          <w:szCs w:val="20"/>
          <w:lang w:eastAsia="zh-CN"/>
        </w:rPr>
        <w:t xml:space="preserve"> e-JN v razdel</w:t>
      </w:r>
      <w:r w:rsidR="00D81D91">
        <w:rPr>
          <w:rFonts w:eastAsia="Calibri" w:cs="Cambria"/>
          <w:b/>
          <w:i/>
          <w:kern w:val="3"/>
          <w:sz w:val="20"/>
          <w:szCs w:val="20"/>
          <w:lang w:eastAsia="zh-CN"/>
        </w:rPr>
        <w:t>ek</w:t>
      </w:r>
      <w:r w:rsidR="001C63C0">
        <w:rPr>
          <w:rFonts w:eastAsia="Calibri" w:cs="Cambria"/>
          <w:b/>
          <w:i/>
          <w:kern w:val="3"/>
          <w:sz w:val="20"/>
          <w:szCs w:val="20"/>
          <w:lang w:eastAsia="zh-CN"/>
        </w:rPr>
        <w:t xml:space="preserve"> »D</w:t>
      </w:r>
      <w:r w:rsidR="007C4794" w:rsidRPr="007C4794">
        <w:rPr>
          <w:rFonts w:eastAsia="Calibri" w:cs="Cambria"/>
          <w:b/>
          <w:i/>
          <w:kern w:val="3"/>
          <w:sz w:val="20"/>
          <w:szCs w:val="20"/>
          <w:lang w:eastAsia="zh-CN"/>
        </w:rPr>
        <w:t>ruge priloge«</w:t>
      </w:r>
      <w:r w:rsidRPr="007C4794">
        <w:rPr>
          <w:rFonts w:eastAsia="Calibri" w:cs="Cambria"/>
          <w:b/>
          <w:i/>
          <w:kern w:val="3"/>
          <w:sz w:val="20"/>
          <w:szCs w:val="20"/>
          <w:lang w:eastAsia="zh-CN"/>
        </w:rPr>
        <w:t>).</w:t>
      </w:r>
    </w:p>
    <w:p w14:paraId="7FE7A52F" w14:textId="77777777" w:rsidR="00566C0C" w:rsidRPr="007C4794" w:rsidRDefault="00566C0C" w:rsidP="00566C0C">
      <w:pPr>
        <w:tabs>
          <w:tab w:val="left" w:pos="0"/>
        </w:tabs>
        <w:jc w:val="both"/>
        <w:rPr>
          <w:rFonts w:eastAsia="Calibri" w:cs="Cambria"/>
          <w:b/>
          <w:i/>
          <w:kern w:val="3"/>
          <w:sz w:val="20"/>
          <w:szCs w:val="20"/>
          <w:lang w:eastAsia="zh-CN"/>
        </w:rPr>
      </w:pPr>
      <w:r w:rsidRPr="007C4794">
        <w:rPr>
          <w:rFonts w:eastAsia="Calibri" w:cs="Cambria"/>
          <w:b/>
          <w:i/>
          <w:kern w:val="3"/>
          <w:sz w:val="20"/>
          <w:szCs w:val="20"/>
          <w:lang w:eastAsia="zh-CN"/>
        </w:rPr>
        <w:t xml:space="preserve">V primeru nastopanja s </w:t>
      </w:r>
      <w:r w:rsidRPr="007C4794">
        <w:rPr>
          <w:rFonts w:eastAsia="Calibri" w:cs="Cambria"/>
          <w:b/>
          <w:i/>
          <w:kern w:val="3"/>
          <w:sz w:val="20"/>
          <w:szCs w:val="20"/>
          <w:u w:val="single"/>
          <w:lang w:eastAsia="zh-CN"/>
        </w:rPr>
        <w:t>podizvajalci</w:t>
      </w:r>
      <w:r w:rsidRPr="007C4794">
        <w:rPr>
          <w:rFonts w:eastAsia="Calibri" w:cs="Cambria"/>
          <w:b/>
          <w:i/>
          <w:kern w:val="3"/>
          <w:sz w:val="20"/>
          <w:szCs w:val="20"/>
          <w:lang w:eastAsia="zh-CN"/>
        </w:rPr>
        <w:t xml:space="preserve"> je </w:t>
      </w:r>
      <w:r w:rsidR="00165CDA" w:rsidRPr="007C4794">
        <w:rPr>
          <w:rFonts w:eastAsia="Calibri" w:cs="Cambria"/>
          <w:b/>
          <w:i/>
          <w:kern w:val="3"/>
          <w:sz w:val="20"/>
          <w:szCs w:val="20"/>
          <w:lang w:eastAsia="zh-CN"/>
        </w:rPr>
        <w:t xml:space="preserve">treba </w:t>
      </w:r>
      <w:r w:rsidRPr="007C4794">
        <w:rPr>
          <w:rFonts w:eastAsia="Calibri" w:cs="Cambria"/>
          <w:b/>
          <w:i/>
          <w:kern w:val="3"/>
          <w:sz w:val="20"/>
          <w:szCs w:val="20"/>
          <w:lang w:eastAsia="zh-CN"/>
        </w:rPr>
        <w:t xml:space="preserve">soglasje </w:t>
      </w:r>
      <w:r w:rsidR="00D81D91">
        <w:rPr>
          <w:rFonts w:eastAsia="Calibri" w:cs="Cambria"/>
          <w:b/>
          <w:i/>
          <w:kern w:val="3"/>
          <w:sz w:val="20"/>
          <w:szCs w:val="20"/>
          <w:lang w:eastAsia="zh-CN"/>
        </w:rPr>
        <w:t>v informacijski sistem e-JN v razdelek</w:t>
      </w:r>
      <w:r w:rsidR="007C4794" w:rsidRPr="007C4794">
        <w:rPr>
          <w:rFonts w:eastAsia="Calibri" w:cs="Cambria"/>
          <w:b/>
          <w:i/>
          <w:kern w:val="3"/>
          <w:sz w:val="20"/>
          <w:szCs w:val="20"/>
          <w:lang w:eastAsia="zh-CN"/>
        </w:rPr>
        <w:t xml:space="preserve"> »</w:t>
      </w:r>
      <w:r w:rsidR="001C63C0">
        <w:rPr>
          <w:rFonts w:eastAsia="Calibri" w:cs="Cambria"/>
          <w:b/>
          <w:i/>
          <w:kern w:val="3"/>
          <w:sz w:val="20"/>
          <w:szCs w:val="20"/>
          <w:lang w:eastAsia="zh-CN"/>
        </w:rPr>
        <w:t>D</w:t>
      </w:r>
      <w:r w:rsidR="007C4794" w:rsidRPr="007C4794">
        <w:rPr>
          <w:rFonts w:eastAsia="Calibri" w:cs="Cambria"/>
          <w:b/>
          <w:i/>
          <w:kern w:val="3"/>
          <w:sz w:val="20"/>
          <w:szCs w:val="20"/>
          <w:lang w:eastAsia="zh-CN"/>
        </w:rPr>
        <w:t xml:space="preserve">ruge priloge« naložiti </w:t>
      </w:r>
      <w:r w:rsidRPr="007C4794">
        <w:rPr>
          <w:rFonts w:eastAsia="Calibri" w:cs="Cambria"/>
          <w:b/>
          <w:i/>
          <w:kern w:val="3"/>
          <w:sz w:val="20"/>
          <w:szCs w:val="20"/>
          <w:lang w:eastAsia="zh-CN"/>
        </w:rPr>
        <w:t xml:space="preserve"> tudi za vsakega podizvajalca posebej</w:t>
      </w:r>
      <w:r w:rsidR="007C4794" w:rsidRPr="007C4794">
        <w:rPr>
          <w:rFonts w:eastAsia="Calibri" w:cs="Cambria"/>
          <w:b/>
          <w:i/>
          <w:kern w:val="3"/>
          <w:sz w:val="20"/>
          <w:szCs w:val="20"/>
          <w:lang w:eastAsia="zh-CN"/>
        </w:rPr>
        <w:t xml:space="preserve"> </w:t>
      </w:r>
      <w:r w:rsidRPr="007C4794">
        <w:rPr>
          <w:rFonts w:eastAsia="Calibri" w:cs="Cambria"/>
          <w:b/>
          <w:i/>
          <w:kern w:val="3"/>
          <w:sz w:val="20"/>
          <w:szCs w:val="20"/>
          <w:lang w:eastAsia="zh-CN"/>
        </w:rPr>
        <w:t xml:space="preserve"> (obrazec/soglasje se fotokopira).</w:t>
      </w:r>
    </w:p>
    <w:p w14:paraId="74B8F515" w14:textId="77777777" w:rsidR="00A84CF4" w:rsidRDefault="00A84CF4" w:rsidP="00566C0C">
      <w:pPr>
        <w:tabs>
          <w:tab w:val="left" w:pos="0"/>
        </w:tabs>
        <w:jc w:val="both"/>
        <w:rPr>
          <w:rFonts w:eastAsia="Calibri" w:cs="Cambria"/>
          <w:b/>
          <w:i/>
          <w:kern w:val="3"/>
          <w:sz w:val="20"/>
          <w:szCs w:val="20"/>
          <w:lang w:eastAsia="zh-CN"/>
        </w:rPr>
      </w:pPr>
      <w:r w:rsidRPr="007C4794">
        <w:rPr>
          <w:rFonts w:eastAsia="Calibri" w:cs="Cambria"/>
          <w:b/>
          <w:i/>
          <w:kern w:val="3"/>
          <w:sz w:val="20"/>
          <w:szCs w:val="20"/>
          <w:lang w:eastAsia="zh-CN"/>
        </w:rPr>
        <w:t xml:space="preserve">V primeru sklicevanja na zmogljivosti drugih subjektov je </w:t>
      </w:r>
      <w:r w:rsidR="00165CDA" w:rsidRPr="007C4794">
        <w:rPr>
          <w:rFonts w:eastAsia="Calibri" w:cs="Cambria"/>
          <w:b/>
          <w:i/>
          <w:kern w:val="3"/>
          <w:sz w:val="20"/>
          <w:szCs w:val="20"/>
          <w:lang w:eastAsia="zh-CN"/>
        </w:rPr>
        <w:t>treba</w:t>
      </w:r>
      <w:r w:rsidRPr="007C4794">
        <w:rPr>
          <w:rFonts w:eastAsia="Calibri" w:cs="Cambria"/>
          <w:b/>
          <w:i/>
          <w:kern w:val="3"/>
          <w:sz w:val="20"/>
          <w:szCs w:val="20"/>
          <w:lang w:eastAsia="zh-CN"/>
        </w:rPr>
        <w:t xml:space="preserve"> soglasje </w:t>
      </w:r>
      <w:r w:rsidR="00D81D91">
        <w:rPr>
          <w:rFonts w:eastAsia="Calibri" w:cs="Cambria"/>
          <w:b/>
          <w:i/>
          <w:kern w:val="3"/>
          <w:sz w:val="20"/>
          <w:szCs w:val="20"/>
          <w:lang w:eastAsia="zh-CN"/>
        </w:rPr>
        <w:t>v informacijski sistem</w:t>
      </w:r>
      <w:r w:rsidR="007C4794" w:rsidRPr="007C4794">
        <w:rPr>
          <w:rFonts w:eastAsia="Calibri" w:cs="Cambria"/>
          <w:b/>
          <w:i/>
          <w:kern w:val="3"/>
          <w:sz w:val="20"/>
          <w:szCs w:val="20"/>
          <w:lang w:eastAsia="zh-CN"/>
        </w:rPr>
        <w:t xml:space="preserve"> e-JN v razdel</w:t>
      </w:r>
      <w:r w:rsidR="00D81D91">
        <w:rPr>
          <w:rFonts w:eastAsia="Calibri" w:cs="Cambria"/>
          <w:b/>
          <w:i/>
          <w:kern w:val="3"/>
          <w:sz w:val="20"/>
          <w:szCs w:val="20"/>
          <w:lang w:eastAsia="zh-CN"/>
        </w:rPr>
        <w:t>e</w:t>
      </w:r>
      <w:r w:rsidR="007C4794" w:rsidRPr="007C4794">
        <w:rPr>
          <w:rFonts w:eastAsia="Calibri" w:cs="Cambria"/>
          <w:b/>
          <w:i/>
          <w:kern w:val="3"/>
          <w:sz w:val="20"/>
          <w:szCs w:val="20"/>
          <w:lang w:eastAsia="zh-CN"/>
        </w:rPr>
        <w:t>k »</w:t>
      </w:r>
      <w:r w:rsidR="001C63C0">
        <w:rPr>
          <w:rFonts w:eastAsia="Calibri" w:cs="Cambria"/>
          <w:b/>
          <w:i/>
          <w:kern w:val="3"/>
          <w:sz w:val="20"/>
          <w:szCs w:val="20"/>
          <w:lang w:eastAsia="zh-CN"/>
        </w:rPr>
        <w:t>D</w:t>
      </w:r>
      <w:r w:rsidR="007C4794" w:rsidRPr="007C4794">
        <w:rPr>
          <w:rFonts w:eastAsia="Calibri" w:cs="Cambria"/>
          <w:b/>
          <w:i/>
          <w:kern w:val="3"/>
          <w:sz w:val="20"/>
          <w:szCs w:val="20"/>
          <w:lang w:eastAsia="zh-CN"/>
        </w:rPr>
        <w:t xml:space="preserve">ruge priloge« naložiti </w:t>
      </w:r>
      <w:r w:rsidRPr="007C4794">
        <w:rPr>
          <w:rFonts w:eastAsia="Calibri" w:cs="Cambria"/>
          <w:b/>
          <w:i/>
          <w:kern w:val="3"/>
          <w:sz w:val="20"/>
          <w:szCs w:val="20"/>
          <w:lang w:eastAsia="zh-CN"/>
        </w:rPr>
        <w:t>tudi za vsakega drugega subjekta posebej (obrazec/soglasje se fotokopira).</w:t>
      </w:r>
    </w:p>
    <w:p w14:paraId="769F0DF4" w14:textId="77777777" w:rsidR="001B7123" w:rsidRDefault="001B7123" w:rsidP="00566C0C">
      <w:pPr>
        <w:tabs>
          <w:tab w:val="left" w:pos="0"/>
        </w:tabs>
        <w:jc w:val="both"/>
        <w:rPr>
          <w:rFonts w:eastAsia="Calibri" w:cs="Cambria"/>
          <w:b/>
          <w:i/>
          <w:kern w:val="3"/>
          <w:sz w:val="20"/>
          <w:szCs w:val="20"/>
          <w:lang w:eastAsia="zh-CN"/>
        </w:rPr>
      </w:pPr>
    </w:p>
    <w:p w14:paraId="4EE73610" w14:textId="77777777" w:rsidR="00833456" w:rsidRPr="00AB0E8E" w:rsidRDefault="00833456" w:rsidP="009128EE">
      <w:pPr>
        <w:pStyle w:val="Slog3"/>
        <w:rPr>
          <w:rStyle w:val="Neenpoudarek"/>
          <w:b/>
          <w:i/>
        </w:rPr>
      </w:pPr>
      <w:bookmarkStart w:id="168" w:name="_Toc452044404"/>
      <w:bookmarkStart w:id="169" w:name="_Toc32922915"/>
      <w:r w:rsidRPr="00AB0E8E">
        <w:rPr>
          <w:rStyle w:val="Neenpoudarek"/>
          <w:b/>
          <w:i/>
        </w:rPr>
        <w:t xml:space="preserve">PRILOGA št. </w:t>
      </w:r>
      <w:bookmarkEnd w:id="168"/>
      <w:r w:rsidR="00524A8B" w:rsidRPr="00AB0E8E">
        <w:rPr>
          <w:rStyle w:val="Neenpoudarek"/>
          <w:b/>
          <w:i/>
        </w:rPr>
        <w:t>6</w:t>
      </w:r>
      <w:bookmarkEnd w:id="169"/>
    </w:p>
    <w:p w14:paraId="1711D75C" w14:textId="77777777" w:rsidR="00833456" w:rsidRPr="001136A4" w:rsidRDefault="00833456" w:rsidP="00436E2B">
      <w:pPr>
        <w:pStyle w:val="Intenzivencitat"/>
        <w:rPr>
          <w:rFonts w:eastAsia="Calibri"/>
        </w:rPr>
      </w:pPr>
      <w:bookmarkStart w:id="170" w:name="_Toc452044405"/>
      <w:bookmarkStart w:id="171" w:name="_Toc32922916"/>
      <w:r w:rsidRPr="001136A4">
        <w:rPr>
          <w:rFonts w:eastAsia="Calibri"/>
          <w:lang w:eastAsia="zh-CN"/>
        </w:rPr>
        <w:t>SOGLASJE FIZIČNE OSEBE ZA PRIDOBITE</w:t>
      </w:r>
      <w:r w:rsidR="00C62E3A">
        <w:rPr>
          <w:rFonts w:eastAsia="Calibri"/>
          <w:lang w:eastAsia="zh-CN"/>
        </w:rPr>
        <w:t>V</w:t>
      </w:r>
      <w:r w:rsidRPr="001136A4">
        <w:rPr>
          <w:rFonts w:eastAsia="Calibri"/>
          <w:lang w:eastAsia="zh-CN"/>
        </w:rPr>
        <w:t xml:space="preserve"> OSEBNIH PODATKOV</w:t>
      </w:r>
      <w:bookmarkEnd w:id="170"/>
      <w:bookmarkEnd w:id="171"/>
    </w:p>
    <w:p w14:paraId="227FAC35" w14:textId="5C08EF85" w:rsidR="00566C0C" w:rsidRPr="009D5939" w:rsidRDefault="00566C0C" w:rsidP="00725BDB">
      <w:pPr>
        <w:tabs>
          <w:tab w:val="left" w:pos="0"/>
          <w:tab w:val="left" w:pos="7845"/>
        </w:tabs>
        <w:ind w:left="360" w:hanging="360"/>
        <w:rPr>
          <w:rFonts w:eastAsia="Calibri" w:cs="Cambria"/>
          <w:kern w:val="3"/>
          <w:lang w:eastAsia="zh-CN"/>
        </w:rPr>
      </w:pPr>
      <w:r w:rsidRPr="009D5939">
        <w:rPr>
          <w:rFonts w:eastAsia="Calibri" w:cs="Cambria"/>
          <w:kern w:val="3"/>
          <w:lang w:eastAsia="zh-CN"/>
        </w:rPr>
        <w:t xml:space="preserve">V zvezi z javnim naročilom </w:t>
      </w:r>
      <w:sdt>
        <w:sdtPr>
          <w:rPr>
            <w:rFonts w:eastAsia="Calibri" w:cs="Cambria"/>
            <w:b/>
            <w:kern w:val="3"/>
            <w:lang w:eastAsia="zh-CN"/>
          </w:rPr>
          <w:alias w:val="Naslov"/>
          <w:tag w:val=""/>
          <w:id w:val="1743144055"/>
          <w:placeholder>
            <w:docPart w:val="57D3B68A310745C5890DFEB80DC20127"/>
          </w:placeholder>
          <w:dataBinding w:prefixMappings="xmlns:ns0='http://purl.org/dc/elements/1.1/' xmlns:ns1='http://schemas.openxmlformats.org/package/2006/metadata/core-properties' " w:xpath="/ns1:coreProperties[1]/ns0:title[1]" w:storeItemID="{6C3C8BC8-F283-45AE-878A-BAB7291924A1}"/>
          <w:text/>
        </w:sdtPr>
        <w:sdtContent>
          <w:r w:rsidR="00E06654">
            <w:rPr>
              <w:rFonts w:eastAsia="Calibri" w:cs="Cambria"/>
              <w:b/>
              <w:kern w:val="3"/>
              <w:lang w:eastAsia="zh-CN"/>
            </w:rPr>
            <w:t>Zakup prostora za objavo informativnih vsebin v tiskanem mediju - ponovitev</w:t>
          </w:r>
        </w:sdtContent>
      </w:sdt>
      <w:r w:rsidRPr="009D5939">
        <w:rPr>
          <w:rFonts w:eastAsia="Calibri" w:cs="Cambria"/>
          <w:kern w:val="3"/>
          <w:lang w:eastAsia="zh-CN"/>
        </w:rPr>
        <w:t>,</w:t>
      </w:r>
    </w:p>
    <w:p w14:paraId="16FE212F" w14:textId="77777777" w:rsidR="00833456" w:rsidRPr="009D5939" w:rsidRDefault="00833456" w:rsidP="00833456">
      <w:pPr>
        <w:tabs>
          <w:tab w:val="left" w:pos="0"/>
        </w:tabs>
        <w:jc w:val="both"/>
        <w:rPr>
          <w:rFonts w:eastAsia="Calibri" w:cs="Cambria"/>
          <w:kern w:val="3"/>
          <w:lang w:eastAsia="zh-CN"/>
        </w:rPr>
      </w:pPr>
    </w:p>
    <w:p w14:paraId="2E4BB6D5" w14:textId="77777777" w:rsidR="00165CDA" w:rsidRPr="009D5939" w:rsidRDefault="00165CDA" w:rsidP="00165CDA">
      <w:pPr>
        <w:tabs>
          <w:tab w:val="left" w:pos="0"/>
        </w:tabs>
        <w:jc w:val="both"/>
        <w:rPr>
          <w:rFonts w:eastAsia="Calibri" w:cs="Cambria"/>
          <w:kern w:val="3"/>
          <w:lang w:eastAsia="zh-CN"/>
        </w:rPr>
      </w:pPr>
      <w:r w:rsidRPr="009D5939">
        <w:rPr>
          <w:rFonts w:eastAsia="Calibri" w:cs="Cambria"/>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29B1CA0B" w14:textId="77777777" w:rsidR="00165CDA" w:rsidRPr="009D5939" w:rsidRDefault="00165CDA" w:rsidP="00165CDA">
      <w:pPr>
        <w:tabs>
          <w:tab w:val="left" w:pos="0"/>
        </w:tabs>
        <w:jc w:val="both"/>
        <w:rPr>
          <w:rFonts w:eastAsia="Calibri" w:cs="Cambria"/>
          <w:kern w:val="3"/>
          <w:lang w:eastAsia="zh-CN"/>
        </w:rPr>
      </w:pPr>
    </w:p>
    <w:p w14:paraId="24A0D879" w14:textId="77777777" w:rsidR="00165CDA" w:rsidRPr="009D5939" w:rsidRDefault="00165CDA" w:rsidP="000E167B">
      <w:pPr>
        <w:pStyle w:val="Odstavekseznama"/>
        <w:numPr>
          <w:ilvl w:val="0"/>
          <w:numId w:val="21"/>
        </w:numPr>
        <w:tabs>
          <w:tab w:val="left" w:pos="0"/>
        </w:tabs>
        <w:jc w:val="both"/>
        <w:rPr>
          <w:rFonts w:eastAsia="Calibri" w:cs="Cambria"/>
          <w:kern w:val="3"/>
          <w:lang w:eastAsia="zh-CN"/>
        </w:rPr>
      </w:pPr>
      <w:r w:rsidRPr="009D5939">
        <w:rPr>
          <w:rFonts w:eastAsia="Calibri" w:cs="Cambria"/>
          <w:kern w:val="3"/>
          <w:lang w:eastAsia="zh-CN"/>
        </w:rPr>
        <w:t>v zvezi z nekaznovanostjo (1. odstavek 75. člena ZJN-3, kazenska evidenca fizičnih oseb),</w:t>
      </w:r>
    </w:p>
    <w:p w14:paraId="499D5094" w14:textId="77777777" w:rsidR="00C62E3A" w:rsidRPr="009D5939" w:rsidRDefault="00C62E3A" w:rsidP="000E167B">
      <w:pPr>
        <w:pStyle w:val="Odstavekseznama"/>
        <w:numPr>
          <w:ilvl w:val="0"/>
          <w:numId w:val="21"/>
        </w:numPr>
        <w:rPr>
          <w:rFonts w:eastAsia="Calibri" w:cs="Cambria"/>
          <w:kern w:val="3"/>
          <w:lang w:eastAsia="zh-CN"/>
        </w:rPr>
      </w:pPr>
      <w:r w:rsidRPr="009D5939">
        <w:rPr>
          <w:rFonts w:eastAsia="Calibri" w:cs="Cambria"/>
          <w:kern w:val="3"/>
          <w:lang w:eastAsia="zh-CN"/>
        </w:rPr>
        <w:t xml:space="preserve">v zvezi z obveznostmi glede obveznih dajatev (2. odstavek 75. člena ZJN-3) </w:t>
      </w:r>
    </w:p>
    <w:p w14:paraId="33292791" w14:textId="77777777" w:rsidR="00165CDA" w:rsidRPr="009D5939" w:rsidRDefault="00165CDA" w:rsidP="00165CDA">
      <w:pPr>
        <w:pStyle w:val="Odstavekseznama"/>
        <w:tabs>
          <w:tab w:val="left" w:pos="0"/>
        </w:tabs>
        <w:jc w:val="both"/>
        <w:rPr>
          <w:rFonts w:eastAsia="Calibri" w:cs="Cambria"/>
          <w:kern w:val="3"/>
          <w:lang w:eastAsia="zh-CN"/>
        </w:rPr>
      </w:pPr>
    </w:p>
    <w:p w14:paraId="4CDFAB6F" w14:textId="290CDC09" w:rsidR="00165CDA" w:rsidRDefault="00165CDA" w:rsidP="00165CDA">
      <w:pPr>
        <w:tabs>
          <w:tab w:val="left" w:pos="0"/>
        </w:tabs>
        <w:jc w:val="both"/>
        <w:rPr>
          <w:rFonts w:eastAsia="Calibri" w:cs="Cambria"/>
          <w:kern w:val="3"/>
          <w:lang w:eastAsia="zh-CN"/>
        </w:rPr>
      </w:pPr>
      <w:r w:rsidRPr="009D5939">
        <w:rPr>
          <w:rFonts w:eastAsia="Calibri" w:cs="Cambria"/>
          <w:kern w:val="3"/>
          <w:lang w:eastAsia="zh-CN"/>
        </w:rPr>
        <w:t>iz uradnih evidenc državnih organov, organov lokalnih skupnosti ali nosilcev javnega pooblastila.</w:t>
      </w:r>
    </w:p>
    <w:p w14:paraId="6D6203C2" w14:textId="77777777" w:rsidR="004E1F9A" w:rsidRPr="009D5939" w:rsidRDefault="004E1F9A" w:rsidP="00165CDA">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9D5939" w14:paraId="3A1322D6" w14:textId="77777777" w:rsidTr="00A84CF4">
        <w:tc>
          <w:tcPr>
            <w:tcW w:w="4928" w:type="dxa"/>
          </w:tcPr>
          <w:p w14:paraId="3BC09F49" w14:textId="66F7FD69" w:rsidR="00FD4B4A" w:rsidRPr="009D5939" w:rsidRDefault="00FD4B4A" w:rsidP="001B00ED">
            <w:pPr>
              <w:tabs>
                <w:tab w:val="left" w:pos="0"/>
              </w:tabs>
              <w:jc w:val="both"/>
              <w:rPr>
                <w:rFonts w:eastAsia="Calibri" w:cs="Cambria"/>
                <w:kern w:val="3"/>
                <w:lang w:eastAsia="zh-CN"/>
              </w:rPr>
            </w:pPr>
            <w:bookmarkStart w:id="172" w:name="_Toc451354718"/>
            <w:bookmarkEnd w:id="165"/>
            <w:r w:rsidRPr="009D5939">
              <w:rPr>
                <w:rFonts w:eastAsia="Calibri" w:cs="Cambria"/>
                <w:kern w:val="3"/>
                <w:lang w:eastAsia="zh-CN"/>
              </w:rPr>
              <w:t xml:space="preserve">Zakoniti zastopnik ali </w:t>
            </w:r>
            <w:r w:rsidR="001B00ED">
              <w:rPr>
                <w:rFonts w:eastAsia="Calibri" w:cs="Cambria"/>
                <w:kern w:val="3"/>
                <w:lang w:eastAsia="zh-CN"/>
              </w:rPr>
              <w:t>o</w:t>
            </w:r>
            <w:r w:rsidRPr="009D5939">
              <w:rPr>
                <w:rFonts w:eastAsia="Calibri" w:cs="Cambria"/>
                <w:kern w:val="3"/>
                <w:lang w:eastAsia="zh-CN"/>
              </w:rPr>
              <w:t xml:space="preserve">seba, ki je član </w:t>
            </w:r>
            <w:r w:rsidRPr="009D5939">
              <w:rPr>
                <w:rFonts w:eastAsia="Calibri" w:cs="Cambria"/>
                <w:b/>
                <w:kern w:val="3"/>
                <w:lang w:eastAsia="zh-CN"/>
              </w:rPr>
              <w:t>upravnega, vodstvenega ali nadzornega organa</w:t>
            </w:r>
            <w:r w:rsidRPr="009D5939">
              <w:rPr>
                <w:rFonts w:eastAsia="Calibri" w:cs="Cambria"/>
                <w:kern w:val="3"/>
                <w:lang w:eastAsia="zh-CN"/>
              </w:rPr>
              <w:t xml:space="preserve"> ponudnika ali oseba, ki ima pooblastila za zastopanje ali odločanje ali nadzor v organu ponudnika:</w:t>
            </w:r>
          </w:p>
        </w:tc>
        <w:tc>
          <w:tcPr>
            <w:tcW w:w="4252" w:type="dxa"/>
          </w:tcPr>
          <w:p w14:paraId="67AB84D1" w14:textId="77777777" w:rsidR="00FD4B4A" w:rsidRPr="009D5939" w:rsidRDefault="00FD4B4A" w:rsidP="00FD4B4A">
            <w:pPr>
              <w:tabs>
                <w:tab w:val="left" w:pos="0"/>
              </w:tabs>
              <w:jc w:val="both"/>
              <w:rPr>
                <w:rFonts w:eastAsia="Calibri" w:cs="Cambria"/>
                <w:b/>
                <w:kern w:val="3"/>
                <w:lang w:eastAsia="zh-CN"/>
              </w:rPr>
            </w:pPr>
          </w:p>
        </w:tc>
      </w:tr>
      <w:tr w:rsidR="00FD4B4A" w:rsidRPr="009D5939" w14:paraId="4F22D2BE" w14:textId="77777777" w:rsidTr="00A84CF4">
        <w:tc>
          <w:tcPr>
            <w:tcW w:w="4928" w:type="dxa"/>
          </w:tcPr>
          <w:p w14:paraId="0B2C4E93" w14:textId="77777777" w:rsidR="00FD4B4A" w:rsidRPr="009D5939" w:rsidRDefault="00FD4B4A" w:rsidP="00FD4B4A">
            <w:pPr>
              <w:tabs>
                <w:tab w:val="left" w:pos="0"/>
                <w:tab w:val="left" w:pos="1035"/>
              </w:tabs>
              <w:jc w:val="both"/>
              <w:rPr>
                <w:rFonts w:eastAsia="Calibri" w:cs="Cambria"/>
                <w:kern w:val="3"/>
                <w:lang w:eastAsia="zh-CN"/>
              </w:rPr>
            </w:pPr>
          </w:p>
        </w:tc>
        <w:tc>
          <w:tcPr>
            <w:tcW w:w="4252" w:type="dxa"/>
          </w:tcPr>
          <w:p w14:paraId="3DCF2748" w14:textId="77777777" w:rsidR="00FD4B4A" w:rsidRPr="009D5939" w:rsidRDefault="00FD4B4A" w:rsidP="00FD4B4A">
            <w:pPr>
              <w:tabs>
                <w:tab w:val="left" w:pos="0"/>
              </w:tabs>
              <w:jc w:val="both"/>
              <w:rPr>
                <w:rFonts w:eastAsia="Calibri" w:cs="Cambria"/>
                <w:kern w:val="3"/>
                <w:lang w:eastAsia="zh-CN"/>
              </w:rPr>
            </w:pPr>
          </w:p>
        </w:tc>
      </w:tr>
      <w:tr w:rsidR="00FD4B4A" w:rsidRPr="009D5939" w14:paraId="48A728B8" w14:textId="77777777" w:rsidTr="00A84CF4">
        <w:tc>
          <w:tcPr>
            <w:tcW w:w="4928" w:type="dxa"/>
          </w:tcPr>
          <w:p w14:paraId="05FB97D9" w14:textId="77777777" w:rsidR="00FD4B4A" w:rsidRPr="009D5939" w:rsidRDefault="00FD4B4A" w:rsidP="00FD4B4A">
            <w:pPr>
              <w:tabs>
                <w:tab w:val="left" w:pos="0"/>
                <w:tab w:val="left" w:pos="1035"/>
              </w:tabs>
              <w:jc w:val="both"/>
              <w:rPr>
                <w:rFonts w:eastAsia="Calibri" w:cs="Cambria"/>
                <w:kern w:val="3"/>
                <w:lang w:eastAsia="zh-CN"/>
              </w:rPr>
            </w:pPr>
            <w:r w:rsidRPr="009D5939">
              <w:rPr>
                <w:rFonts w:eastAsia="Calibri" w:cs="Cambria"/>
                <w:kern w:val="3"/>
                <w:lang w:eastAsia="zh-CN"/>
              </w:rPr>
              <w:t>IME in PRIIMEK:</w:t>
            </w:r>
          </w:p>
        </w:tc>
        <w:tc>
          <w:tcPr>
            <w:tcW w:w="4252" w:type="dxa"/>
          </w:tcPr>
          <w:p w14:paraId="1FFD04A0" w14:textId="77777777" w:rsidR="00FD4B4A" w:rsidRPr="009D5939" w:rsidRDefault="00FD4B4A" w:rsidP="00FD4B4A">
            <w:pPr>
              <w:tabs>
                <w:tab w:val="left" w:pos="0"/>
              </w:tabs>
              <w:jc w:val="both"/>
              <w:rPr>
                <w:rFonts w:eastAsia="Calibri" w:cs="Cambria"/>
                <w:kern w:val="3"/>
                <w:lang w:eastAsia="zh-CN"/>
              </w:rPr>
            </w:pPr>
          </w:p>
        </w:tc>
      </w:tr>
      <w:tr w:rsidR="00FD4B4A" w:rsidRPr="009D5939" w14:paraId="76F0F6DE" w14:textId="77777777" w:rsidTr="00A84CF4">
        <w:tc>
          <w:tcPr>
            <w:tcW w:w="4928" w:type="dxa"/>
          </w:tcPr>
          <w:p w14:paraId="4FD1F655"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EMŠO:</w:t>
            </w:r>
          </w:p>
        </w:tc>
        <w:tc>
          <w:tcPr>
            <w:tcW w:w="4252" w:type="dxa"/>
          </w:tcPr>
          <w:p w14:paraId="44E3EC67" w14:textId="77777777" w:rsidR="00FD4B4A" w:rsidRPr="009D5939" w:rsidRDefault="00FD4B4A" w:rsidP="00FD4B4A">
            <w:pPr>
              <w:tabs>
                <w:tab w:val="left" w:pos="0"/>
              </w:tabs>
              <w:jc w:val="both"/>
              <w:rPr>
                <w:rFonts w:eastAsia="Calibri" w:cs="Cambria"/>
                <w:kern w:val="3"/>
                <w:lang w:eastAsia="zh-CN"/>
              </w:rPr>
            </w:pPr>
          </w:p>
        </w:tc>
      </w:tr>
      <w:tr w:rsidR="00FD4B4A" w:rsidRPr="009D5939" w14:paraId="692D7EB2" w14:textId="77777777" w:rsidTr="00A84CF4">
        <w:tc>
          <w:tcPr>
            <w:tcW w:w="4928" w:type="dxa"/>
          </w:tcPr>
          <w:p w14:paraId="153B9F7B"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Ulica (naslov stalnega prebivališča):</w:t>
            </w:r>
          </w:p>
        </w:tc>
        <w:tc>
          <w:tcPr>
            <w:tcW w:w="4252" w:type="dxa"/>
          </w:tcPr>
          <w:p w14:paraId="2B61FCD7" w14:textId="77777777" w:rsidR="00FD4B4A" w:rsidRPr="009D5939" w:rsidRDefault="00FD4B4A" w:rsidP="00FD4B4A">
            <w:pPr>
              <w:tabs>
                <w:tab w:val="left" w:pos="0"/>
              </w:tabs>
              <w:jc w:val="both"/>
              <w:rPr>
                <w:rFonts w:eastAsia="Calibri" w:cs="Cambria"/>
                <w:kern w:val="3"/>
                <w:lang w:eastAsia="zh-CN"/>
              </w:rPr>
            </w:pPr>
          </w:p>
        </w:tc>
      </w:tr>
      <w:tr w:rsidR="00FD4B4A" w:rsidRPr="009D5939" w14:paraId="2E9DBCC6" w14:textId="77777777" w:rsidTr="00A84CF4">
        <w:tc>
          <w:tcPr>
            <w:tcW w:w="4928" w:type="dxa"/>
          </w:tcPr>
          <w:p w14:paraId="11627485"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Poštna številka in kraj stalnega prebivališča:</w:t>
            </w:r>
          </w:p>
        </w:tc>
        <w:tc>
          <w:tcPr>
            <w:tcW w:w="4252" w:type="dxa"/>
          </w:tcPr>
          <w:p w14:paraId="091CBD7B" w14:textId="77777777" w:rsidR="00FD4B4A" w:rsidRPr="009D5939" w:rsidRDefault="00FD4B4A" w:rsidP="00FD4B4A">
            <w:pPr>
              <w:tabs>
                <w:tab w:val="left" w:pos="0"/>
              </w:tabs>
              <w:jc w:val="both"/>
              <w:rPr>
                <w:rFonts w:eastAsia="Calibri" w:cs="Cambria"/>
                <w:kern w:val="3"/>
                <w:lang w:eastAsia="zh-CN"/>
              </w:rPr>
            </w:pPr>
          </w:p>
        </w:tc>
      </w:tr>
    </w:tbl>
    <w:p w14:paraId="745FCE65" w14:textId="77777777" w:rsidR="00A84CF4" w:rsidRPr="009D5939" w:rsidRDefault="00A84CF4" w:rsidP="00A84CF4">
      <w:pPr>
        <w:tabs>
          <w:tab w:val="left" w:pos="0"/>
        </w:tabs>
        <w:jc w:val="both"/>
        <w:rPr>
          <w:rFonts w:eastAsia="Calibri" w:cs="Cambria"/>
          <w:kern w:val="3"/>
          <w:lang w:val="x-none" w:eastAsia="zh-CN"/>
        </w:rPr>
      </w:pPr>
    </w:p>
    <w:p w14:paraId="1A7DEA0F" w14:textId="77777777" w:rsidR="00A84CF4" w:rsidRPr="009D5939" w:rsidRDefault="00A84CF4" w:rsidP="00A84CF4">
      <w:pPr>
        <w:tabs>
          <w:tab w:val="left" w:pos="0"/>
        </w:tabs>
        <w:jc w:val="both"/>
        <w:rPr>
          <w:rFonts w:eastAsia="Calibri" w:cs="Cambria"/>
          <w:kern w:val="3"/>
          <w:lang w:val="x-none" w:eastAsia="zh-CN"/>
        </w:rPr>
      </w:pPr>
    </w:p>
    <w:tbl>
      <w:tblPr>
        <w:tblW w:w="0" w:type="auto"/>
        <w:tblLayout w:type="fixed"/>
        <w:tblLook w:val="0000" w:firstRow="0" w:lastRow="0" w:firstColumn="0" w:lastColumn="0" w:noHBand="0" w:noVBand="0"/>
      </w:tblPr>
      <w:tblGrid>
        <w:gridCol w:w="4361"/>
        <w:gridCol w:w="4361"/>
      </w:tblGrid>
      <w:tr w:rsidR="00E05305" w:rsidRPr="00E05305" w14:paraId="3EF2A4E7" w14:textId="77777777" w:rsidTr="001F6759">
        <w:trPr>
          <w:cantSplit/>
          <w:trHeight w:val="80"/>
        </w:trPr>
        <w:tc>
          <w:tcPr>
            <w:tcW w:w="4361" w:type="dxa"/>
          </w:tcPr>
          <w:p w14:paraId="6B89148B" w14:textId="77777777" w:rsidR="00E05305" w:rsidRPr="00E05305" w:rsidRDefault="00E05305" w:rsidP="00E05305">
            <w:pPr>
              <w:tabs>
                <w:tab w:val="left" w:pos="0"/>
              </w:tabs>
              <w:jc w:val="both"/>
              <w:rPr>
                <w:rFonts w:eastAsia="Calibri" w:cs="Cambria"/>
                <w:kern w:val="3"/>
                <w:lang w:eastAsia="zh-CN"/>
              </w:rPr>
            </w:pPr>
            <w:r w:rsidRPr="00E05305">
              <w:rPr>
                <w:rFonts w:eastAsia="Calibri" w:cs="Cambria"/>
                <w:kern w:val="3"/>
                <w:lang w:eastAsia="zh-CN"/>
              </w:rPr>
              <w:t>Kraj in datum:</w:t>
            </w:r>
          </w:p>
        </w:tc>
        <w:tc>
          <w:tcPr>
            <w:tcW w:w="4361" w:type="dxa"/>
          </w:tcPr>
          <w:p w14:paraId="04E60333" w14:textId="77777777" w:rsidR="00E05305" w:rsidRDefault="00E05305" w:rsidP="00E05305">
            <w:pPr>
              <w:tabs>
                <w:tab w:val="left" w:pos="0"/>
              </w:tabs>
              <w:jc w:val="both"/>
              <w:rPr>
                <w:rFonts w:eastAsia="Calibri" w:cs="Cambria"/>
                <w:kern w:val="3"/>
                <w:lang w:eastAsia="zh-CN"/>
              </w:rPr>
            </w:pPr>
            <w:r w:rsidRPr="00E05305">
              <w:rPr>
                <w:rFonts w:eastAsia="Calibri" w:cs="Cambria"/>
                <w:kern w:val="3"/>
                <w:lang w:eastAsia="zh-CN"/>
              </w:rPr>
              <w:t>Podpis zgoraj navedene osebe ponudnika:</w:t>
            </w:r>
          </w:p>
          <w:p w14:paraId="071561D2" w14:textId="77777777" w:rsidR="0051194F" w:rsidRPr="00E05305" w:rsidRDefault="0051194F" w:rsidP="00E05305">
            <w:pPr>
              <w:tabs>
                <w:tab w:val="left" w:pos="0"/>
              </w:tabs>
              <w:jc w:val="both"/>
              <w:rPr>
                <w:rFonts w:eastAsia="Calibri" w:cs="Cambria"/>
                <w:kern w:val="3"/>
                <w:lang w:eastAsia="zh-CN"/>
              </w:rPr>
            </w:pPr>
          </w:p>
          <w:p w14:paraId="5A5661CC" w14:textId="77777777" w:rsidR="00E05305" w:rsidRPr="00E05305" w:rsidRDefault="00E05305" w:rsidP="00E05305">
            <w:pPr>
              <w:tabs>
                <w:tab w:val="left" w:pos="0"/>
              </w:tabs>
              <w:jc w:val="both"/>
              <w:rPr>
                <w:rFonts w:eastAsia="Calibri" w:cs="Cambria"/>
                <w:kern w:val="3"/>
                <w:lang w:eastAsia="zh-CN"/>
              </w:rPr>
            </w:pPr>
            <w:r w:rsidRPr="00E05305">
              <w:rPr>
                <w:rFonts w:eastAsia="Calibri" w:cs="Cambria"/>
                <w:kern w:val="3"/>
                <w:lang w:eastAsia="zh-CN"/>
              </w:rPr>
              <w:t>________________________________</w:t>
            </w:r>
          </w:p>
        </w:tc>
      </w:tr>
    </w:tbl>
    <w:p w14:paraId="7DAD0AEE" w14:textId="77777777" w:rsidR="00A84CF4" w:rsidRPr="009D5939" w:rsidRDefault="00A84CF4" w:rsidP="00A84CF4">
      <w:pPr>
        <w:tabs>
          <w:tab w:val="left" w:pos="0"/>
        </w:tabs>
        <w:jc w:val="both"/>
        <w:rPr>
          <w:rFonts w:eastAsia="Calibri" w:cs="Cambria"/>
          <w:kern w:val="3"/>
          <w:lang w:eastAsia="zh-CN"/>
        </w:rPr>
      </w:pPr>
    </w:p>
    <w:p w14:paraId="72894491" w14:textId="77777777" w:rsidR="00152509" w:rsidRPr="009D5939" w:rsidRDefault="00152509" w:rsidP="00A84CF4">
      <w:pPr>
        <w:tabs>
          <w:tab w:val="left" w:pos="0"/>
        </w:tabs>
        <w:jc w:val="both"/>
        <w:rPr>
          <w:rFonts w:eastAsia="Calibri" w:cs="Cambria"/>
          <w:kern w:val="3"/>
          <w:lang w:eastAsia="zh-CN"/>
        </w:rPr>
      </w:pPr>
    </w:p>
    <w:p w14:paraId="17187579" w14:textId="77777777" w:rsidR="00BB2F3C" w:rsidRPr="009D5939" w:rsidRDefault="00BB2F3C" w:rsidP="00A84CF4">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9D5939" w14:paraId="603C29BA" w14:textId="77777777" w:rsidTr="00A84CF4">
        <w:tc>
          <w:tcPr>
            <w:tcW w:w="4928" w:type="dxa"/>
          </w:tcPr>
          <w:p w14:paraId="205F741B" w14:textId="148AEE2B" w:rsidR="00FD4B4A" w:rsidRPr="009D5939" w:rsidRDefault="00FD4B4A" w:rsidP="001B00ED">
            <w:pPr>
              <w:tabs>
                <w:tab w:val="left" w:pos="0"/>
              </w:tabs>
              <w:jc w:val="both"/>
              <w:rPr>
                <w:rFonts w:eastAsia="Calibri" w:cs="Cambria"/>
                <w:kern w:val="3"/>
                <w:lang w:eastAsia="zh-CN"/>
              </w:rPr>
            </w:pPr>
            <w:r w:rsidRPr="009D5939">
              <w:rPr>
                <w:rFonts w:eastAsia="Calibri" w:cs="Cambria"/>
                <w:kern w:val="3"/>
                <w:lang w:eastAsia="zh-CN"/>
              </w:rPr>
              <w:t xml:space="preserve">Zakoniti zastopnik ali </w:t>
            </w:r>
            <w:r w:rsidR="001B00ED">
              <w:rPr>
                <w:rFonts w:eastAsia="Calibri" w:cs="Cambria"/>
                <w:kern w:val="3"/>
                <w:lang w:eastAsia="zh-CN"/>
              </w:rPr>
              <w:t>o</w:t>
            </w:r>
            <w:r w:rsidRPr="009D5939">
              <w:rPr>
                <w:rFonts w:eastAsia="Calibri" w:cs="Cambria"/>
                <w:kern w:val="3"/>
                <w:lang w:eastAsia="zh-CN"/>
              </w:rPr>
              <w:t xml:space="preserve">seba, ki je član </w:t>
            </w:r>
            <w:r w:rsidRPr="009D5939">
              <w:rPr>
                <w:rFonts w:eastAsia="Calibri" w:cs="Cambria"/>
                <w:b/>
                <w:kern w:val="3"/>
                <w:lang w:eastAsia="zh-CN"/>
              </w:rPr>
              <w:t>upravnega, vodstvenega ali nadzornega organa</w:t>
            </w:r>
            <w:r w:rsidRPr="009D5939">
              <w:rPr>
                <w:rFonts w:eastAsia="Calibri" w:cs="Cambria"/>
                <w:kern w:val="3"/>
                <w:lang w:eastAsia="zh-CN"/>
              </w:rPr>
              <w:t xml:space="preserve"> ponudnika ali oseba, ki ima pooblastila za zastopanje ali odločanje ali nadzor v organu ponudnika:</w:t>
            </w:r>
          </w:p>
        </w:tc>
        <w:tc>
          <w:tcPr>
            <w:tcW w:w="4252" w:type="dxa"/>
          </w:tcPr>
          <w:p w14:paraId="08F5FEC9" w14:textId="77777777" w:rsidR="00FD4B4A" w:rsidRPr="009D5939" w:rsidRDefault="00FD4B4A" w:rsidP="00FD4B4A">
            <w:pPr>
              <w:tabs>
                <w:tab w:val="left" w:pos="0"/>
              </w:tabs>
              <w:jc w:val="both"/>
              <w:rPr>
                <w:rFonts w:eastAsia="Calibri" w:cs="Cambria"/>
                <w:b/>
                <w:kern w:val="3"/>
                <w:lang w:eastAsia="zh-CN"/>
              </w:rPr>
            </w:pPr>
          </w:p>
        </w:tc>
      </w:tr>
      <w:tr w:rsidR="00FD4B4A" w:rsidRPr="009D5939" w14:paraId="45B9FCCB" w14:textId="77777777" w:rsidTr="00A84CF4">
        <w:tc>
          <w:tcPr>
            <w:tcW w:w="4928" w:type="dxa"/>
          </w:tcPr>
          <w:p w14:paraId="7F19B40F" w14:textId="77777777" w:rsidR="00FD4B4A" w:rsidRPr="009D5939" w:rsidRDefault="00FD4B4A" w:rsidP="00FD4B4A">
            <w:pPr>
              <w:tabs>
                <w:tab w:val="left" w:pos="0"/>
                <w:tab w:val="left" w:pos="1035"/>
              </w:tabs>
              <w:jc w:val="both"/>
              <w:rPr>
                <w:rFonts w:eastAsia="Calibri" w:cs="Cambria"/>
                <w:kern w:val="3"/>
                <w:lang w:eastAsia="zh-CN"/>
              </w:rPr>
            </w:pPr>
          </w:p>
        </w:tc>
        <w:tc>
          <w:tcPr>
            <w:tcW w:w="4252" w:type="dxa"/>
          </w:tcPr>
          <w:p w14:paraId="181DAE72" w14:textId="77777777" w:rsidR="00FD4B4A" w:rsidRPr="009D5939" w:rsidRDefault="00FD4B4A" w:rsidP="00FD4B4A">
            <w:pPr>
              <w:tabs>
                <w:tab w:val="left" w:pos="0"/>
              </w:tabs>
              <w:jc w:val="both"/>
              <w:rPr>
                <w:rFonts w:eastAsia="Calibri" w:cs="Cambria"/>
                <w:kern w:val="3"/>
                <w:lang w:eastAsia="zh-CN"/>
              </w:rPr>
            </w:pPr>
          </w:p>
        </w:tc>
      </w:tr>
      <w:tr w:rsidR="00FD4B4A" w:rsidRPr="009D5939" w14:paraId="6B849060" w14:textId="77777777" w:rsidTr="00A84CF4">
        <w:tc>
          <w:tcPr>
            <w:tcW w:w="4928" w:type="dxa"/>
          </w:tcPr>
          <w:p w14:paraId="0B23C620" w14:textId="77777777" w:rsidR="00FD4B4A" w:rsidRPr="009D5939" w:rsidRDefault="00FD4B4A" w:rsidP="00FD4B4A">
            <w:pPr>
              <w:tabs>
                <w:tab w:val="left" w:pos="0"/>
                <w:tab w:val="left" w:pos="1035"/>
              </w:tabs>
              <w:jc w:val="both"/>
              <w:rPr>
                <w:rFonts w:eastAsia="Calibri" w:cs="Cambria"/>
                <w:kern w:val="3"/>
                <w:lang w:eastAsia="zh-CN"/>
              </w:rPr>
            </w:pPr>
            <w:r w:rsidRPr="009D5939">
              <w:rPr>
                <w:rFonts w:eastAsia="Calibri" w:cs="Cambria"/>
                <w:kern w:val="3"/>
                <w:lang w:eastAsia="zh-CN"/>
              </w:rPr>
              <w:t>IME in PRIIMEK:</w:t>
            </w:r>
          </w:p>
        </w:tc>
        <w:tc>
          <w:tcPr>
            <w:tcW w:w="4252" w:type="dxa"/>
          </w:tcPr>
          <w:p w14:paraId="76746CF3" w14:textId="77777777" w:rsidR="00FD4B4A" w:rsidRPr="009D5939" w:rsidRDefault="00FD4B4A" w:rsidP="00FD4B4A">
            <w:pPr>
              <w:tabs>
                <w:tab w:val="left" w:pos="0"/>
              </w:tabs>
              <w:jc w:val="both"/>
              <w:rPr>
                <w:rFonts w:eastAsia="Calibri" w:cs="Cambria"/>
                <w:kern w:val="3"/>
                <w:lang w:eastAsia="zh-CN"/>
              </w:rPr>
            </w:pPr>
          </w:p>
        </w:tc>
      </w:tr>
      <w:tr w:rsidR="00FD4B4A" w:rsidRPr="009D5939" w14:paraId="4048080F" w14:textId="77777777" w:rsidTr="00A84CF4">
        <w:tc>
          <w:tcPr>
            <w:tcW w:w="4928" w:type="dxa"/>
          </w:tcPr>
          <w:p w14:paraId="57A39481"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EMŠO:</w:t>
            </w:r>
          </w:p>
        </w:tc>
        <w:tc>
          <w:tcPr>
            <w:tcW w:w="4252" w:type="dxa"/>
          </w:tcPr>
          <w:p w14:paraId="39850CC7" w14:textId="77777777" w:rsidR="00FD4B4A" w:rsidRPr="009D5939" w:rsidRDefault="00FD4B4A" w:rsidP="00FD4B4A">
            <w:pPr>
              <w:tabs>
                <w:tab w:val="left" w:pos="0"/>
              </w:tabs>
              <w:jc w:val="both"/>
              <w:rPr>
                <w:rFonts w:eastAsia="Calibri" w:cs="Cambria"/>
                <w:kern w:val="3"/>
                <w:lang w:eastAsia="zh-CN"/>
              </w:rPr>
            </w:pPr>
          </w:p>
        </w:tc>
      </w:tr>
      <w:tr w:rsidR="00FD4B4A" w:rsidRPr="009D5939" w14:paraId="26A9A410" w14:textId="77777777" w:rsidTr="00A84CF4">
        <w:tc>
          <w:tcPr>
            <w:tcW w:w="4928" w:type="dxa"/>
          </w:tcPr>
          <w:p w14:paraId="2669F228"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Ulica (naslov stalnega prebivališča):</w:t>
            </w:r>
          </w:p>
        </w:tc>
        <w:tc>
          <w:tcPr>
            <w:tcW w:w="4252" w:type="dxa"/>
          </w:tcPr>
          <w:p w14:paraId="497B9FAE" w14:textId="77777777" w:rsidR="00FD4B4A" w:rsidRPr="009D5939" w:rsidRDefault="00FD4B4A" w:rsidP="00FD4B4A">
            <w:pPr>
              <w:tabs>
                <w:tab w:val="left" w:pos="0"/>
              </w:tabs>
              <w:jc w:val="both"/>
              <w:rPr>
                <w:rFonts w:eastAsia="Calibri" w:cs="Cambria"/>
                <w:kern w:val="3"/>
                <w:lang w:eastAsia="zh-CN"/>
              </w:rPr>
            </w:pPr>
          </w:p>
        </w:tc>
      </w:tr>
      <w:tr w:rsidR="00FD4B4A" w:rsidRPr="009D5939" w14:paraId="500CB369" w14:textId="77777777" w:rsidTr="00A84CF4">
        <w:tc>
          <w:tcPr>
            <w:tcW w:w="4928" w:type="dxa"/>
          </w:tcPr>
          <w:p w14:paraId="5507C916"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Poštna številka in kraj stalnega prebivališča:</w:t>
            </w:r>
          </w:p>
        </w:tc>
        <w:tc>
          <w:tcPr>
            <w:tcW w:w="4252" w:type="dxa"/>
          </w:tcPr>
          <w:p w14:paraId="26BA3194" w14:textId="77777777" w:rsidR="00FD4B4A" w:rsidRPr="009D5939" w:rsidRDefault="00FD4B4A" w:rsidP="00FD4B4A">
            <w:pPr>
              <w:tabs>
                <w:tab w:val="left" w:pos="0"/>
              </w:tabs>
              <w:jc w:val="both"/>
              <w:rPr>
                <w:rFonts w:eastAsia="Calibri" w:cs="Cambria"/>
                <w:kern w:val="3"/>
                <w:lang w:eastAsia="zh-CN"/>
              </w:rPr>
            </w:pPr>
          </w:p>
        </w:tc>
      </w:tr>
    </w:tbl>
    <w:p w14:paraId="124BA946" w14:textId="77777777" w:rsidR="00A84CF4" w:rsidRPr="009D5939" w:rsidRDefault="00A84CF4" w:rsidP="00A84CF4">
      <w:pPr>
        <w:tabs>
          <w:tab w:val="left" w:pos="0"/>
        </w:tabs>
        <w:jc w:val="both"/>
        <w:rPr>
          <w:rFonts w:eastAsia="Calibri" w:cs="Cambria"/>
          <w:kern w:val="3"/>
          <w:lang w:val="x-none" w:eastAsia="zh-CN"/>
        </w:rPr>
      </w:pPr>
    </w:p>
    <w:p w14:paraId="7BA9AC02" w14:textId="77777777" w:rsidR="00A84CF4" w:rsidRDefault="00A84CF4" w:rsidP="00A84CF4">
      <w:pPr>
        <w:tabs>
          <w:tab w:val="left" w:pos="0"/>
        </w:tabs>
        <w:jc w:val="both"/>
        <w:rPr>
          <w:rFonts w:eastAsia="Calibri" w:cs="Cambria"/>
          <w:kern w:val="3"/>
          <w:lang w:val="x-none" w:eastAsia="zh-CN"/>
        </w:rPr>
      </w:pPr>
    </w:p>
    <w:tbl>
      <w:tblPr>
        <w:tblW w:w="0" w:type="auto"/>
        <w:tblLayout w:type="fixed"/>
        <w:tblLook w:val="0000" w:firstRow="0" w:lastRow="0" w:firstColumn="0" w:lastColumn="0" w:noHBand="0" w:noVBand="0"/>
      </w:tblPr>
      <w:tblGrid>
        <w:gridCol w:w="4361"/>
        <w:gridCol w:w="4361"/>
      </w:tblGrid>
      <w:tr w:rsidR="00E05305" w:rsidRPr="00E05305" w14:paraId="20458677" w14:textId="77777777" w:rsidTr="001F6759">
        <w:trPr>
          <w:cantSplit/>
          <w:trHeight w:val="80"/>
        </w:trPr>
        <w:tc>
          <w:tcPr>
            <w:tcW w:w="4361" w:type="dxa"/>
          </w:tcPr>
          <w:p w14:paraId="3738B0CE" w14:textId="77777777" w:rsidR="00E05305" w:rsidRPr="00E05305" w:rsidRDefault="00E05305" w:rsidP="00E05305">
            <w:pPr>
              <w:tabs>
                <w:tab w:val="left" w:pos="0"/>
              </w:tabs>
              <w:jc w:val="both"/>
              <w:rPr>
                <w:rFonts w:eastAsia="Calibri" w:cs="Cambria"/>
                <w:kern w:val="3"/>
                <w:lang w:eastAsia="zh-CN"/>
              </w:rPr>
            </w:pPr>
            <w:r w:rsidRPr="00E05305">
              <w:rPr>
                <w:rFonts w:eastAsia="Calibri" w:cs="Cambria"/>
                <w:kern w:val="3"/>
                <w:lang w:eastAsia="zh-CN"/>
              </w:rPr>
              <w:t>Kraj in datum:</w:t>
            </w:r>
          </w:p>
        </w:tc>
        <w:tc>
          <w:tcPr>
            <w:tcW w:w="4361" w:type="dxa"/>
          </w:tcPr>
          <w:p w14:paraId="14E38DDB" w14:textId="77777777" w:rsidR="00E05305" w:rsidRDefault="00E05305" w:rsidP="00E05305">
            <w:pPr>
              <w:tabs>
                <w:tab w:val="left" w:pos="0"/>
              </w:tabs>
              <w:jc w:val="both"/>
              <w:rPr>
                <w:rFonts w:eastAsia="Calibri" w:cs="Cambria"/>
                <w:kern w:val="3"/>
                <w:lang w:eastAsia="zh-CN"/>
              </w:rPr>
            </w:pPr>
            <w:r w:rsidRPr="00E05305">
              <w:rPr>
                <w:rFonts w:eastAsia="Calibri" w:cs="Cambria"/>
                <w:kern w:val="3"/>
                <w:lang w:eastAsia="zh-CN"/>
              </w:rPr>
              <w:t>Podpis zgoraj navedene osebe ponudnika:</w:t>
            </w:r>
          </w:p>
          <w:p w14:paraId="78C5B4D1" w14:textId="77777777" w:rsidR="0051194F" w:rsidRPr="00E05305" w:rsidRDefault="0051194F" w:rsidP="00E05305">
            <w:pPr>
              <w:tabs>
                <w:tab w:val="left" w:pos="0"/>
              </w:tabs>
              <w:jc w:val="both"/>
              <w:rPr>
                <w:rFonts w:eastAsia="Calibri" w:cs="Cambria"/>
                <w:kern w:val="3"/>
                <w:lang w:eastAsia="zh-CN"/>
              </w:rPr>
            </w:pPr>
          </w:p>
          <w:p w14:paraId="53B6A0D9" w14:textId="77777777" w:rsidR="00E05305" w:rsidRPr="00E05305" w:rsidRDefault="00E05305" w:rsidP="00E05305">
            <w:pPr>
              <w:tabs>
                <w:tab w:val="left" w:pos="0"/>
              </w:tabs>
              <w:jc w:val="both"/>
              <w:rPr>
                <w:rFonts w:eastAsia="Calibri" w:cs="Cambria"/>
                <w:kern w:val="3"/>
                <w:lang w:eastAsia="zh-CN"/>
              </w:rPr>
            </w:pPr>
            <w:r w:rsidRPr="00E05305">
              <w:rPr>
                <w:rFonts w:eastAsia="Calibri" w:cs="Cambria"/>
                <w:kern w:val="3"/>
                <w:lang w:eastAsia="zh-CN"/>
              </w:rPr>
              <w:t>________________________________</w:t>
            </w:r>
          </w:p>
        </w:tc>
      </w:tr>
    </w:tbl>
    <w:p w14:paraId="264450B5" w14:textId="77777777" w:rsidR="00E05305" w:rsidRDefault="00E05305" w:rsidP="00A84CF4">
      <w:pPr>
        <w:tabs>
          <w:tab w:val="left" w:pos="0"/>
        </w:tabs>
        <w:jc w:val="both"/>
        <w:rPr>
          <w:rFonts w:eastAsia="Calibri" w:cs="Cambria"/>
          <w:kern w:val="3"/>
          <w:lang w:val="x-none" w:eastAsia="zh-CN"/>
        </w:rPr>
      </w:pPr>
    </w:p>
    <w:p w14:paraId="25D9028D" w14:textId="77777777" w:rsidR="00E05305" w:rsidRDefault="00E05305" w:rsidP="00A84CF4">
      <w:pPr>
        <w:tabs>
          <w:tab w:val="left" w:pos="0"/>
        </w:tabs>
        <w:jc w:val="both"/>
        <w:rPr>
          <w:rFonts w:eastAsia="Calibri" w:cs="Cambria"/>
          <w:kern w:val="3"/>
          <w:lang w:val="x-none" w:eastAsia="zh-CN"/>
        </w:rPr>
      </w:pPr>
    </w:p>
    <w:p w14:paraId="1143AA0D" w14:textId="77777777" w:rsidR="0051194F" w:rsidRDefault="0051194F" w:rsidP="00A84CF4">
      <w:pPr>
        <w:tabs>
          <w:tab w:val="left" w:pos="0"/>
        </w:tabs>
        <w:jc w:val="both"/>
        <w:rPr>
          <w:rFonts w:eastAsia="Calibri" w:cs="Cambria"/>
          <w:kern w:val="3"/>
          <w:lang w:val="x-none" w:eastAsia="zh-CN"/>
        </w:rPr>
      </w:pPr>
    </w:p>
    <w:p w14:paraId="6BDF6B7E" w14:textId="77777777" w:rsidR="0051194F" w:rsidRPr="009D5939" w:rsidRDefault="0051194F" w:rsidP="00A84CF4">
      <w:pPr>
        <w:tabs>
          <w:tab w:val="left" w:pos="0"/>
        </w:tabs>
        <w:jc w:val="both"/>
        <w:rPr>
          <w:rFonts w:eastAsia="Calibri" w:cs="Cambria"/>
          <w:kern w:val="3"/>
          <w:lang w:val="x-none" w:eastAsia="zh-CN"/>
        </w:rPr>
      </w:pP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7"/>
      </w:tblGrid>
      <w:tr w:rsidR="00FD4B4A" w:rsidRPr="009D5939" w14:paraId="521EA555" w14:textId="77777777" w:rsidTr="00E05305">
        <w:tc>
          <w:tcPr>
            <w:tcW w:w="4928" w:type="dxa"/>
          </w:tcPr>
          <w:p w14:paraId="752BB882" w14:textId="0E381AF8" w:rsidR="00FD4B4A" w:rsidRPr="009D5939" w:rsidRDefault="00FD4B4A" w:rsidP="001B00ED">
            <w:pPr>
              <w:tabs>
                <w:tab w:val="left" w:pos="0"/>
              </w:tabs>
              <w:jc w:val="both"/>
              <w:rPr>
                <w:rFonts w:eastAsia="Calibri" w:cs="Cambria"/>
                <w:kern w:val="3"/>
                <w:lang w:eastAsia="zh-CN"/>
              </w:rPr>
            </w:pPr>
            <w:r w:rsidRPr="009D5939">
              <w:rPr>
                <w:rFonts w:eastAsia="Calibri" w:cs="Cambria"/>
                <w:kern w:val="3"/>
                <w:lang w:eastAsia="zh-CN"/>
              </w:rPr>
              <w:t xml:space="preserve">Zakoniti zastopnik ali </w:t>
            </w:r>
            <w:r w:rsidR="001B00ED">
              <w:rPr>
                <w:rFonts w:eastAsia="Calibri" w:cs="Cambria"/>
                <w:kern w:val="3"/>
                <w:lang w:eastAsia="zh-CN"/>
              </w:rPr>
              <w:t>o</w:t>
            </w:r>
            <w:r w:rsidRPr="009D5939">
              <w:rPr>
                <w:rFonts w:eastAsia="Calibri" w:cs="Cambria"/>
                <w:kern w:val="3"/>
                <w:lang w:eastAsia="zh-CN"/>
              </w:rPr>
              <w:t xml:space="preserve">seba, ki je član </w:t>
            </w:r>
            <w:r w:rsidRPr="009D5939">
              <w:rPr>
                <w:rFonts w:eastAsia="Calibri" w:cs="Cambria"/>
                <w:b/>
                <w:kern w:val="3"/>
                <w:lang w:eastAsia="zh-CN"/>
              </w:rPr>
              <w:t>upravnega, vodstvenega ali nadzornega organa</w:t>
            </w:r>
            <w:r w:rsidRPr="009D5939">
              <w:rPr>
                <w:rFonts w:eastAsia="Calibri" w:cs="Cambria"/>
                <w:kern w:val="3"/>
                <w:lang w:eastAsia="zh-CN"/>
              </w:rPr>
              <w:t xml:space="preserve"> ponudnika ali oseba, ki ima pooblastila za zastopanje ali odločanje ali nadzor v organu ponudnika:</w:t>
            </w:r>
          </w:p>
        </w:tc>
        <w:tc>
          <w:tcPr>
            <w:tcW w:w="4257" w:type="dxa"/>
          </w:tcPr>
          <w:p w14:paraId="29523742" w14:textId="77777777" w:rsidR="00FD4B4A" w:rsidRPr="009D5939" w:rsidRDefault="00FD4B4A" w:rsidP="00FD4B4A">
            <w:pPr>
              <w:tabs>
                <w:tab w:val="left" w:pos="0"/>
              </w:tabs>
              <w:jc w:val="both"/>
              <w:rPr>
                <w:rFonts w:eastAsia="Calibri" w:cs="Cambria"/>
                <w:b/>
                <w:kern w:val="3"/>
                <w:lang w:eastAsia="zh-CN"/>
              </w:rPr>
            </w:pPr>
          </w:p>
        </w:tc>
      </w:tr>
      <w:tr w:rsidR="00FD4B4A" w:rsidRPr="009D5939" w14:paraId="37EBAB0A" w14:textId="77777777" w:rsidTr="00E05305">
        <w:tc>
          <w:tcPr>
            <w:tcW w:w="4928" w:type="dxa"/>
          </w:tcPr>
          <w:p w14:paraId="7CB99D38" w14:textId="77777777" w:rsidR="00FD4B4A" w:rsidRPr="009D5939" w:rsidRDefault="00FD4B4A" w:rsidP="00FD4B4A">
            <w:pPr>
              <w:tabs>
                <w:tab w:val="left" w:pos="0"/>
                <w:tab w:val="left" w:pos="1035"/>
              </w:tabs>
              <w:jc w:val="both"/>
              <w:rPr>
                <w:rFonts w:eastAsia="Calibri" w:cs="Cambria"/>
                <w:kern w:val="3"/>
                <w:lang w:eastAsia="zh-CN"/>
              </w:rPr>
            </w:pPr>
          </w:p>
        </w:tc>
        <w:tc>
          <w:tcPr>
            <w:tcW w:w="4257" w:type="dxa"/>
          </w:tcPr>
          <w:p w14:paraId="77D16A65" w14:textId="77777777" w:rsidR="00FD4B4A" w:rsidRPr="009D5939" w:rsidRDefault="00FD4B4A" w:rsidP="00FD4B4A">
            <w:pPr>
              <w:tabs>
                <w:tab w:val="left" w:pos="0"/>
              </w:tabs>
              <w:jc w:val="both"/>
              <w:rPr>
                <w:rFonts w:eastAsia="Calibri" w:cs="Cambria"/>
                <w:kern w:val="3"/>
                <w:lang w:eastAsia="zh-CN"/>
              </w:rPr>
            </w:pPr>
          </w:p>
        </w:tc>
      </w:tr>
      <w:tr w:rsidR="00FD4B4A" w:rsidRPr="009D5939" w14:paraId="28117698" w14:textId="77777777" w:rsidTr="00E05305">
        <w:tc>
          <w:tcPr>
            <w:tcW w:w="4928" w:type="dxa"/>
          </w:tcPr>
          <w:p w14:paraId="670D6C55" w14:textId="77777777" w:rsidR="00FD4B4A" w:rsidRPr="009D5939" w:rsidRDefault="00FD4B4A" w:rsidP="00FD4B4A">
            <w:pPr>
              <w:tabs>
                <w:tab w:val="left" w:pos="0"/>
                <w:tab w:val="left" w:pos="1035"/>
              </w:tabs>
              <w:jc w:val="both"/>
              <w:rPr>
                <w:rFonts w:eastAsia="Calibri" w:cs="Cambria"/>
                <w:kern w:val="3"/>
                <w:lang w:eastAsia="zh-CN"/>
              </w:rPr>
            </w:pPr>
            <w:r w:rsidRPr="009D5939">
              <w:rPr>
                <w:rFonts w:eastAsia="Calibri" w:cs="Cambria"/>
                <w:kern w:val="3"/>
                <w:lang w:eastAsia="zh-CN"/>
              </w:rPr>
              <w:t>IME in PRIIMEK:</w:t>
            </w:r>
          </w:p>
        </w:tc>
        <w:tc>
          <w:tcPr>
            <w:tcW w:w="4257" w:type="dxa"/>
          </w:tcPr>
          <w:p w14:paraId="0901E095" w14:textId="77777777" w:rsidR="00FD4B4A" w:rsidRPr="009D5939" w:rsidRDefault="00FD4B4A" w:rsidP="00FD4B4A">
            <w:pPr>
              <w:tabs>
                <w:tab w:val="left" w:pos="0"/>
              </w:tabs>
              <w:jc w:val="both"/>
              <w:rPr>
                <w:rFonts w:eastAsia="Calibri" w:cs="Cambria"/>
                <w:kern w:val="3"/>
                <w:lang w:eastAsia="zh-CN"/>
              </w:rPr>
            </w:pPr>
          </w:p>
        </w:tc>
      </w:tr>
      <w:tr w:rsidR="00FD4B4A" w:rsidRPr="009D5939" w14:paraId="73D5022E" w14:textId="77777777" w:rsidTr="00E05305">
        <w:tc>
          <w:tcPr>
            <w:tcW w:w="4928" w:type="dxa"/>
          </w:tcPr>
          <w:p w14:paraId="40FF5D1E"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EMŠO:</w:t>
            </w:r>
          </w:p>
        </w:tc>
        <w:tc>
          <w:tcPr>
            <w:tcW w:w="4257" w:type="dxa"/>
          </w:tcPr>
          <w:p w14:paraId="1FA40EB5" w14:textId="77777777" w:rsidR="00FD4B4A" w:rsidRPr="009D5939" w:rsidRDefault="00FD4B4A" w:rsidP="00FD4B4A">
            <w:pPr>
              <w:tabs>
                <w:tab w:val="left" w:pos="0"/>
              </w:tabs>
              <w:jc w:val="both"/>
              <w:rPr>
                <w:rFonts w:eastAsia="Calibri" w:cs="Cambria"/>
                <w:kern w:val="3"/>
                <w:lang w:eastAsia="zh-CN"/>
              </w:rPr>
            </w:pPr>
          </w:p>
        </w:tc>
      </w:tr>
      <w:tr w:rsidR="00FD4B4A" w:rsidRPr="009D5939" w14:paraId="39741525" w14:textId="77777777" w:rsidTr="00E05305">
        <w:tc>
          <w:tcPr>
            <w:tcW w:w="4928" w:type="dxa"/>
          </w:tcPr>
          <w:p w14:paraId="4DC1830A"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Ulica (naslov stalnega prebivališča):</w:t>
            </w:r>
          </w:p>
        </w:tc>
        <w:tc>
          <w:tcPr>
            <w:tcW w:w="4257" w:type="dxa"/>
          </w:tcPr>
          <w:p w14:paraId="13CCF8DE" w14:textId="77777777" w:rsidR="00FD4B4A" w:rsidRPr="009D5939" w:rsidRDefault="00FD4B4A" w:rsidP="00FD4B4A">
            <w:pPr>
              <w:tabs>
                <w:tab w:val="left" w:pos="0"/>
              </w:tabs>
              <w:jc w:val="both"/>
              <w:rPr>
                <w:rFonts w:eastAsia="Calibri" w:cs="Cambria"/>
                <w:kern w:val="3"/>
                <w:lang w:eastAsia="zh-CN"/>
              </w:rPr>
            </w:pPr>
          </w:p>
        </w:tc>
      </w:tr>
      <w:tr w:rsidR="00FD4B4A" w:rsidRPr="009D5939" w14:paraId="496389CF" w14:textId="77777777" w:rsidTr="00E05305">
        <w:tc>
          <w:tcPr>
            <w:tcW w:w="4928" w:type="dxa"/>
          </w:tcPr>
          <w:p w14:paraId="355C04A2"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Poštna številka in kraj stalnega prebivališča:</w:t>
            </w:r>
          </w:p>
        </w:tc>
        <w:tc>
          <w:tcPr>
            <w:tcW w:w="4257" w:type="dxa"/>
          </w:tcPr>
          <w:p w14:paraId="262A8CAD" w14:textId="77777777" w:rsidR="00FD4B4A" w:rsidRPr="009D5939" w:rsidRDefault="00FD4B4A" w:rsidP="00FD4B4A">
            <w:pPr>
              <w:tabs>
                <w:tab w:val="left" w:pos="0"/>
              </w:tabs>
              <w:jc w:val="both"/>
              <w:rPr>
                <w:rFonts w:eastAsia="Calibri" w:cs="Cambria"/>
                <w:kern w:val="3"/>
                <w:lang w:eastAsia="zh-CN"/>
              </w:rPr>
            </w:pPr>
          </w:p>
        </w:tc>
      </w:tr>
    </w:tbl>
    <w:p w14:paraId="0AAAB68D" w14:textId="77777777" w:rsidR="00A84CF4" w:rsidRPr="009D5939" w:rsidRDefault="00A84CF4" w:rsidP="00A84CF4">
      <w:pPr>
        <w:tabs>
          <w:tab w:val="left" w:pos="0"/>
        </w:tabs>
        <w:jc w:val="both"/>
        <w:rPr>
          <w:rFonts w:eastAsia="Calibri" w:cs="Cambria"/>
          <w:kern w:val="3"/>
          <w:lang w:val="x-none" w:eastAsia="zh-CN"/>
        </w:rPr>
      </w:pPr>
    </w:p>
    <w:p w14:paraId="5229E55C" w14:textId="77777777" w:rsidR="00A84CF4" w:rsidRPr="009D5939" w:rsidRDefault="00A84CF4" w:rsidP="00A84CF4">
      <w:pPr>
        <w:tabs>
          <w:tab w:val="left" w:pos="0"/>
        </w:tabs>
        <w:jc w:val="both"/>
        <w:rPr>
          <w:rFonts w:eastAsia="Calibri" w:cs="Cambria"/>
          <w:kern w:val="3"/>
          <w:lang w:val="x-none" w:eastAsia="zh-CN"/>
        </w:rPr>
      </w:pPr>
    </w:p>
    <w:tbl>
      <w:tblPr>
        <w:tblW w:w="0" w:type="auto"/>
        <w:tblLayout w:type="fixed"/>
        <w:tblLook w:val="0000" w:firstRow="0" w:lastRow="0" w:firstColumn="0" w:lastColumn="0" w:noHBand="0" w:noVBand="0"/>
      </w:tblPr>
      <w:tblGrid>
        <w:gridCol w:w="4361"/>
        <w:gridCol w:w="4361"/>
      </w:tblGrid>
      <w:tr w:rsidR="00A84CF4" w:rsidRPr="009D5939" w14:paraId="4DFC935F" w14:textId="77777777" w:rsidTr="00A84CF4">
        <w:trPr>
          <w:cantSplit/>
          <w:trHeight w:val="80"/>
        </w:trPr>
        <w:tc>
          <w:tcPr>
            <w:tcW w:w="4361" w:type="dxa"/>
          </w:tcPr>
          <w:p w14:paraId="2C50E5B9" w14:textId="77777777" w:rsidR="00A84CF4" w:rsidRPr="009D5939" w:rsidRDefault="00A84CF4" w:rsidP="00A84CF4">
            <w:pPr>
              <w:tabs>
                <w:tab w:val="left" w:pos="0"/>
              </w:tabs>
              <w:jc w:val="both"/>
              <w:rPr>
                <w:rFonts w:eastAsia="Calibri" w:cs="Cambria"/>
                <w:kern w:val="3"/>
                <w:lang w:eastAsia="zh-CN"/>
              </w:rPr>
            </w:pPr>
            <w:r w:rsidRPr="009D5939">
              <w:rPr>
                <w:rFonts w:eastAsia="Calibri" w:cs="Cambria"/>
                <w:kern w:val="3"/>
                <w:lang w:eastAsia="zh-CN"/>
              </w:rPr>
              <w:t>Kraj in datum:</w:t>
            </w:r>
          </w:p>
        </w:tc>
        <w:tc>
          <w:tcPr>
            <w:tcW w:w="4361" w:type="dxa"/>
          </w:tcPr>
          <w:p w14:paraId="3689A1E1" w14:textId="77777777" w:rsidR="00A84CF4" w:rsidRDefault="00A84CF4" w:rsidP="00A84CF4">
            <w:pPr>
              <w:tabs>
                <w:tab w:val="left" w:pos="0"/>
              </w:tabs>
              <w:jc w:val="both"/>
              <w:rPr>
                <w:rFonts w:eastAsia="Calibri" w:cs="Cambria"/>
                <w:kern w:val="3"/>
                <w:lang w:eastAsia="zh-CN"/>
              </w:rPr>
            </w:pPr>
            <w:r w:rsidRPr="009D5939">
              <w:rPr>
                <w:rFonts w:eastAsia="Calibri" w:cs="Cambria"/>
                <w:kern w:val="3"/>
                <w:lang w:eastAsia="zh-CN"/>
              </w:rPr>
              <w:t>Podpis zgoraj navedene osebe ponudnika:</w:t>
            </w:r>
          </w:p>
          <w:p w14:paraId="59140D01" w14:textId="77777777" w:rsidR="0051194F" w:rsidRPr="009D5939" w:rsidRDefault="0051194F" w:rsidP="00A84CF4">
            <w:pPr>
              <w:tabs>
                <w:tab w:val="left" w:pos="0"/>
              </w:tabs>
              <w:jc w:val="both"/>
              <w:rPr>
                <w:rFonts w:eastAsia="Calibri" w:cs="Cambria"/>
                <w:kern w:val="3"/>
                <w:lang w:eastAsia="zh-CN"/>
              </w:rPr>
            </w:pPr>
          </w:p>
          <w:p w14:paraId="7143B827" w14:textId="77777777" w:rsidR="00A84CF4" w:rsidRPr="009D5939" w:rsidRDefault="00A84CF4" w:rsidP="00A84CF4">
            <w:pPr>
              <w:tabs>
                <w:tab w:val="left" w:pos="0"/>
              </w:tabs>
              <w:jc w:val="both"/>
              <w:rPr>
                <w:rFonts w:eastAsia="Calibri" w:cs="Cambria"/>
                <w:kern w:val="3"/>
                <w:lang w:eastAsia="zh-CN"/>
              </w:rPr>
            </w:pPr>
            <w:r w:rsidRPr="009D5939">
              <w:rPr>
                <w:rFonts w:eastAsia="Calibri" w:cs="Cambria"/>
                <w:kern w:val="3"/>
                <w:lang w:eastAsia="zh-CN"/>
              </w:rPr>
              <w:t>________________________________</w:t>
            </w:r>
          </w:p>
        </w:tc>
      </w:tr>
    </w:tbl>
    <w:p w14:paraId="6DAE903B" w14:textId="77777777" w:rsidR="00A84CF4" w:rsidRPr="009D5939" w:rsidRDefault="00A84CF4" w:rsidP="00A84CF4">
      <w:pPr>
        <w:tabs>
          <w:tab w:val="left" w:pos="0"/>
        </w:tabs>
        <w:jc w:val="both"/>
        <w:rPr>
          <w:rFonts w:eastAsia="Calibri" w:cs="Cambria"/>
          <w:kern w:val="3"/>
          <w:lang w:eastAsia="zh-CN"/>
        </w:rPr>
      </w:pPr>
    </w:p>
    <w:p w14:paraId="5CE016C7" w14:textId="77777777" w:rsidR="00A84CF4" w:rsidRPr="009D5939" w:rsidRDefault="00A84CF4" w:rsidP="00A84CF4">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9D5939" w14:paraId="0B58AFF2" w14:textId="77777777" w:rsidTr="00A84CF4">
        <w:tc>
          <w:tcPr>
            <w:tcW w:w="4928" w:type="dxa"/>
          </w:tcPr>
          <w:p w14:paraId="1BD6A723" w14:textId="7112D26C" w:rsidR="00FD4B4A" w:rsidRPr="009D5939" w:rsidRDefault="00FD4B4A" w:rsidP="001B00ED">
            <w:pPr>
              <w:tabs>
                <w:tab w:val="left" w:pos="0"/>
              </w:tabs>
              <w:jc w:val="both"/>
              <w:rPr>
                <w:rFonts w:eastAsia="Calibri" w:cs="Cambria"/>
                <w:kern w:val="3"/>
                <w:lang w:eastAsia="zh-CN"/>
              </w:rPr>
            </w:pPr>
            <w:r w:rsidRPr="009D5939">
              <w:rPr>
                <w:rFonts w:eastAsia="Calibri" w:cs="Cambria"/>
                <w:kern w:val="3"/>
                <w:lang w:eastAsia="zh-CN"/>
              </w:rPr>
              <w:t xml:space="preserve">Zakoniti zastopnik ali </w:t>
            </w:r>
            <w:r w:rsidR="001B00ED">
              <w:rPr>
                <w:rFonts w:eastAsia="Calibri" w:cs="Cambria"/>
                <w:kern w:val="3"/>
                <w:lang w:eastAsia="zh-CN"/>
              </w:rPr>
              <w:t>o</w:t>
            </w:r>
            <w:r w:rsidRPr="009D5939">
              <w:rPr>
                <w:rFonts w:eastAsia="Calibri" w:cs="Cambria"/>
                <w:kern w:val="3"/>
                <w:lang w:eastAsia="zh-CN"/>
              </w:rPr>
              <w:t xml:space="preserve">seba, ki je član </w:t>
            </w:r>
            <w:r w:rsidRPr="009D5939">
              <w:rPr>
                <w:rFonts w:eastAsia="Calibri" w:cs="Cambria"/>
                <w:b/>
                <w:kern w:val="3"/>
                <w:lang w:eastAsia="zh-CN"/>
              </w:rPr>
              <w:t>upravnega, vodstvenega ali nadzornega organa</w:t>
            </w:r>
            <w:r w:rsidRPr="009D5939">
              <w:rPr>
                <w:rFonts w:eastAsia="Calibri" w:cs="Cambria"/>
                <w:kern w:val="3"/>
                <w:lang w:eastAsia="zh-CN"/>
              </w:rPr>
              <w:t xml:space="preserve"> ponudnika ali oseba, ki ima pooblastila za zastopanje ali odločanje ali nadzor v organu ponudnika:</w:t>
            </w:r>
          </w:p>
        </w:tc>
        <w:tc>
          <w:tcPr>
            <w:tcW w:w="4252" w:type="dxa"/>
          </w:tcPr>
          <w:p w14:paraId="14D6B133" w14:textId="77777777" w:rsidR="00FD4B4A" w:rsidRPr="009D5939" w:rsidRDefault="00FD4B4A" w:rsidP="00FD4B4A">
            <w:pPr>
              <w:tabs>
                <w:tab w:val="left" w:pos="0"/>
              </w:tabs>
              <w:jc w:val="both"/>
              <w:rPr>
                <w:rFonts w:eastAsia="Calibri" w:cs="Cambria"/>
                <w:b/>
                <w:kern w:val="3"/>
                <w:lang w:eastAsia="zh-CN"/>
              </w:rPr>
            </w:pPr>
          </w:p>
        </w:tc>
      </w:tr>
      <w:tr w:rsidR="00FD4B4A" w:rsidRPr="009D5939" w14:paraId="3D29FA39" w14:textId="77777777" w:rsidTr="00A84CF4">
        <w:tc>
          <w:tcPr>
            <w:tcW w:w="4928" w:type="dxa"/>
          </w:tcPr>
          <w:p w14:paraId="64629627" w14:textId="77777777" w:rsidR="00FD4B4A" w:rsidRPr="009D5939" w:rsidRDefault="00FD4B4A" w:rsidP="00FD4B4A">
            <w:pPr>
              <w:tabs>
                <w:tab w:val="left" w:pos="0"/>
                <w:tab w:val="left" w:pos="1035"/>
              </w:tabs>
              <w:jc w:val="both"/>
              <w:rPr>
                <w:rFonts w:eastAsia="Calibri" w:cs="Cambria"/>
                <w:kern w:val="3"/>
                <w:lang w:eastAsia="zh-CN"/>
              </w:rPr>
            </w:pPr>
          </w:p>
        </w:tc>
        <w:tc>
          <w:tcPr>
            <w:tcW w:w="4252" w:type="dxa"/>
          </w:tcPr>
          <w:p w14:paraId="35273BB2" w14:textId="77777777" w:rsidR="00FD4B4A" w:rsidRPr="009D5939" w:rsidRDefault="00FD4B4A" w:rsidP="00FD4B4A">
            <w:pPr>
              <w:tabs>
                <w:tab w:val="left" w:pos="0"/>
              </w:tabs>
              <w:jc w:val="both"/>
              <w:rPr>
                <w:rFonts w:eastAsia="Calibri" w:cs="Cambria"/>
                <w:kern w:val="3"/>
                <w:lang w:eastAsia="zh-CN"/>
              </w:rPr>
            </w:pPr>
          </w:p>
        </w:tc>
      </w:tr>
      <w:tr w:rsidR="00FD4B4A" w:rsidRPr="009D5939" w14:paraId="04E68BE6" w14:textId="77777777" w:rsidTr="00A84CF4">
        <w:tc>
          <w:tcPr>
            <w:tcW w:w="4928" w:type="dxa"/>
          </w:tcPr>
          <w:p w14:paraId="0E713F64" w14:textId="77777777" w:rsidR="00FD4B4A" w:rsidRPr="009D5939" w:rsidRDefault="00FD4B4A" w:rsidP="00FD4B4A">
            <w:pPr>
              <w:tabs>
                <w:tab w:val="left" w:pos="0"/>
                <w:tab w:val="left" w:pos="1035"/>
              </w:tabs>
              <w:jc w:val="both"/>
              <w:rPr>
                <w:rFonts w:eastAsia="Calibri" w:cs="Cambria"/>
                <w:kern w:val="3"/>
                <w:lang w:eastAsia="zh-CN"/>
              </w:rPr>
            </w:pPr>
            <w:r w:rsidRPr="009D5939">
              <w:rPr>
                <w:rFonts w:eastAsia="Calibri" w:cs="Cambria"/>
                <w:kern w:val="3"/>
                <w:lang w:eastAsia="zh-CN"/>
              </w:rPr>
              <w:t>IME in PRIIMEK:</w:t>
            </w:r>
          </w:p>
        </w:tc>
        <w:tc>
          <w:tcPr>
            <w:tcW w:w="4252" w:type="dxa"/>
          </w:tcPr>
          <w:p w14:paraId="29999B46" w14:textId="77777777" w:rsidR="00FD4B4A" w:rsidRPr="009D5939" w:rsidRDefault="00FD4B4A" w:rsidP="00FD4B4A">
            <w:pPr>
              <w:tabs>
                <w:tab w:val="left" w:pos="0"/>
              </w:tabs>
              <w:jc w:val="both"/>
              <w:rPr>
                <w:rFonts w:eastAsia="Calibri" w:cs="Cambria"/>
                <w:kern w:val="3"/>
                <w:lang w:eastAsia="zh-CN"/>
              </w:rPr>
            </w:pPr>
          </w:p>
        </w:tc>
      </w:tr>
      <w:tr w:rsidR="00FD4B4A" w:rsidRPr="009D5939" w14:paraId="5E851B93" w14:textId="77777777" w:rsidTr="00A84CF4">
        <w:tc>
          <w:tcPr>
            <w:tcW w:w="4928" w:type="dxa"/>
          </w:tcPr>
          <w:p w14:paraId="1B91A443"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EMŠO:</w:t>
            </w:r>
          </w:p>
        </w:tc>
        <w:tc>
          <w:tcPr>
            <w:tcW w:w="4252" w:type="dxa"/>
          </w:tcPr>
          <w:p w14:paraId="3D577089" w14:textId="77777777" w:rsidR="00FD4B4A" w:rsidRPr="009D5939" w:rsidRDefault="00FD4B4A" w:rsidP="00FD4B4A">
            <w:pPr>
              <w:tabs>
                <w:tab w:val="left" w:pos="0"/>
              </w:tabs>
              <w:jc w:val="both"/>
              <w:rPr>
                <w:rFonts w:eastAsia="Calibri" w:cs="Cambria"/>
                <w:kern w:val="3"/>
                <w:lang w:eastAsia="zh-CN"/>
              </w:rPr>
            </w:pPr>
          </w:p>
        </w:tc>
      </w:tr>
      <w:tr w:rsidR="00FD4B4A" w:rsidRPr="009D5939" w14:paraId="2EC21E9E" w14:textId="77777777" w:rsidTr="00A84CF4">
        <w:tc>
          <w:tcPr>
            <w:tcW w:w="4928" w:type="dxa"/>
          </w:tcPr>
          <w:p w14:paraId="337FAE25"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Ulica (naslov stalnega prebivališča):</w:t>
            </w:r>
          </w:p>
        </w:tc>
        <w:tc>
          <w:tcPr>
            <w:tcW w:w="4252" w:type="dxa"/>
          </w:tcPr>
          <w:p w14:paraId="44488FD1" w14:textId="77777777" w:rsidR="00FD4B4A" w:rsidRPr="009D5939" w:rsidRDefault="00FD4B4A" w:rsidP="00FD4B4A">
            <w:pPr>
              <w:tabs>
                <w:tab w:val="left" w:pos="0"/>
              </w:tabs>
              <w:jc w:val="both"/>
              <w:rPr>
                <w:rFonts w:eastAsia="Calibri" w:cs="Cambria"/>
                <w:kern w:val="3"/>
                <w:lang w:eastAsia="zh-CN"/>
              </w:rPr>
            </w:pPr>
          </w:p>
        </w:tc>
      </w:tr>
      <w:tr w:rsidR="00FD4B4A" w:rsidRPr="009D5939" w14:paraId="6CF45505" w14:textId="77777777" w:rsidTr="00A84CF4">
        <w:tc>
          <w:tcPr>
            <w:tcW w:w="4928" w:type="dxa"/>
          </w:tcPr>
          <w:p w14:paraId="681D5722"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Poštna številka in kraj stalnega prebivališča:</w:t>
            </w:r>
          </w:p>
        </w:tc>
        <w:tc>
          <w:tcPr>
            <w:tcW w:w="4252" w:type="dxa"/>
          </w:tcPr>
          <w:p w14:paraId="48A494FC" w14:textId="77777777" w:rsidR="00FD4B4A" w:rsidRPr="009D5939" w:rsidRDefault="00FD4B4A" w:rsidP="00FD4B4A">
            <w:pPr>
              <w:tabs>
                <w:tab w:val="left" w:pos="0"/>
              </w:tabs>
              <w:jc w:val="both"/>
              <w:rPr>
                <w:rFonts w:eastAsia="Calibri" w:cs="Cambria"/>
                <w:kern w:val="3"/>
                <w:lang w:eastAsia="zh-CN"/>
              </w:rPr>
            </w:pPr>
          </w:p>
        </w:tc>
      </w:tr>
    </w:tbl>
    <w:p w14:paraId="746E99F9" w14:textId="77777777" w:rsidR="00A84CF4" w:rsidRPr="009D5939" w:rsidRDefault="00A84CF4" w:rsidP="00A84CF4">
      <w:pPr>
        <w:tabs>
          <w:tab w:val="left" w:pos="0"/>
        </w:tabs>
        <w:jc w:val="both"/>
        <w:rPr>
          <w:rFonts w:eastAsia="Calibri" w:cs="Cambria"/>
          <w:kern w:val="3"/>
          <w:lang w:val="x-none" w:eastAsia="zh-CN"/>
        </w:rPr>
      </w:pPr>
    </w:p>
    <w:p w14:paraId="5215DAB8" w14:textId="77777777" w:rsidR="00A84CF4" w:rsidRPr="009D5939" w:rsidRDefault="00A84CF4" w:rsidP="00A84CF4">
      <w:pPr>
        <w:tabs>
          <w:tab w:val="left" w:pos="0"/>
        </w:tabs>
        <w:jc w:val="both"/>
        <w:rPr>
          <w:rFonts w:eastAsia="Calibri" w:cs="Cambria"/>
          <w:kern w:val="3"/>
          <w:lang w:val="x-none" w:eastAsia="zh-CN"/>
        </w:rPr>
      </w:pPr>
    </w:p>
    <w:tbl>
      <w:tblPr>
        <w:tblW w:w="0" w:type="auto"/>
        <w:tblLayout w:type="fixed"/>
        <w:tblLook w:val="0000" w:firstRow="0" w:lastRow="0" w:firstColumn="0" w:lastColumn="0" w:noHBand="0" w:noVBand="0"/>
      </w:tblPr>
      <w:tblGrid>
        <w:gridCol w:w="4361"/>
        <w:gridCol w:w="4361"/>
      </w:tblGrid>
      <w:tr w:rsidR="00A84CF4" w:rsidRPr="009D5939" w14:paraId="2E765D7E" w14:textId="77777777" w:rsidTr="00A84CF4">
        <w:trPr>
          <w:cantSplit/>
          <w:trHeight w:val="80"/>
        </w:trPr>
        <w:tc>
          <w:tcPr>
            <w:tcW w:w="4361" w:type="dxa"/>
          </w:tcPr>
          <w:p w14:paraId="2B74A906" w14:textId="77777777" w:rsidR="00A84CF4" w:rsidRPr="009D5939" w:rsidRDefault="00A84CF4" w:rsidP="00A84CF4">
            <w:pPr>
              <w:tabs>
                <w:tab w:val="left" w:pos="0"/>
              </w:tabs>
              <w:jc w:val="both"/>
              <w:rPr>
                <w:rFonts w:eastAsia="Calibri" w:cs="Cambria"/>
                <w:kern w:val="3"/>
                <w:lang w:eastAsia="zh-CN"/>
              </w:rPr>
            </w:pPr>
            <w:r w:rsidRPr="009D5939">
              <w:rPr>
                <w:rFonts w:eastAsia="Calibri" w:cs="Cambria"/>
                <w:kern w:val="3"/>
                <w:lang w:eastAsia="zh-CN"/>
              </w:rPr>
              <w:t>Kraj in datum:</w:t>
            </w:r>
          </w:p>
        </w:tc>
        <w:tc>
          <w:tcPr>
            <w:tcW w:w="4361" w:type="dxa"/>
          </w:tcPr>
          <w:p w14:paraId="35851F66" w14:textId="77777777" w:rsidR="00A84CF4" w:rsidRDefault="00A84CF4" w:rsidP="00A84CF4">
            <w:pPr>
              <w:tabs>
                <w:tab w:val="left" w:pos="0"/>
              </w:tabs>
              <w:jc w:val="both"/>
              <w:rPr>
                <w:rFonts w:eastAsia="Calibri" w:cs="Cambria"/>
                <w:kern w:val="3"/>
                <w:lang w:eastAsia="zh-CN"/>
              </w:rPr>
            </w:pPr>
            <w:r w:rsidRPr="009D5939">
              <w:rPr>
                <w:rFonts w:eastAsia="Calibri" w:cs="Cambria"/>
                <w:kern w:val="3"/>
                <w:lang w:eastAsia="zh-CN"/>
              </w:rPr>
              <w:t>Podpis zgoraj navedene osebe ponudnika:</w:t>
            </w:r>
          </w:p>
          <w:p w14:paraId="4F126C30" w14:textId="77777777" w:rsidR="0051194F" w:rsidRPr="009D5939" w:rsidRDefault="0051194F" w:rsidP="00A84CF4">
            <w:pPr>
              <w:tabs>
                <w:tab w:val="left" w:pos="0"/>
              </w:tabs>
              <w:jc w:val="both"/>
              <w:rPr>
                <w:rFonts w:eastAsia="Calibri" w:cs="Cambria"/>
                <w:kern w:val="3"/>
                <w:lang w:eastAsia="zh-CN"/>
              </w:rPr>
            </w:pPr>
          </w:p>
          <w:p w14:paraId="10CD4901" w14:textId="77777777" w:rsidR="00A84CF4" w:rsidRPr="009D5939" w:rsidRDefault="00A84CF4" w:rsidP="00A84CF4">
            <w:pPr>
              <w:tabs>
                <w:tab w:val="left" w:pos="0"/>
              </w:tabs>
              <w:jc w:val="both"/>
              <w:rPr>
                <w:rFonts w:eastAsia="Calibri" w:cs="Cambria"/>
                <w:kern w:val="3"/>
                <w:lang w:eastAsia="zh-CN"/>
              </w:rPr>
            </w:pPr>
            <w:r w:rsidRPr="009D5939">
              <w:rPr>
                <w:rFonts w:eastAsia="Calibri" w:cs="Cambria"/>
                <w:kern w:val="3"/>
                <w:lang w:eastAsia="zh-CN"/>
              </w:rPr>
              <w:t>________________________________</w:t>
            </w:r>
          </w:p>
        </w:tc>
      </w:tr>
    </w:tbl>
    <w:p w14:paraId="0DED721C" w14:textId="77777777" w:rsidR="00A84CF4" w:rsidRDefault="00A84CF4" w:rsidP="00A84CF4">
      <w:pPr>
        <w:tabs>
          <w:tab w:val="left" w:pos="0"/>
        </w:tabs>
        <w:jc w:val="both"/>
        <w:rPr>
          <w:rFonts w:eastAsia="Calibri" w:cs="Cambria"/>
          <w:kern w:val="3"/>
          <w:lang w:eastAsia="zh-CN"/>
        </w:rPr>
      </w:pPr>
    </w:p>
    <w:p w14:paraId="693F4CA6" w14:textId="77777777" w:rsidR="00E05305" w:rsidRPr="009D5939" w:rsidRDefault="00E05305" w:rsidP="00A84CF4">
      <w:pPr>
        <w:tabs>
          <w:tab w:val="left" w:pos="0"/>
        </w:tabs>
        <w:jc w:val="both"/>
        <w:rPr>
          <w:rFonts w:eastAsia="Calibri" w:cs="Cambria"/>
          <w:kern w:val="3"/>
          <w:lang w:eastAsia="zh-CN"/>
        </w:rPr>
      </w:pPr>
    </w:p>
    <w:p w14:paraId="3C6C6A26" w14:textId="77777777" w:rsidR="00A84CF4" w:rsidRPr="00474D81" w:rsidRDefault="00A84CF4" w:rsidP="00A84CF4">
      <w:pPr>
        <w:tabs>
          <w:tab w:val="left" w:pos="0"/>
        </w:tabs>
        <w:jc w:val="both"/>
        <w:rPr>
          <w:rFonts w:eastAsia="Calibri" w:cs="Cambria"/>
          <w:kern w:val="3"/>
          <w:sz w:val="20"/>
          <w:szCs w:val="20"/>
          <w:u w:val="single"/>
          <w:lang w:eastAsia="zh-CN"/>
        </w:rPr>
      </w:pPr>
      <w:r w:rsidRPr="00474D81">
        <w:rPr>
          <w:rFonts w:eastAsia="Calibri" w:cs="Cambria"/>
          <w:kern w:val="3"/>
          <w:sz w:val="20"/>
          <w:szCs w:val="20"/>
          <w:u w:val="single"/>
          <w:lang w:eastAsia="zh-CN"/>
        </w:rPr>
        <w:t>Opomba:</w:t>
      </w:r>
    </w:p>
    <w:p w14:paraId="26311896" w14:textId="77777777" w:rsidR="00A84CF4" w:rsidRPr="00474D81" w:rsidRDefault="00165CDA" w:rsidP="00A84CF4">
      <w:pPr>
        <w:tabs>
          <w:tab w:val="left" w:pos="0"/>
        </w:tabs>
        <w:jc w:val="both"/>
        <w:rPr>
          <w:rFonts w:eastAsia="Calibri" w:cs="Cambria"/>
          <w:kern w:val="3"/>
          <w:sz w:val="20"/>
          <w:szCs w:val="20"/>
          <w:lang w:eastAsia="zh-CN"/>
        </w:rPr>
      </w:pPr>
      <w:r w:rsidRPr="00474D81">
        <w:rPr>
          <w:rFonts w:eastAsia="Calibri" w:cs="Cambria"/>
          <w:kern w:val="3"/>
          <w:sz w:val="20"/>
          <w:szCs w:val="20"/>
          <w:lang w:eastAsia="zh-CN"/>
        </w:rPr>
        <w:t xml:space="preserve">Če ima ponudnik </w:t>
      </w:r>
      <w:r w:rsidR="00A84CF4" w:rsidRPr="00474D81">
        <w:rPr>
          <w:rFonts w:eastAsia="Calibri" w:cs="Cambria"/>
          <w:b/>
          <w:kern w:val="3"/>
          <w:sz w:val="20"/>
          <w:szCs w:val="20"/>
          <w:lang w:eastAsia="zh-CN"/>
        </w:rPr>
        <w:t>več oseb, ki so člani upravnega, vodstvenega ali nadzornega organa ponudnika ali oseb, ki imajo pooblastila za zastopanje ali odločanje ali nadzor v organu ponudnika</w:t>
      </w:r>
      <w:r w:rsidR="00A84CF4" w:rsidRPr="00474D81">
        <w:rPr>
          <w:rFonts w:eastAsia="Calibri" w:cs="Cambria"/>
          <w:kern w:val="3"/>
          <w:sz w:val="20"/>
          <w:szCs w:val="20"/>
          <w:lang w:eastAsia="zh-CN"/>
        </w:rPr>
        <w:t xml:space="preserve">, se obrazec ustrezno </w:t>
      </w:r>
      <w:r w:rsidR="00A84CF4" w:rsidRPr="00474D81">
        <w:rPr>
          <w:rFonts w:eastAsia="Calibri" w:cs="Cambria"/>
          <w:b/>
          <w:kern w:val="3"/>
          <w:sz w:val="20"/>
          <w:szCs w:val="20"/>
          <w:lang w:eastAsia="zh-CN"/>
        </w:rPr>
        <w:t>fotokopira</w:t>
      </w:r>
      <w:r w:rsidR="00A84CF4" w:rsidRPr="00474D81">
        <w:rPr>
          <w:rFonts w:eastAsia="Calibri" w:cs="Cambria"/>
          <w:kern w:val="3"/>
          <w:sz w:val="20"/>
          <w:szCs w:val="20"/>
          <w:lang w:eastAsia="zh-CN"/>
        </w:rPr>
        <w:t>.</w:t>
      </w:r>
    </w:p>
    <w:p w14:paraId="4488F1BB" w14:textId="77777777" w:rsidR="00A84CF4" w:rsidRDefault="00A84CF4" w:rsidP="00A84CF4">
      <w:pPr>
        <w:tabs>
          <w:tab w:val="left" w:pos="0"/>
        </w:tabs>
        <w:jc w:val="both"/>
        <w:rPr>
          <w:rFonts w:eastAsia="Calibri" w:cs="Cambria"/>
          <w:b/>
          <w:kern w:val="3"/>
          <w:sz w:val="20"/>
          <w:szCs w:val="20"/>
          <w:lang w:eastAsia="zh-CN"/>
        </w:rPr>
      </w:pPr>
    </w:p>
    <w:p w14:paraId="54AE7876" w14:textId="77777777" w:rsidR="00474D81" w:rsidRPr="00474D81" w:rsidRDefault="00474D81" w:rsidP="00A84CF4">
      <w:pPr>
        <w:tabs>
          <w:tab w:val="left" w:pos="0"/>
        </w:tabs>
        <w:jc w:val="both"/>
        <w:rPr>
          <w:rFonts w:eastAsia="Calibri" w:cs="Cambria"/>
          <w:b/>
          <w:i/>
          <w:kern w:val="3"/>
          <w:sz w:val="20"/>
          <w:szCs w:val="20"/>
          <w:lang w:eastAsia="zh-CN"/>
        </w:rPr>
      </w:pPr>
      <w:r w:rsidRPr="0012231A">
        <w:rPr>
          <w:rFonts w:eastAsia="Calibri" w:cs="Cambria"/>
          <w:b/>
          <w:i/>
          <w:kern w:val="3"/>
          <w:sz w:val="20"/>
          <w:szCs w:val="20"/>
          <w:u w:val="single"/>
          <w:lang w:eastAsia="zh-CN"/>
        </w:rPr>
        <w:t>Podpisan</w:t>
      </w:r>
      <w:r w:rsidRPr="00474D81">
        <w:rPr>
          <w:rFonts w:eastAsia="Calibri" w:cs="Cambria"/>
          <w:b/>
          <w:i/>
          <w:kern w:val="3"/>
          <w:sz w:val="20"/>
          <w:szCs w:val="20"/>
          <w:lang w:eastAsia="zh-CN"/>
        </w:rPr>
        <w:t xml:space="preserve"> obrazec/soglasje se naloži v informacijski sistem e-JN v razdelek »Druge priloge«. </w:t>
      </w:r>
    </w:p>
    <w:p w14:paraId="4450256D" w14:textId="77777777" w:rsidR="00474D81" w:rsidRPr="00474D81" w:rsidRDefault="00474D81" w:rsidP="00A84CF4">
      <w:pPr>
        <w:tabs>
          <w:tab w:val="left" w:pos="0"/>
        </w:tabs>
        <w:jc w:val="both"/>
        <w:rPr>
          <w:rFonts w:eastAsia="Calibri" w:cs="Cambria"/>
          <w:b/>
          <w:kern w:val="3"/>
          <w:sz w:val="20"/>
          <w:szCs w:val="20"/>
          <w:lang w:eastAsia="zh-CN"/>
        </w:rPr>
      </w:pPr>
    </w:p>
    <w:p w14:paraId="51B8A947" w14:textId="77777777" w:rsidR="00A84CF4" w:rsidRPr="00474D81" w:rsidRDefault="00A84CF4" w:rsidP="00A84CF4">
      <w:pPr>
        <w:tabs>
          <w:tab w:val="left" w:pos="0"/>
        </w:tabs>
        <w:jc w:val="both"/>
        <w:rPr>
          <w:rFonts w:eastAsia="Calibri" w:cs="Cambria"/>
          <w:i/>
          <w:kern w:val="3"/>
          <w:sz w:val="20"/>
          <w:szCs w:val="20"/>
          <w:lang w:eastAsia="zh-CN"/>
        </w:rPr>
      </w:pPr>
      <w:r w:rsidRPr="00474D81">
        <w:rPr>
          <w:rFonts w:eastAsia="Calibri" w:cs="Cambria"/>
          <w:i/>
          <w:kern w:val="3"/>
          <w:sz w:val="20"/>
          <w:szCs w:val="20"/>
          <w:lang w:eastAsia="zh-CN"/>
        </w:rPr>
        <w:t xml:space="preserve">V primeru </w:t>
      </w:r>
      <w:r w:rsidRPr="00474D81">
        <w:rPr>
          <w:rFonts w:eastAsia="Calibri" w:cs="Cambria"/>
          <w:b/>
          <w:i/>
          <w:kern w:val="3"/>
          <w:sz w:val="20"/>
          <w:szCs w:val="20"/>
          <w:lang w:eastAsia="zh-CN"/>
        </w:rPr>
        <w:t>skupne</w:t>
      </w:r>
      <w:r w:rsidRPr="00474D81">
        <w:rPr>
          <w:rFonts w:eastAsia="Calibri" w:cs="Cambria"/>
          <w:i/>
          <w:kern w:val="3"/>
          <w:sz w:val="20"/>
          <w:szCs w:val="20"/>
          <w:lang w:eastAsia="zh-CN"/>
        </w:rPr>
        <w:t xml:space="preserve"> ponudbe je </w:t>
      </w:r>
      <w:r w:rsidR="00165CDA" w:rsidRPr="00474D81">
        <w:rPr>
          <w:rFonts w:eastAsia="Calibri" w:cs="Cambria"/>
          <w:i/>
          <w:kern w:val="3"/>
          <w:sz w:val="20"/>
          <w:szCs w:val="20"/>
          <w:lang w:eastAsia="zh-CN"/>
        </w:rPr>
        <w:t xml:space="preserve">treba </w:t>
      </w:r>
      <w:r w:rsidR="00924B13" w:rsidRPr="003A7D12">
        <w:rPr>
          <w:rFonts w:eastAsia="Calibri" w:cs="Cambria"/>
          <w:b/>
          <w:i/>
          <w:kern w:val="3"/>
          <w:sz w:val="20"/>
          <w:szCs w:val="20"/>
          <w:lang w:eastAsia="zh-CN"/>
        </w:rPr>
        <w:t>podpisano</w:t>
      </w:r>
      <w:r w:rsidR="00924B13">
        <w:rPr>
          <w:rFonts w:eastAsia="Calibri" w:cs="Cambria"/>
          <w:i/>
          <w:kern w:val="3"/>
          <w:sz w:val="20"/>
          <w:szCs w:val="20"/>
          <w:lang w:eastAsia="zh-CN"/>
        </w:rPr>
        <w:t xml:space="preserve"> </w:t>
      </w:r>
      <w:r w:rsidR="00165CDA" w:rsidRPr="00474D81">
        <w:rPr>
          <w:rFonts w:eastAsia="Calibri" w:cs="Cambria"/>
          <w:i/>
          <w:kern w:val="3"/>
          <w:sz w:val="20"/>
          <w:szCs w:val="20"/>
          <w:lang w:eastAsia="zh-CN"/>
        </w:rPr>
        <w:t>soglasje</w:t>
      </w:r>
      <w:r w:rsidR="007C4794" w:rsidRPr="00474D81">
        <w:rPr>
          <w:rFonts w:eastAsia="Calibri" w:cs="Cambria"/>
          <w:i/>
          <w:kern w:val="3"/>
          <w:sz w:val="20"/>
          <w:szCs w:val="20"/>
          <w:lang w:eastAsia="zh-CN"/>
        </w:rPr>
        <w:t xml:space="preserve"> naložiti</w:t>
      </w:r>
      <w:r w:rsidRPr="00474D81">
        <w:rPr>
          <w:rFonts w:eastAsia="Calibri" w:cs="Cambria"/>
          <w:i/>
          <w:kern w:val="3"/>
          <w:sz w:val="20"/>
          <w:szCs w:val="20"/>
          <w:lang w:eastAsia="zh-CN"/>
        </w:rPr>
        <w:t xml:space="preserve"> za vsako osebo vsakega ponudnika posebej (obrazec/soglasje se </w:t>
      </w:r>
      <w:r w:rsidRPr="00474D81">
        <w:rPr>
          <w:rFonts w:eastAsia="Calibri" w:cs="Cambria"/>
          <w:b/>
          <w:i/>
          <w:kern w:val="3"/>
          <w:sz w:val="20"/>
          <w:szCs w:val="20"/>
          <w:lang w:eastAsia="zh-CN"/>
        </w:rPr>
        <w:t>fotokopira</w:t>
      </w:r>
      <w:r w:rsidRPr="00474D81">
        <w:rPr>
          <w:rFonts w:eastAsia="Calibri" w:cs="Cambria"/>
          <w:i/>
          <w:kern w:val="3"/>
          <w:sz w:val="20"/>
          <w:szCs w:val="20"/>
          <w:lang w:eastAsia="zh-CN"/>
        </w:rPr>
        <w:t>).</w:t>
      </w:r>
    </w:p>
    <w:p w14:paraId="3442EB1A" w14:textId="77777777" w:rsidR="00A84CF4" w:rsidRPr="00474D81" w:rsidRDefault="00A84CF4" w:rsidP="00A84CF4">
      <w:pPr>
        <w:tabs>
          <w:tab w:val="left" w:pos="0"/>
        </w:tabs>
        <w:jc w:val="both"/>
        <w:rPr>
          <w:rFonts w:eastAsia="Calibri" w:cs="Cambria"/>
          <w:i/>
          <w:kern w:val="3"/>
          <w:sz w:val="20"/>
          <w:szCs w:val="20"/>
          <w:lang w:eastAsia="zh-CN"/>
        </w:rPr>
      </w:pPr>
      <w:r w:rsidRPr="00474D81">
        <w:rPr>
          <w:rFonts w:eastAsia="Calibri" w:cs="Cambria"/>
          <w:i/>
          <w:kern w:val="3"/>
          <w:sz w:val="20"/>
          <w:szCs w:val="20"/>
          <w:lang w:eastAsia="zh-CN"/>
        </w:rPr>
        <w:t xml:space="preserve">V primeru </w:t>
      </w:r>
      <w:r w:rsidRPr="00474D81">
        <w:rPr>
          <w:rFonts w:eastAsia="Calibri" w:cs="Cambria"/>
          <w:b/>
          <w:i/>
          <w:kern w:val="3"/>
          <w:sz w:val="20"/>
          <w:szCs w:val="20"/>
          <w:lang w:eastAsia="zh-CN"/>
        </w:rPr>
        <w:t>nastopanja s podizvajalci</w:t>
      </w:r>
      <w:r w:rsidR="00165CDA" w:rsidRPr="00474D81">
        <w:rPr>
          <w:rFonts w:eastAsia="Calibri" w:cs="Cambria"/>
          <w:i/>
          <w:kern w:val="3"/>
          <w:sz w:val="20"/>
          <w:szCs w:val="20"/>
          <w:lang w:eastAsia="zh-CN"/>
        </w:rPr>
        <w:t xml:space="preserve"> je treba </w:t>
      </w:r>
      <w:r w:rsidR="00924B13" w:rsidRPr="003A7D12">
        <w:rPr>
          <w:rFonts w:eastAsia="Calibri" w:cs="Cambria"/>
          <w:b/>
          <w:i/>
          <w:kern w:val="3"/>
          <w:sz w:val="20"/>
          <w:szCs w:val="20"/>
          <w:lang w:eastAsia="zh-CN"/>
        </w:rPr>
        <w:t>podpisano</w:t>
      </w:r>
      <w:r w:rsidR="00924B13">
        <w:rPr>
          <w:rFonts w:eastAsia="Calibri" w:cs="Cambria"/>
          <w:i/>
          <w:kern w:val="3"/>
          <w:sz w:val="20"/>
          <w:szCs w:val="20"/>
          <w:lang w:eastAsia="zh-CN"/>
        </w:rPr>
        <w:t xml:space="preserve"> </w:t>
      </w:r>
      <w:r w:rsidRPr="00474D81">
        <w:rPr>
          <w:rFonts w:eastAsia="Calibri" w:cs="Cambria"/>
          <w:i/>
          <w:kern w:val="3"/>
          <w:sz w:val="20"/>
          <w:szCs w:val="20"/>
          <w:lang w:eastAsia="zh-CN"/>
        </w:rPr>
        <w:t>soglasje</w:t>
      </w:r>
      <w:r w:rsidR="007C4794" w:rsidRPr="00474D81">
        <w:rPr>
          <w:rFonts w:eastAsia="Calibri" w:cs="Cambria"/>
          <w:i/>
          <w:kern w:val="3"/>
          <w:sz w:val="20"/>
          <w:szCs w:val="20"/>
          <w:lang w:eastAsia="zh-CN"/>
        </w:rPr>
        <w:t xml:space="preserve"> naložiti</w:t>
      </w:r>
      <w:r w:rsidRPr="00474D81">
        <w:rPr>
          <w:rFonts w:eastAsia="Calibri" w:cs="Cambria"/>
          <w:i/>
          <w:kern w:val="3"/>
          <w:sz w:val="20"/>
          <w:szCs w:val="20"/>
          <w:lang w:eastAsia="zh-CN"/>
        </w:rPr>
        <w:t xml:space="preserve"> za vsako osebo vsakega podizvajalca posebej (obrazec/soglasje se </w:t>
      </w:r>
      <w:r w:rsidRPr="00474D81">
        <w:rPr>
          <w:rFonts w:eastAsia="Calibri" w:cs="Cambria"/>
          <w:b/>
          <w:i/>
          <w:kern w:val="3"/>
          <w:sz w:val="20"/>
          <w:szCs w:val="20"/>
          <w:lang w:eastAsia="zh-CN"/>
        </w:rPr>
        <w:t>fotokopira</w:t>
      </w:r>
      <w:r w:rsidRPr="00474D81">
        <w:rPr>
          <w:rFonts w:eastAsia="Calibri" w:cs="Cambria"/>
          <w:i/>
          <w:kern w:val="3"/>
          <w:sz w:val="20"/>
          <w:szCs w:val="20"/>
          <w:lang w:eastAsia="zh-CN"/>
        </w:rPr>
        <w:t>).</w:t>
      </w:r>
    </w:p>
    <w:p w14:paraId="064203EA" w14:textId="77777777" w:rsidR="007C4794" w:rsidRPr="00474D81" w:rsidRDefault="00A84CF4" w:rsidP="00A84CF4">
      <w:pPr>
        <w:tabs>
          <w:tab w:val="left" w:pos="0"/>
        </w:tabs>
        <w:jc w:val="both"/>
        <w:rPr>
          <w:rFonts w:eastAsia="Calibri" w:cs="Cambria"/>
          <w:i/>
          <w:color w:val="000000"/>
          <w:sz w:val="20"/>
          <w:szCs w:val="20"/>
        </w:rPr>
      </w:pPr>
      <w:r w:rsidRPr="00474D81">
        <w:rPr>
          <w:rFonts w:eastAsia="Calibri" w:cs="Cambria"/>
          <w:i/>
          <w:color w:val="000000"/>
          <w:sz w:val="20"/>
          <w:szCs w:val="20"/>
        </w:rPr>
        <w:t xml:space="preserve">V primeru sklicevanja na </w:t>
      </w:r>
      <w:r w:rsidRPr="00474D81">
        <w:rPr>
          <w:rFonts w:eastAsia="Calibri" w:cs="Cambria"/>
          <w:b/>
          <w:i/>
          <w:color w:val="000000"/>
          <w:sz w:val="20"/>
          <w:szCs w:val="20"/>
        </w:rPr>
        <w:t>zmogljivosti drugih subjektov</w:t>
      </w:r>
      <w:r w:rsidR="00165CDA" w:rsidRPr="00474D81">
        <w:rPr>
          <w:rFonts w:eastAsia="Calibri" w:cs="Cambria"/>
          <w:i/>
          <w:color w:val="000000"/>
          <w:sz w:val="20"/>
          <w:szCs w:val="20"/>
        </w:rPr>
        <w:t xml:space="preserve"> je treba </w:t>
      </w:r>
      <w:r w:rsidR="00924B13" w:rsidRPr="00924B13">
        <w:rPr>
          <w:rFonts w:eastAsia="Calibri" w:cs="Cambria"/>
          <w:b/>
          <w:i/>
          <w:color w:val="000000"/>
          <w:sz w:val="20"/>
          <w:szCs w:val="20"/>
        </w:rPr>
        <w:t>podpisano</w:t>
      </w:r>
      <w:r w:rsidR="00924B13" w:rsidRPr="00924B13">
        <w:rPr>
          <w:rFonts w:eastAsia="Calibri" w:cs="Cambria"/>
          <w:i/>
          <w:color w:val="000000"/>
          <w:sz w:val="20"/>
          <w:szCs w:val="20"/>
        </w:rPr>
        <w:t xml:space="preserve"> </w:t>
      </w:r>
      <w:r w:rsidRPr="00474D81">
        <w:rPr>
          <w:rFonts w:eastAsia="Calibri" w:cs="Cambria"/>
          <w:i/>
          <w:color w:val="000000"/>
          <w:sz w:val="20"/>
          <w:szCs w:val="20"/>
        </w:rPr>
        <w:t xml:space="preserve">soglasje </w:t>
      </w:r>
      <w:r w:rsidR="007C4794" w:rsidRPr="00474D81">
        <w:rPr>
          <w:rFonts w:eastAsia="Calibri" w:cs="Cambria"/>
          <w:i/>
          <w:color w:val="000000"/>
          <w:sz w:val="20"/>
          <w:szCs w:val="20"/>
        </w:rPr>
        <w:t>naložiti</w:t>
      </w:r>
      <w:r w:rsidRPr="00474D81">
        <w:rPr>
          <w:rFonts w:eastAsia="Calibri" w:cs="Cambria"/>
          <w:i/>
          <w:color w:val="000000"/>
          <w:sz w:val="20"/>
          <w:szCs w:val="20"/>
        </w:rPr>
        <w:t xml:space="preserve"> za vsako osebo  za vsakega </w:t>
      </w:r>
      <w:r w:rsidRPr="00474D81">
        <w:rPr>
          <w:rFonts w:eastAsia="Calibri" w:cs="Cambria"/>
          <w:b/>
          <w:i/>
          <w:color w:val="000000"/>
          <w:sz w:val="20"/>
          <w:szCs w:val="20"/>
        </w:rPr>
        <w:t>drugega subjekta</w:t>
      </w:r>
      <w:r w:rsidRPr="00474D81">
        <w:rPr>
          <w:rFonts w:eastAsia="Calibri" w:cs="Cambria"/>
          <w:i/>
          <w:color w:val="000000"/>
          <w:sz w:val="20"/>
          <w:szCs w:val="20"/>
        </w:rPr>
        <w:t xml:space="preserve"> posebej (obrazec/soglasje se fotokopira).</w:t>
      </w:r>
    </w:p>
    <w:p w14:paraId="2D9CD5B7" w14:textId="77777777" w:rsidR="00A84CF4" w:rsidRPr="001C63C0" w:rsidRDefault="00A84CF4" w:rsidP="00A84CF4">
      <w:pPr>
        <w:tabs>
          <w:tab w:val="left" w:pos="0"/>
        </w:tabs>
        <w:jc w:val="both"/>
        <w:rPr>
          <w:b/>
          <w:i/>
          <w:sz w:val="20"/>
          <w:szCs w:val="20"/>
        </w:rPr>
      </w:pPr>
      <w:r w:rsidRPr="001C63C0">
        <w:rPr>
          <w:b/>
          <w:i/>
          <w:sz w:val="20"/>
          <w:szCs w:val="20"/>
        </w:rPr>
        <w:br w:type="page"/>
      </w:r>
    </w:p>
    <w:p w14:paraId="74BF9FAD" w14:textId="77777777" w:rsidR="003A6E92" w:rsidRPr="00AB0E8E" w:rsidRDefault="003A6E92" w:rsidP="009128EE">
      <w:pPr>
        <w:pStyle w:val="Slog3"/>
        <w:rPr>
          <w:rStyle w:val="Neenpoudarek"/>
        </w:rPr>
      </w:pPr>
      <w:bookmarkStart w:id="173" w:name="_Toc451354726"/>
      <w:bookmarkStart w:id="174" w:name="_Toc32922917"/>
      <w:bookmarkStart w:id="175" w:name="_Toc492658287"/>
      <w:bookmarkStart w:id="176" w:name="_Toc451354722"/>
      <w:bookmarkEnd w:id="172"/>
      <w:r w:rsidRPr="00AB0E8E">
        <w:rPr>
          <w:rStyle w:val="Neenpoudarek"/>
          <w:b/>
          <w:i/>
        </w:rPr>
        <w:t xml:space="preserve">PRILOGA št. </w:t>
      </w:r>
      <w:bookmarkEnd w:id="173"/>
      <w:r w:rsidR="00DE4F1B">
        <w:rPr>
          <w:rStyle w:val="Neenpoudarek"/>
          <w:b/>
          <w:i/>
        </w:rPr>
        <w:t>7</w:t>
      </w:r>
      <w:bookmarkEnd w:id="174"/>
    </w:p>
    <w:p w14:paraId="765D93A6" w14:textId="77777777" w:rsidR="003A6E92" w:rsidRPr="001136A4" w:rsidRDefault="003A6E92" w:rsidP="00436E2B">
      <w:pPr>
        <w:pStyle w:val="Intenzivencitat"/>
        <w:rPr>
          <w:lang w:eastAsia="zh-CN"/>
        </w:rPr>
      </w:pPr>
      <w:bookmarkStart w:id="177" w:name="_Toc451354727"/>
      <w:bookmarkStart w:id="178" w:name="_Toc32922918"/>
      <w:r w:rsidRPr="001136A4">
        <w:rPr>
          <w:lang w:eastAsia="zh-CN"/>
        </w:rPr>
        <w:t>IZJAVA O UDELEŽBI FIZIČNIH IN PRAVNIH OSEB V LASTNIŠTVU PONUDNIKA</w:t>
      </w:r>
      <w:bookmarkEnd w:id="177"/>
      <w:bookmarkEnd w:id="178"/>
    </w:p>
    <w:p w14:paraId="7EF64568" w14:textId="77777777" w:rsidR="007D0262" w:rsidRDefault="007D0262" w:rsidP="003A6E92">
      <w:pPr>
        <w:jc w:val="both"/>
        <w:rPr>
          <w:lang w:eastAsia="zh-CN"/>
        </w:rPr>
      </w:pP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64"/>
      </w:tblGrid>
      <w:tr w:rsidR="007D0262" w:rsidRPr="00DE3031" w14:paraId="2C4AF6F4" w14:textId="77777777" w:rsidTr="002511B0">
        <w:trPr>
          <w:trHeight w:val="639"/>
        </w:trPr>
        <w:tc>
          <w:tcPr>
            <w:tcW w:w="9064" w:type="dxa"/>
          </w:tcPr>
          <w:p w14:paraId="48D19B98" w14:textId="77777777" w:rsidR="007D0262" w:rsidRPr="00DE3031" w:rsidRDefault="007D0262" w:rsidP="00A62C74">
            <w:pPr>
              <w:rPr>
                <w:lang w:eastAsia="zh-CN"/>
              </w:rPr>
            </w:pPr>
            <w:r w:rsidRPr="00DE3031">
              <w:rPr>
                <w:lang w:eastAsia="zh-CN"/>
              </w:rPr>
              <w:t xml:space="preserve">PONUDNIK: </w:t>
            </w:r>
          </w:p>
        </w:tc>
      </w:tr>
    </w:tbl>
    <w:p w14:paraId="52F0B539" w14:textId="77777777" w:rsidR="003A6E92" w:rsidRPr="00DE3031" w:rsidRDefault="003A6E92" w:rsidP="003A6E92">
      <w:pPr>
        <w:jc w:val="both"/>
        <w:rPr>
          <w:lang w:eastAsia="zh-CN"/>
        </w:rPr>
      </w:pPr>
      <w:r w:rsidRPr="00DE3031">
        <w:rPr>
          <w:lang w:eastAsia="zh-CN"/>
        </w:rPr>
        <w:t>Zaradi namena iz šestega odstavka 14. člena Zakona o integriteti in preprečevanju korupcije (Ur. L. RS, št. 45/2010 s spremembami in dopolnitvami), t. j. zaradi zagotovitve transparentnosti posla in preprečitve korupcijskih tveganj pri sklepanju pravnih poslov kot zakoniti zastopnik ponudnika v postopku javnega naročanja podajam naslednjo</w:t>
      </w:r>
    </w:p>
    <w:p w14:paraId="77652997" w14:textId="77777777" w:rsidR="003A6E92" w:rsidRPr="00DE3031" w:rsidRDefault="003A6E92" w:rsidP="003A6E92">
      <w:pPr>
        <w:rPr>
          <w:b/>
          <w:u w:val="single"/>
          <w:lang w:eastAsia="zh-CN"/>
        </w:rPr>
      </w:pPr>
    </w:p>
    <w:p w14:paraId="7EF9768B" w14:textId="77777777" w:rsidR="003A6E92" w:rsidRPr="00DE3031" w:rsidRDefault="003A6E92" w:rsidP="003A6E92">
      <w:pPr>
        <w:rPr>
          <w:b/>
          <w:u w:val="single"/>
          <w:lang w:eastAsia="zh-CN"/>
        </w:rPr>
      </w:pPr>
      <w:r w:rsidRPr="00DE3031">
        <w:rPr>
          <w:b/>
          <w:u w:val="single"/>
          <w:lang w:eastAsia="zh-CN"/>
        </w:rPr>
        <w:t>IZJAVO O UDELEŽBI FIZIČNIH IN PRAVNIH OSEB V LASTNIŠTVU PONUDNIKA</w:t>
      </w:r>
    </w:p>
    <w:p w14:paraId="4345B9E4" w14:textId="77777777" w:rsidR="003A6E92" w:rsidRPr="00DE3031" w:rsidRDefault="003A6E92" w:rsidP="003A6E92">
      <w:pPr>
        <w:rPr>
          <w:b/>
          <w:lang w:eastAsia="zh-CN"/>
        </w:rPr>
      </w:pPr>
      <w:r w:rsidRPr="00DE3031">
        <w:rPr>
          <w:b/>
          <w:lang w:eastAsia="zh-CN"/>
        </w:rPr>
        <w:t>Podatki o ponudniku (pravna oseba, podjetnik, društvo ali drug pravni subjekt, ki nastopa v postopku javnega naročanja):</w:t>
      </w:r>
    </w:p>
    <w:p w14:paraId="64F9425B" w14:textId="77777777" w:rsidR="003A6E92" w:rsidRPr="00DE3031" w:rsidRDefault="003A6E92" w:rsidP="003A6E92">
      <w:pPr>
        <w:rPr>
          <w:lang w:eastAsia="zh-CN"/>
        </w:rPr>
      </w:pPr>
      <w:r w:rsidRPr="00DE3031">
        <w:rPr>
          <w:lang w:eastAsia="zh-CN"/>
        </w:rPr>
        <w:t>Firma ponudnika: __________________________________________</w:t>
      </w:r>
      <w:r>
        <w:rPr>
          <w:lang w:eastAsia="zh-CN"/>
        </w:rPr>
        <w:t>________________________</w:t>
      </w:r>
      <w:r w:rsidRPr="00DE3031">
        <w:rPr>
          <w:lang w:eastAsia="zh-CN"/>
        </w:rPr>
        <w:t>_</w:t>
      </w:r>
      <w:r>
        <w:rPr>
          <w:lang w:eastAsia="zh-CN"/>
        </w:rPr>
        <w:t>__</w:t>
      </w:r>
      <w:r w:rsidRPr="00DE3031">
        <w:rPr>
          <w:lang w:eastAsia="zh-CN"/>
        </w:rPr>
        <w:t>__________</w:t>
      </w:r>
      <w:r w:rsidRPr="00DE3031">
        <w:rPr>
          <w:lang w:eastAsia="zh-CN"/>
        </w:rPr>
        <w:tab/>
      </w:r>
    </w:p>
    <w:p w14:paraId="497397CA" w14:textId="77777777" w:rsidR="003A6E92" w:rsidRPr="00DE3031" w:rsidRDefault="003A6E92" w:rsidP="003A6E92">
      <w:pPr>
        <w:rPr>
          <w:lang w:eastAsia="zh-CN"/>
        </w:rPr>
      </w:pPr>
      <w:r w:rsidRPr="00DE3031">
        <w:rPr>
          <w:lang w:eastAsia="zh-CN"/>
        </w:rPr>
        <w:t>Sedež ponudnika (država, ulica in hišna številka, naselje, občina, poštna številka in kraj):</w:t>
      </w:r>
    </w:p>
    <w:p w14:paraId="72930E73" w14:textId="77777777" w:rsidR="003A6E92" w:rsidRPr="00DE3031" w:rsidRDefault="003A6E92" w:rsidP="003A6E92">
      <w:pPr>
        <w:rPr>
          <w:lang w:eastAsia="zh-CN"/>
        </w:rPr>
      </w:pPr>
      <w:r w:rsidRPr="00DE3031">
        <w:rPr>
          <w:lang w:eastAsia="zh-CN"/>
        </w:rPr>
        <w:t>___________________________________________</w:t>
      </w:r>
      <w:r>
        <w:rPr>
          <w:lang w:eastAsia="zh-CN"/>
        </w:rPr>
        <w:t>__________________________</w:t>
      </w:r>
      <w:r w:rsidRPr="00DE3031">
        <w:rPr>
          <w:lang w:eastAsia="zh-CN"/>
        </w:rPr>
        <w:t>__________</w:t>
      </w:r>
    </w:p>
    <w:p w14:paraId="0E9E4B77" w14:textId="77777777" w:rsidR="003A6E92" w:rsidRPr="00DE3031" w:rsidRDefault="003A6E92" w:rsidP="003A6E92">
      <w:pPr>
        <w:rPr>
          <w:lang w:eastAsia="zh-CN"/>
        </w:rPr>
      </w:pPr>
    </w:p>
    <w:p w14:paraId="69C1C71B" w14:textId="77777777" w:rsidR="003A6E92" w:rsidRPr="00DE3031" w:rsidRDefault="003A6E92" w:rsidP="003A6E92">
      <w:pPr>
        <w:rPr>
          <w:lang w:eastAsia="zh-CN"/>
        </w:rPr>
      </w:pPr>
      <w:r w:rsidRPr="00DE3031">
        <w:rPr>
          <w:lang w:eastAsia="zh-CN"/>
        </w:rPr>
        <w:t>Matična številka ponudnika oziroma davčna številka za druge fizične in pravne osebe - ponudnike, ki niso vpisane v poslovnem registru: ______________________________</w:t>
      </w:r>
      <w:r w:rsidRPr="00DE3031">
        <w:rPr>
          <w:lang w:eastAsia="zh-CN"/>
        </w:rPr>
        <w:tab/>
      </w:r>
    </w:p>
    <w:p w14:paraId="4A003D76" w14:textId="77777777" w:rsidR="003A6E92" w:rsidRPr="00DE3031" w:rsidRDefault="003A6E92" w:rsidP="003A6E92">
      <w:pPr>
        <w:rPr>
          <w:lang w:eastAsia="zh-CN"/>
        </w:rPr>
      </w:pPr>
      <w:r w:rsidRPr="00DE3031">
        <w:rPr>
          <w:lang w:eastAsia="zh-CN"/>
        </w:rPr>
        <w:t xml:space="preserve">Ponudnik je nosilec tihe družbe (ustrezno označi):    DA ___    NE ___    </w:t>
      </w:r>
    </w:p>
    <w:p w14:paraId="0642ABDE" w14:textId="77777777" w:rsidR="003A6E92" w:rsidRPr="00DE3031" w:rsidRDefault="003A6E92" w:rsidP="003A6E92">
      <w:pPr>
        <w:rPr>
          <w:b/>
          <w:lang w:eastAsia="zh-CN"/>
        </w:rPr>
      </w:pPr>
    </w:p>
    <w:p w14:paraId="46C80883" w14:textId="77777777" w:rsidR="003A6E92" w:rsidRPr="00DE3031" w:rsidRDefault="003A6E92" w:rsidP="003A6E92">
      <w:pPr>
        <w:rPr>
          <w:b/>
          <w:lang w:eastAsia="zh-CN"/>
        </w:rPr>
      </w:pPr>
      <w:r w:rsidRPr="00DE3031">
        <w:rPr>
          <w:b/>
          <w:lang w:eastAsia="zh-CN"/>
        </w:rPr>
        <w:t>Lastniška struktura ponudnika:</w:t>
      </w:r>
    </w:p>
    <w:p w14:paraId="02FB7185" w14:textId="77777777" w:rsidR="003A6E92" w:rsidRPr="00DE3031" w:rsidRDefault="003A6E92" w:rsidP="003A6E92">
      <w:pPr>
        <w:rPr>
          <w:b/>
          <w:lang w:eastAsia="zh-CN"/>
        </w:rPr>
      </w:pPr>
      <w:r w:rsidRPr="00DE3031">
        <w:rPr>
          <w:b/>
          <w:lang w:eastAsia="zh-CN"/>
        </w:rPr>
        <w:t>1.1. Podatki o udeležbi fizičnih oseb v lastništvu ponudnika, vključno s tihimi družbeniki:</w:t>
      </w:r>
    </w:p>
    <w:p w14:paraId="033EAC53" w14:textId="77777777" w:rsidR="003A6E92" w:rsidRPr="00DE3031" w:rsidRDefault="003A6E92" w:rsidP="003A6E92">
      <w:pPr>
        <w:rPr>
          <w:lang w:eastAsia="zh-CN"/>
        </w:rPr>
      </w:pPr>
      <w:r w:rsidRPr="00DE3031">
        <w:rPr>
          <w:lang w:eastAsia="zh-CN"/>
        </w:rPr>
        <w:t>Fizična oseba 1:</w:t>
      </w:r>
    </w:p>
    <w:p w14:paraId="166597B1" w14:textId="77777777" w:rsidR="003A6E92" w:rsidRPr="00DE3031" w:rsidRDefault="003A6E92" w:rsidP="003A6E92">
      <w:pPr>
        <w:rPr>
          <w:lang w:eastAsia="zh-CN"/>
        </w:rPr>
      </w:pPr>
      <w:r w:rsidRPr="00DE3031">
        <w:rPr>
          <w:lang w:eastAsia="zh-CN"/>
        </w:rPr>
        <w:t>Ime in priimek: _____________________</w:t>
      </w:r>
      <w:r>
        <w:rPr>
          <w:lang w:eastAsia="zh-CN"/>
        </w:rPr>
        <w:t>___________________________</w:t>
      </w:r>
      <w:r w:rsidRPr="00DE3031">
        <w:rPr>
          <w:lang w:eastAsia="zh-CN"/>
        </w:rPr>
        <w:t>_________________________________</w:t>
      </w:r>
      <w:r w:rsidRPr="00DE3031">
        <w:rPr>
          <w:lang w:eastAsia="zh-CN"/>
        </w:rPr>
        <w:tab/>
      </w:r>
    </w:p>
    <w:p w14:paraId="527919DE" w14:textId="77777777" w:rsidR="003A6E92" w:rsidRPr="00DE3031" w:rsidRDefault="003A6E92" w:rsidP="003A6E92">
      <w:pPr>
        <w:rPr>
          <w:lang w:eastAsia="zh-CN"/>
        </w:rPr>
      </w:pPr>
      <w:r w:rsidRPr="00DE3031">
        <w:rPr>
          <w:lang w:eastAsia="zh-CN"/>
        </w:rPr>
        <w:t xml:space="preserve">Prebivališče - stalno, razen če ima oseba začasno prebivališče v Republiki Sloveniji (država, ulica in hišna številka, naselje, občina, poštna številka in kraj): </w:t>
      </w:r>
    </w:p>
    <w:p w14:paraId="0AE23130" w14:textId="77777777" w:rsidR="003A6E92" w:rsidRPr="00DE3031" w:rsidRDefault="003A6E92" w:rsidP="003A6E92">
      <w:pPr>
        <w:rPr>
          <w:lang w:eastAsia="zh-CN"/>
        </w:rPr>
      </w:pPr>
      <w:r w:rsidRPr="00DE3031">
        <w:rPr>
          <w:lang w:eastAsia="zh-CN"/>
        </w:rPr>
        <w:t>__________________________________</w:t>
      </w:r>
      <w:r>
        <w:rPr>
          <w:lang w:eastAsia="zh-CN"/>
        </w:rPr>
        <w:t>____________________________</w:t>
      </w:r>
      <w:r w:rsidRPr="00DE3031">
        <w:rPr>
          <w:lang w:eastAsia="zh-CN"/>
        </w:rPr>
        <w:t>____________________</w:t>
      </w:r>
    </w:p>
    <w:p w14:paraId="2285B00B" w14:textId="77777777" w:rsidR="003A6E92" w:rsidRPr="00DE3031" w:rsidRDefault="003A6E92" w:rsidP="003A6E92">
      <w:pPr>
        <w:rPr>
          <w:lang w:eastAsia="zh-CN"/>
        </w:rPr>
      </w:pPr>
      <w:r w:rsidRPr="00DE3031">
        <w:rPr>
          <w:lang w:eastAsia="zh-CN"/>
        </w:rPr>
        <w:t>Delež lastništva ponudnika:________ %</w:t>
      </w:r>
    </w:p>
    <w:p w14:paraId="7DBF52E9" w14:textId="77777777" w:rsidR="003A6E92" w:rsidRPr="00DE3031" w:rsidRDefault="003A6E92" w:rsidP="003A6E92">
      <w:pPr>
        <w:rPr>
          <w:lang w:eastAsia="zh-CN"/>
        </w:rPr>
      </w:pPr>
      <w:r w:rsidRPr="00DE3031">
        <w:rPr>
          <w:lang w:eastAsia="zh-CN"/>
        </w:rPr>
        <w:t xml:space="preserve">Tihi družbenik (ustrezno označi):    DA ___    NE ___    </w:t>
      </w:r>
    </w:p>
    <w:p w14:paraId="2FDCA856" w14:textId="77777777" w:rsidR="003A6E92" w:rsidRPr="00DE3031" w:rsidRDefault="003A6E92" w:rsidP="003A6E92">
      <w:pPr>
        <w:rPr>
          <w:lang w:eastAsia="zh-CN"/>
        </w:rPr>
      </w:pPr>
      <w:r w:rsidRPr="00DE3031">
        <w:rPr>
          <w:lang w:eastAsia="zh-CN"/>
        </w:rPr>
        <w:t>Če DA, navedite nosilca tihe družbe: ______________________________________________</w:t>
      </w:r>
      <w:r>
        <w:rPr>
          <w:lang w:eastAsia="zh-CN"/>
        </w:rPr>
        <w:t>________________________</w:t>
      </w:r>
      <w:r w:rsidRPr="00DE3031">
        <w:rPr>
          <w:lang w:eastAsia="zh-CN"/>
        </w:rPr>
        <w:t>____________</w:t>
      </w:r>
    </w:p>
    <w:p w14:paraId="3F32B01A" w14:textId="77777777" w:rsidR="003A6E92" w:rsidRDefault="003A6E92" w:rsidP="003A6E92">
      <w:pPr>
        <w:rPr>
          <w:lang w:eastAsia="zh-CN"/>
        </w:rPr>
      </w:pPr>
    </w:p>
    <w:p w14:paraId="169AAC84" w14:textId="77777777" w:rsidR="003A6E92" w:rsidRPr="00DE3031" w:rsidRDefault="003A6E92" w:rsidP="003A6E92">
      <w:pPr>
        <w:rPr>
          <w:lang w:eastAsia="zh-CN"/>
        </w:rPr>
      </w:pPr>
      <w:r w:rsidRPr="00DE3031">
        <w:rPr>
          <w:lang w:eastAsia="zh-CN"/>
        </w:rPr>
        <w:t>Fizična oseba 2:</w:t>
      </w:r>
    </w:p>
    <w:p w14:paraId="46D8F9FA" w14:textId="77777777" w:rsidR="003A6E92" w:rsidRPr="00DE3031" w:rsidRDefault="003A6E92" w:rsidP="003A6E92">
      <w:pPr>
        <w:rPr>
          <w:lang w:eastAsia="zh-CN"/>
        </w:rPr>
      </w:pPr>
      <w:r w:rsidRPr="00DE3031">
        <w:rPr>
          <w:lang w:eastAsia="zh-CN"/>
        </w:rPr>
        <w:t>Ime in priimek: _______________________________________________________</w:t>
      </w:r>
      <w:r>
        <w:rPr>
          <w:lang w:eastAsia="zh-CN"/>
        </w:rPr>
        <w:t>_______</w:t>
      </w:r>
      <w:r w:rsidRPr="00DE3031">
        <w:rPr>
          <w:lang w:eastAsia="zh-CN"/>
        </w:rPr>
        <w:t>_________________</w:t>
      </w:r>
    </w:p>
    <w:p w14:paraId="0CFAC43D" w14:textId="77777777" w:rsidR="003A6E92" w:rsidRPr="00DE3031" w:rsidRDefault="003A6E92" w:rsidP="003A6E92">
      <w:pPr>
        <w:rPr>
          <w:lang w:eastAsia="zh-CN"/>
        </w:rPr>
      </w:pPr>
      <w:r w:rsidRPr="00DE3031">
        <w:rPr>
          <w:lang w:eastAsia="zh-CN"/>
        </w:rPr>
        <w:t xml:space="preserve">Prebivališče - stalno, razen če ima oseba začasno prebivališče v Republiki Sloveniji (država, ulica in hišna številka, naselje, občina, poštna številka in kraj): </w:t>
      </w:r>
    </w:p>
    <w:p w14:paraId="0B471887" w14:textId="77777777" w:rsidR="003A6E92" w:rsidRPr="00DE3031" w:rsidRDefault="003A6E92" w:rsidP="003A6E92">
      <w:pPr>
        <w:rPr>
          <w:lang w:eastAsia="zh-CN"/>
        </w:rPr>
      </w:pPr>
      <w:r w:rsidRPr="00DE3031">
        <w:rPr>
          <w:lang w:eastAsia="zh-CN"/>
        </w:rPr>
        <w:t>________________</w:t>
      </w:r>
      <w:r>
        <w:rPr>
          <w:lang w:eastAsia="zh-CN"/>
        </w:rPr>
        <w:t>____________________________</w:t>
      </w:r>
      <w:r w:rsidRPr="00DE3031">
        <w:rPr>
          <w:lang w:eastAsia="zh-CN"/>
        </w:rPr>
        <w:t>___________________________________</w:t>
      </w:r>
    </w:p>
    <w:p w14:paraId="4184A7A5" w14:textId="77777777" w:rsidR="003A6E92" w:rsidRPr="00DE3031" w:rsidRDefault="003A6E92" w:rsidP="003A6E92">
      <w:pPr>
        <w:rPr>
          <w:lang w:eastAsia="zh-CN"/>
        </w:rPr>
      </w:pPr>
      <w:r w:rsidRPr="00DE3031">
        <w:rPr>
          <w:lang w:eastAsia="zh-CN"/>
        </w:rPr>
        <w:t>Delež lastništva ponudnika:________ %</w:t>
      </w:r>
    </w:p>
    <w:p w14:paraId="19202C0D" w14:textId="77777777" w:rsidR="003A6E92" w:rsidRPr="00DE3031" w:rsidRDefault="003A6E92" w:rsidP="003A6E92">
      <w:pPr>
        <w:rPr>
          <w:lang w:eastAsia="zh-CN"/>
        </w:rPr>
      </w:pPr>
      <w:r w:rsidRPr="00DE3031">
        <w:rPr>
          <w:lang w:eastAsia="zh-CN"/>
        </w:rPr>
        <w:t xml:space="preserve">Tihi družbenik (ustrezno označi):    DA ___    NE ___    </w:t>
      </w:r>
    </w:p>
    <w:p w14:paraId="0246B0AA" w14:textId="77777777" w:rsidR="003A6E92" w:rsidRPr="00DE3031" w:rsidRDefault="003A6E92" w:rsidP="003A6E92">
      <w:pPr>
        <w:rPr>
          <w:lang w:eastAsia="zh-CN"/>
        </w:rPr>
      </w:pPr>
      <w:r w:rsidRPr="00DE3031">
        <w:rPr>
          <w:lang w:eastAsia="zh-CN"/>
        </w:rPr>
        <w:t>Če DA, navedite nosilca tihe družbe: _______________________________________________________</w:t>
      </w:r>
    </w:p>
    <w:p w14:paraId="6CF4173D" w14:textId="77777777" w:rsidR="003A6E92" w:rsidRDefault="003A6E92" w:rsidP="003A6E92">
      <w:pPr>
        <w:rPr>
          <w:lang w:eastAsia="zh-CN"/>
        </w:rPr>
      </w:pPr>
    </w:p>
    <w:p w14:paraId="6B2C62D1" w14:textId="77777777" w:rsidR="00BB355B" w:rsidRPr="00DE3031" w:rsidRDefault="00BB355B" w:rsidP="003A6E92">
      <w:pPr>
        <w:rPr>
          <w:lang w:eastAsia="zh-CN"/>
        </w:rPr>
      </w:pPr>
    </w:p>
    <w:p w14:paraId="20D7CCCF" w14:textId="77777777" w:rsidR="003A6E92" w:rsidRPr="00DE3031" w:rsidRDefault="003A6E92" w:rsidP="003A6E92">
      <w:pPr>
        <w:rPr>
          <w:lang w:eastAsia="zh-CN"/>
        </w:rPr>
      </w:pPr>
      <w:r w:rsidRPr="00DE3031">
        <w:rPr>
          <w:lang w:eastAsia="zh-CN"/>
        </w:rPr>
        <w:t>Fizična oseba 3:</w:t>
      </w:r>
    </w:p>
    <w:p w14:paraId="11D8F5CC" w14:textId="77777777" w:rsidR="003A6E92" w:rsidRPr="00DE3031" w:rsidRDefault="003A6E92" w:rsidP="003A6E92">
      <w:pPr>
        <w:rPr>
          <w:lang w:eastAsia="zh-CN"/>
        </w:rPr>
      </w:pPr>
      <w:r w:rsidRPr="00DE3031">
        <w:rPr>
          <w:lang w:eastAsia="zh-CN"/>
        </w:rPr>
        <w:t>Ime in priimek: __________________________________________________________</w:t>
      </w:r>
      <w:r>
        <w:rPr>
          <w:lang w:eastAsia="zh-CN"/>
        </w:rPr>
        <w:t>_____</w:t>
      </w:r>
      <w:r w:rsidRPr="00DE3031">
        <w:rPr>
          <w:lang w:eastAsia="zh-CN"/>
        </w:rPr>
        <w:t>______________</w:t>
      </w:r>
      <w:r w:rsidRPr="00DE3031">
        <w:rPr>
          <w:lang w:eastAsia="zh-CN"/>
        </w:rPr>
        <w:tab/>
      </w:r>
    </w:p>
    <w:p w14:paraId="4B5A495B" w14:textId="77777777" w:rsidR="003A6E92" w:rsidRPr="00DE3031" w:rsidRDefault="003A6E92" w:rsidP="003A6E92">
      <w:pPr>
        <w:rPr>
          <w:lang w:eastAsia="zh-CN"/>
        </w:rPr>
      </w:pPr>
      <w:r w:rsidRPr="00DE3031">
        <w:rPr>
          <w:lang w:eastAsia="zh-CN"/>
        </w:rPr>
        <w:t xml:space="preserve">Prebivališče - stalno, razen če ima oseba začasno prebivališče v Republiki Sloveniji (država, ulica in hišna številka, naselje, občina, poštna številka in kraj): </w:t>
      </w:r>
    </w:p>
    <w:p w14:paraId="61BD1561" w14:textId="77777777" w:rsidR="003A6E92" w:rsidRPr="00DE3031" w:rsidRDefault="003A6E92" w:rsidP="003A6E92">
      <w:pPr>
        <w:rPr>
          <w:lang w:eastAsia="zh-CN"/>
        </w:rPr>
      </w:pPr>
      <w:r w:rsidRPr="00DE3031">
        <w:rPr>
          <w:lang w:eastAsia="zh-CN"/>
        </w:rPr>
        <w:t>_______________________________________________________________________________</w:t>
      </w:r>
    </w:p>
    <w:p w14:paraId="2DEA049A" w14:textId="77777777" w:rsidR="003A6E92" w:rsidRPr="00DE3031" w:rsidRDefault="003A6E92" w:rsidP="003A6E92">
      <w:pPr>
        <w:rPr>
          <w:lang w:eastAsia="zh-CN"/>
        </w:rPr>
      </w:pPr>
      <w:r w:rsidRPr="00DE3031">
        <w:rPr>
          <w:lang w:eastAsia="zh-CN"/>
        </w:rPr>
        <w:t>Delež lastništva ponudnika: ________ %</w:t>
      </w:r>
    </w:p>
    <w:p w14:paraId="05BF6409" w14:textId="77777777" w:rsidR="003A6E92" w:rsidRPr="00DE3031" w:rsidRDefault="003A6E92" w:rsidP="003A6E92">
      <w:pPr>
        <w:rPr>
          <w:lang w:eastAsia="zh-CN"/>
        </w:rPr>
      </w:pPr>
    </w:p>
    <w:p w14:paraId="1A6D69D0" w14:textId="77777777" w:rsidR="003A6E92" w:rsidRPr="00DE3031" w:rsidRDefault="003A6E92" w:rsidP="003A6E92">
      <w:pPr>
        <w:rPr>
          <w:lang w:eastAsia="zh-CN"/>
        </w:rPr>
      </w:pPr>
      <w:r w:rsidRPr="00DE3031">
        <w:rPr>
          <w:lang w:eastAsia="zh-CN"/>
        </w:rPr>
        <w:t xml:space="preserve">Tihi družbenik (ustrezno označi):    DA ___    NE ___    </w:t>
      </w:r>
    </w:p>
    <w:p w14:paraId="72812168" w14:textId="77777777" w:rsidR="003A6E92" w:rsidRPr="00DE3031" w:rsidRDefault="003A6E92" w:rsidP="003A6E92">
      <w:pPr>
        <w:rPr>
          <w:lang w:eastAsia="zh-CN"/>
        </w:rPr>
      </w:pPr>
      <w:r w:rsidRPr="00DE3031">
        <w:rPr>
          <w:lang w:eastAsia="zh-CN"/>
        </w:rPr>
        <w:t>Če DA, navedite nosilca tihe družbe: _______________________________________________________</w:t>
      </w:r>
    </w:p>
    <w:p w14:paraId="5EEB929B" w14:textId="77777777" w:rsidR="003A6E92" w:rsidRPr="00DE3031" w:rsidRDefault="003A6E92" w:rsidP="003A6E92">
      <w:pPr>
        <w:rPr>
          <w:lang w:eastAsia="zh-CN"/>
        </w:rPr>
      </w:pPr>
      <w:r w:rsidRPr="00DE3031">
        <w:rPr>
          <w:lang w:eastAsia="zh-CN"/>
        </w:rPr>
        <w:t>(ustrezno nadaljuj seznam)</w:t>
      </w:r>
    </w:p>
    <w:p w14:paraId="0E644005" w14:textId="77777777" w:rsidR="003A6E92" w:rsidRPr="00DE3031" w:rsidRDefault="003A6E92" w:rsidP="003A6E92">
      <w:pPr>
        <w:rPr>
          <w:b/>
          <w:lang w:eastAsia="zh-CN"/>
        </w:rPr>
      </w:pPr>
    </w:p>
    <w:p w14:paraId="36F8AF06" w14:textId="77777777" w:rsidR="003A6E92" w:rsidRPr="00DE3031" w:rsidRDefault="003A6E92" w:rsidP="003A6E92">
      <w:pPr>
        <w:jc w:val="both"/>
        <w:rPr>
          <w:b/>
          <w:lang w:eastAsia="zh-CN"/>
        </w:rPr>
      </w:pPr>
      <w:r w:rsidRPr="00DE3031">
        <w:rPr>
          <w:b/>
          <w:lang w:eastAsia="zh-CN"/>
        </w:rPr>
        <w:t>1.2. Podatki o udeležbi pravnih oseb v lastništvu ponudnika, vključno z navedbo, ali je pravna oseba nosilec tihe družbe:</w:t>
      </w:r>
    </w:p>
    <w:p w14:paraId="7D5F3D49" w14:textId="77777777" w:rsidR="003A6E92" w:rsidRPr="00DE3031" w:rsidRDefault="003A6E92" w:rsidP="003A6E92">
      <w:pPr>
        <w:rPr>
          <w:lang w:eastAsia="zh-CN"/>
        </w:rPr>
      </w:pPr>
      <w:r w:rsidRPr="00DE3031">
        <w:rPr>
          <w:lang w:eastAsia="zh-CN"/>
        </w:rPr>
        <w:t>Naziv pravne osebe: ____________________________________________________________________</w:t>
      </w:r>
    </w:p>
    <w:p w14:paraId="49BF1DFE" w14:textId="77777777" w:rsidR="003A6E92" w:rsidRPr="00DE3031" w:rsidRDefault="003A6E92" w:rsidP="003A6E92">
      <w:pPr>
        <w:rPr>
          <w:lang w:eastAsia="zh-CN"/>
        </w:rPr>
      </w:pPr>
      <w:r w:rsidRPr="00DE3031">
        <w:rPr>
          <w:lang w:eastAsia="zh-CN"/>
        </w:rPr>
        <w:t>Sedež pravne osebe: ____________________________________________________________________</w:t>
      </w:r>
    </w:p>
    <w:p w14:paraId="43EE7882" w14:textId="77777777" w:rsidR="003A6E92" w:rsidRPr="00DE3031" w:rsidRDefault="003A6E92" w:rsidP="003A6E92">
      <w:pPr>
        <w:rPr>
          <w:lang w:eastAsia="zh-CN"/>
        </w:rPr>
      </w:pPr>
      <w:r w:rsidRPr="00DE3031">
        <w:rPr>
          <w:lang w:eastAsia="zh-CN"/>
        </w:rPr>
        <w:t>Delež lastništva ponudnika:________ %</w:t>
      </w:r>
    </w:p>
    <w:p w14:paraId="2E91E7E6" w14:textId="77777777" w:rsidR="003A6E92" w:rsidRPr="00DE3031" w:rsidRDefault="003A6E92" w:rsidP="003A6E92">
      <w:pPr>
        <w:rPr>
          <w:lang w:eastAsia="zh-CN"/>
        </w:rPr>
      </w:pPr>
      <w:r w:rsidRPr="00DE3031">
        <w:rPr>
          <w:lang w:eastAsia="zh-CN"/>
        </w:rPr>
        <w:t>Matična številka ponudnika oziroma davčna številka za druge pravne osebe, ki nišo vpisane v poslovnem registru: _____________________________________________________________________________</w:t>
      </w:r>
    </w:p>
    <w:p w14:paraId="2E7A1FC6" w14:textId="77777777" w:rsidR="003A6E92" w:rsidRPr="00DE3031" w:rsidRDefault="003A6E92" w:rsidP="003A6E92">
      <w:pPr>
        <w:rPr>
          <w:lang w:eastAsia="zh-CN"/>
        </w:rPr>
      </w:pPr>
      <w:r w:rsidRPr="00DE3031">
        <w:rPr>
          <w:lang w:eastAsia="zh-CN"/>
        </w:rPr>
        <w:t xml:space="preserve">Pravna oseba je hkrati nosilec tihe družbe (ustrezno označi): DA ___    NE ___    </w:t>
      </w:r>
    </w:p>
    <w:p w14:paraId="1E21B1C5" w14:textId="77777777" w:rsidR="003A6E92" w:rsidRPr="00DE3031" w:rsidRDefault="003A6E92" w:rsidP="003A6E92">
      <w:pPr>
        <w:rPr>
          <w:lang w:eastAsia="zh-CN"/>
        </w:rPr>
      </w:pPr>
      <w:r w:rsidRPr="00DE3031">
        <w:rPr>
          <w:lang w:eastAsia="zh-CN"/>
        </w:rPr>
        <w:t>pri čemer je pravna oseba v lasti naslednjih fizičnih oseb:</w:t>
      </w:r>
    </w:p>
    <w:p w14:paraId="0DAD86F2" w14:textId="77777777" w:rsidR="003A6E92" w:rsidRPr="00DE3031" w:rsidRDefault="003A6E92" w:rsidP="003A6E92">
      <w:pPr>
        <w:rPr>
          <w:lang w:eastAsia="zh-CN"/>
        </w:rPr>
      </w:pPr>
    </w:p>
    <w:p w14:paraId="551EA41D" w14:textId="77777777" w:rsidR="003A6E92" w:rsidRPr="00DE3031" w:rsidRDefault="003A6E92" w:rsidP="003A6E92">
      <w:pPr>
        <w:rPr>
          <w:lang w:eastAsia="zh-CN"/>
        </w:rPr>
      </w:pPr>
      <w:r w:rsidRPr="00DE3031">
        <w:rPr>
          <w:lang w:eastAsia="zh-CN"/>
        </w:rPr>
        <w:t>Ime in priimek: ________________________________________________________________________</w:t>
      </w:r>
      <w:r w:rsidRPr="00DE3031">
        <w:rPr>
          <w:lang w:eastAsia="zh-CN"/>
        </w:rPr>
        <w:tab/>
      </w:r>
    </w:p>
    <w:p w14:paraId="138AE134" w14:textId="77777777" w:rsidR="003A6E92" w:rsidRPr="00DE3031" w:rsidRDefault="003A6E92" w:rsidP="003A6E92">
      <w:pPr>
        <w:rPr>
          <w:lang w:eastAsia="zh-CN"/>
        </w:rPr>
      </w:pPr>
      <w:r w:rsidRPr="00DE3031">
        <w:rPr>
          <w:lang w:eastAsia="zh-CN"/>
        </w:rPr>
        <w:t xml:space="preserve">Prebivališče - stalno, razen če ima oseba začasno prebivališče v Republiki Sloveniji (država, ulica in hišna številka, naselje, občina, poštna številka in kraj): </w:t>
      </w:r>
    </w:p>
    <w:p w14:paraId="51EE343F" w14:textId="77777777" w:rsidR="003A6E92" w:rsidRPr="00DE3031" w:rsidRDefault="003A6E92" w:rsidP="003A6E92">
      <w:pPr>
        <w:rPr>
          <w:lang w:eastAsia="zh-CN"/>
        </w:rPr>
      </w:pPr>
      <w:r w:rsidRPr="00DE3031">
        <w:rPr>
          <w:lang w:eastAsia="zh-CN"/>
        </w:rPr>
        <w:t>________________</w:t>
      </w:r>
      <w:r>
        <w:rPr>
          <w:lang w:eastAsia="zh-CN"/>
        </w:rPr>
        <w:t>______________________________</w:t>
      </w:r>
      <w:r w:rsidRPr="00DE3031">
        <w:rPr>
          <w:lang w:eastAsia="zh-CN"/>
        </w:rPr>
        <w:t>____________________________________</w:t>
      </w:r>
    </w:p>
    <w:p w14:paraId="3A57431B" w14:textId="77777777" w:rsidR="003A6E92" w:rsidRPr="00DE3031" w:rsidRDefault="003A6E92" w:rsidP="003A6E92">
      <w:pPr>
        <w:rPr>
          <w:lang w:eastAsia="zh-CN"/>
        </w:rPr>
      </w:pPr>
      <w:r w:rsidRPr="00DE3031">
        <w:rPr>
          <w:lang w:eastAsia="zh-CN"/>
        </w:rPr>
        <w:t>Delež lastništva ponudnika:________ %</w:t>
      </w:r>
    </w:p>
    <w:p w14:paraId="40B64411" w14:textId="77777777" w:rsidR="003A6E92" w:rsidRPr="00DE3031" w:rsidRDefault="003A6E92" w:rsidP="003A6E92">
      <w:pPr>
        <w:rPr>
          <w:lang w:eastAsia="zh-CN"/>
        </w:rPr>
      </w:pPr>
      <w:r w:rsidRPr="00DE3031">
        <w:rPr>
          <w:lang w:eastAsia="zh-CN"/>
        </w:rPr>
        <w:t xml:space="preserve">Tihi družbenik (ustrezno označi):    DA ___    NE ___    </w:t>
      </w:r>
    </w:p>
    <w:p w14:paraId="2B5E112D" w14:textId="77777777" w:rsidR="003A6E92" w:rsidRPr="00DE3031" w:rsidRDefault="003A6E92" w:rsidP="003A6E92">
      <w:pPr>
        <w:rPr>
          <w:lang w:eastAsia="zh-CN"/>
        </w:rPr>
      </w:pPr>
      <w:r w:rsidRPr="00DE3031">
        <w:rPr>
          <w:lang w:eastAsia="zh-CN"/>
        </w:rPr>
        <w:t>Če DA, navedite nosilca tihe družbe: ______________________________________________________ (ustrezno nadaljuj seznam)</w:t>
      </w:r>
    </w:p>
    <w:p w14:paraId="52C5AC62" w14:textId="77777777" w:rsidR="003A6E92" w:rsidRPr="00DE3031" w:rsidRDefault="003A6E92" w:rsidP="003A6E92">
      <w:pPr>
        <w:rPr>
          <w:b/>
          <w:lang w:eastAsia="zh-CN"/>
        </w:rPr>
      </w:pPr>
      <w:r w:rsidRPr="00DE3031">
        <w:rPr>
          <w:b/>
          <w:lang w:eastAsia="zh-CN"/>
        </w:rPr>
        <w:t>1.3. Podatki o družbah, za katere se po določbah zakona, ki ureja gospodarske družbe, šteje, da so povezane družbe s ponudnikom:</w:t>
      </w:r>
    </w:p>
    <w:p w14:paraId="04731EEC" w14:textId="77777777" w:rsidR="003A6E92" w:rsidRPr="00DE3031" w:rsidRDefault="003A6E92" w:rsidP="003A6E92">
      <w:pPr>
        <w:rPr>
          <w:lang w:eastAsia="zh-CN"/>
        </w:rPr>
      </w:pPr>
      <w:r w:rsidRPr="00DE3031">
        <w:rPr>
          <w:lang w:eastAsia="zh-CN"/>
        </w:rPr>
        <w:t>Naziv pravne osebe: __________________________________________________________</w:t>
      </w:r>
      <w:r>
        <w:rPr>
          <w:lang w:eastAsia="zh-CN"/>
        </w:rPr>
        <w:t>______________</w:t>
      </w:r>
      <w:r w:rsidRPr="00DE3031">
        <w:rPr>
          <w:lang w:eastAsia="zh-CN"/>
        </w:rPr>
        <w:t>_________</w:t>
      </w:r>
    </w:p>
    <w:p w14:paraId="4F75E5C0" w14:textId="77777777" w:rsidR="003A6E92" w:rsidRPr="00DE3031" w:rsidRDefault="003A6E92" w:rsidP="003A6E92">
      <w:pPr>
        <w:rPr>
          <w:lang w:eastAsia="zh-CN"/>
        </w:rPr>
      </w:pPr>
      <w:r w:rsidRPr="00DE3031">
        <w:rPr>
          <w:lang w:eastAsia="zh-CN"/>
        </w:rPr>
        <w:t>Sedež pravne osebe: _____________________________________________</w:t>
      </w:r>
      <w:r>
        <w:rPr>
          <w:lang w:eastAsia="zh-CN"/>
        </w:rPr>
        <w:t>______________</w:t>
      </w:r>
      <w:r w:rsidRPr="00DE3031">
        <w:rPr>
          <w:lang w:eastAsia="zh-CN"/>
        </w:rPr>
        <w:t>______________________</w:t>
      </w:r>
    </w:p>
    <w:p w14:paraId="78FBE26B" w14:textId="77777777" w:rsidR="003A6E92" w:rsidRPr="00DE3031" w:rsidRDefault="003A6E92" w:rsidP="003A6E92">
      <w:pPr>
        <w:rPr>
          <w:lang w:eastAsia="zh-CN"/>
        </w:rPr>
      </w:pPr>
    </w:p>
    <w:p w14:paraId="722A23BF" w14:textId="77777777" w:rsidR="003A6E92" w:rsidRPr="00DE3031" w:rsidRDefault="003A6E92" w:rsidP="003A6E92">
      <w:pPr>
        <w:rPr>
          <w:lang w:eastAsia="zh-CN"/>
        </w:rPr>
      </w:pPr>
      <w:r w:rsidRPr="00DE3031">
        <w:rPr>
          <w:lang w:eastAsia="zh-CN"/>
        </w:rPr>
        <w:t>Matična številka ponudnika oziroma davčna številka za druge pravne osebe, ki nišo vpisane v poslovnem registru: _________________________________________________________________</w:t>
      </w:r>
      <w:r>
        <w:rPr>
          <w:lang w:eastAsia="zh-CN"/>
        </w:rPr>
        <w:t>____</w:t>
      </w:r>
      <w:r w:rsidRPr="00DE3031">
        <w:rPr>
          <w:lang w:eastAsia="zh-CN"/>
        </w:rPr>
        <w:t>____________</w:t>
      </w:r>
    </w:p>
    <w:p w14:paraId="55AA4069" w14:textId="77777777" w:rsidR="003A6E92" w:rsidRPr="00DE3031" w:rsidRDefault="003A6E92" w:rsidP="003A6E92">
      <w:pPr>
        <w:rPr>
          <w:lang w:eastAsia="zh-CN"/>
        </w:rPr>
      </w:pPr>
      <w:r w:rsidRPr="00DE3031">
        <w:rPr>
          <w:lang w:eastAsia="zh-CN"/>
        </w:rPr>
        <w:t>je v medsebojnem razmerju, v skladu s 527. členom ZGD s pravno osebo:</w:t>
      </w:r>
    </w:p>
    <w:p w14:paraId="7F75D6E1" w14:textId="77777777" w:rsidR="003A6E92" w:rsidRDefault="003A6E92" w:rsidP="003A6E92">
      <w:pPr>
        <w:rPr>
          <w:lang w:eastAsia="zh-CN"/>
        </w:rPr>
      </w:pPr>
      <w:r w:rsidRPr="00DE3031">
        <w:rPr>
          <w:lang w:eastAsia="zh-CN"/>
        </w:rPr>
        <w:t>Naziv pravne osebe: ___________________________________________________________</w:t>
      </w:r>
      <w:r>
        <w:rPr>
          <w:lang w:eastAsia="zh-CN"/>
        </w:rPr>
        <w:t>_________</w:t>
      </w:r>
      <w:r w:rsidRPr="00DE3031">
        <w:rPr>
          <w:lang w:eastAsia="zh-CN"/>
        </w:rPr>
        <w:t>_________</w:t>
      </w:r>
      <w:r w:rsidRPr="00DE3031">
        <w:rPr>
          <w:lang w:eastAsia="zh-CN"/>
        </w:rPr>
        <w:tab/>
      </w:r>
    </w:p>
    <w:p w14:paraId="66C174AA" w14:textId="77777777" w:rsidR="003A6E92" w:rsidRPr="00DE3031" w:rsidRDefault="003A6E92" w:rsidP="003A6E92">
      <w:pPr>
        <w:rPr>
          <w:lang w:eastAsia="zh-CN"/>
        </w:rPr>
      </w:pPr>
      <w:r w:rsidRPr="00DE3031">
        <w:rPr>
          <w:lang w:eastAsia="zh-CN"/>
        </w:rPr>
        <w:t>Sedež pravne osebe: _________________________________________________________</w:t>
      </w:r>
      <w:r>
        <w:rPr>
          <w:lang w:eastAsia="zh-CN"/>
        </w:rPr>
        <w:t>_________</w:t>
      </w:r>
      <w:r w:rsidRPr="00DE3031">
        <w:rPr>
          <w:lang w:eastAsia="zh-CN"/>
        </w:rPr>
        <w:t>___________</w:t>
      </w:r>
      <w:r w:rsidRPr="00DE3031">
        <w:rPr>
          <w:lang w:eastAsia="zh-CN"/>
        </w:rPr>
        <w:tab/>
      </w:r>
    </w:p>
    <w:p w14:paraId="26A59293" w14:textId="77777777" w:rsidR="003A6E92" w:rsidRPr="00DE3031" w:rsidRDefault="003A6E92" w:rsidP="003A6E92">
      <w:pPr>
        <w:rPr>
          <w:lang w:eastAsia="zh-CN"/>
        </w:rPr>
      </w:pPr>
      <w:r w:rsidRPr="00DE3031">
        <w:rPr>
          <w:lang w:eastAsia="zh-CN"/>
        </w:rPr>
        <w:t>Matična številka ponudnika oziroma davčna številka za druge pravne osebe, ki niso vpisane v poslovnem registru: _____________________________________________________________________________</w:t>
      </w:r>
      <w:r w:rsidRPr="00DE3031">
        <w:rPr>
          <w:lang w:eastAsia="zh-CN"/>
        </w:rPr>
        <w:tab/>
      </w:r>
    </w:p>
    <w:p w14:paraId="38F4CBB3" w14:textId="77777777" w:rsidR="003A6E92" w:rsidRPr="00DE3031" w:rsidRDefault="003A6E92" w:rsidP="003A6E92">
      <w:pPr>
        <w:rPr>
          <w:lang w:eastAsia="zh-CN"/>
        </w:rPr>
      </w:pPr>
      <w:r w:rsidRPr="00DE3031">
        <w:rPr>
          <w:lang w:eastAsia="zh-CN"/>
        </w:rPr>
        <w:t>povezana na način _____________________________________________________________</w:t>
      </w:r>
      <w:r>
        <w:rPr>
          <w:lang w:eastAsia="zh-CN"/>
        </w:rPr>
        <w:t>________</w:t>
      </w:r>
      <w:r w:rsidRPr="00DE3031">
        <w:rPr>
          <w:lang w:eastAsia="zh-CN"/>
        </w:rPr>
        <w:t>________</w:t>
      </w:r>
      <w:r w:rsidRPr="00DE3031">
        <w:rPr>
          <w:lang w:eastAsia="zh-CN"/>
        </w:rPr>
        <w:tab/>
      </w:r>
    </w:p>
    <w:p w14:paraId="223751A5" w14:textId="77777777" w:rsidR="003A6E92" w:rsidRPr="00DE3031" w:rsidRDefault="003A6E92" w:rsidP="003A6E92">
      <w:pPr>
        <w:rPr>
          <w:lang w:eastAsia="zh-CN"/>
        </w:rPr>
      </w:pPr>
      <w:r w:rsidRPr="00DE3031">
        <w:rPr>
          <w:lang w:eastAsia="zh-CN"/>
        </w:rPr>
        <w:t>(ustrezno nadaljuj seznam)</w:t>
      </w:r>
    </w:p>
    <w:p w14:paraId="3F43E296" w14:textId="77777777" w:rsidR="003A6E92" w:rsidRPr="00DE3031" w:rsidRDefault="003A6E92" w:rsidP="003A6E92">
      <w:pPr>
        <w:rPr>
          <w:lang w:eastAsia="zh-CN"/>
        </w:rPr>
      </w:pPr>
      <w:r w:rsidRPr="00DE3031">
        <w:rPr>
          <w:lang w:eastAsia="zh-CN"/>
        </w:rPr>
        <w:t>Izjavljam, da sem kot fizične osebe - udeležence v lastništvu ponudnika navedel:</w:t>
      </w:r>
    </w:p>
    <w:p w14:paraId="2A585E73" w14:textId="77777777" w:rsidR="003A6E92" w:rsidRPr="00DE3031" w:rsidRDefault="003A6E92" w:rsidP="0064393C">
      <w:pPr>
        <w:numPr>
          <w:ilvl w:val="0"/>
          <w:numId w:val="19"/>
        </w:numPr>
        <w:contextualSpacing/>
        <w:jc w:val="both"/>
        <w:rPr>
          <w:lang w:eastAsia="zh-CN"/>
        </w:rPr>
      </w:pPr>
      <w:r w:rsidRPr="00DE3031">
        <w:rPr>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1B2C1FF8" w14:textId="77777777" w:rsidR="003A6E92" w:rsidRPr="00DE3031" w:rsidRDefault="003A6E92" w:rsidP="0064393C">
      <w:pPr>
        <w:numPr>
          <w:ilvl w:val="0"/>
          <w:numId w:val="19"/>
        </w:numPr>
        <w:contextualSpacing/>
        <w:jc w:val="both"/>
        <w:rPr>
          <w:lang w:eastAsia="zh-CN"/>
        </w:rPr>
      </w:pPr>
      <w:r w:rsidRPr="00DE3031">
        <w:rPr>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06D33DCC" w14:textId="77777777" w:rsidR="003A6E92" w:rsidRPr="00DE3031" w:rsidRDefault="003A6E92" w:rsidP="003A6E92">
      <w:pPr>
        <w:jc w:val="both"/>
        <w:rPr>
          <w:lang w:eastAsia="zh-CN"/>
        </w:rPr>
      </w:pPr>
      <w:r w:rsidRPr="00DE3031">
        <w:rPr>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0F66045" w14:textId="5FA6536E" w:rsidR="003A6E92" w:rsidRDefault="003A6E92" w:rsidP="003A6E92">
      <w:pPr>
        <w:jc w:val="both"/>
        <w:rPr>
          <w:lang w:eastAsia="zh-CN"/>
        </w:rPr>
      </w:pPr>
      <w:r w:rsidRPr="00DE3031">
        <w:rPr>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0ADB8A37" w14:textId="0758E45C" w:rsidR="00A144CF" w:rsidRDefault="00A144CF" w:rsidP="003A6E92">
      <w:pPr>
        <w:jc w:val="both"/>
        <w:rPr>
          <w:lang w:eastAsia="zh-CN"/>
        </w:rPr>
      </w:pPr>
      <w:r>
        <w:rPr>
          <w:lang w:eastAsia="zh-CN"/>
        </w:rPr>
        <w:t>S podpisom te izjave nadalje izjavljam, da zame kot za poslovni subjekt ne veljajo omejitve poslovanja z naročnikom.</w:t>
      </w:r>
    </w:p>
    <w:p w14:paraId="36D83ADE" w14:textId="77777777" w:rsidR="003A6E92" w:rsidRDefault="003A6E92" w:rsidP="003A6E92">
      <w:pPr>
        <w:jc w:val="both"/>
        <w:rPr>
          <w:lang w:eastAsia="zh-CN"/>
        </w:rPr>
      </w:pPr>
    </w:p>
    <w:p w14:paraId="20571D9C" w14:textId="77777777" w:rsidR="00DE4F1B" w:rsidRDefault="00DE4F1B" w:rsidP="003A6E92">
      <w:pPr>
        <w:jc w:val="both"/>
        <w:rPr>
          <w:lang w:eastAsia="zh-CN"/>
        </w:rPr>
      </w:pPr>
    </w:p>
    <w:p w14:paraId="49179DAC" w14:textId="361E8832" w:rsidR="00DE4F1B" w:rsidRPr="00DE4F1B" w:rsidRDefault="00DE4F1B" w:rsidP="005D1DB6">
      <w:pPr>
        <w:tabs>
          <w:tab w:val="right" w:pos="2556"/>
          <w:tab w:val="right" w:pos="5529"/>
        </w:tabs>
        <w:suppressAutoHyphens/>
        <w:autoSpaceDN w:val="0"/>
        <w:ind w:right="6"/>
        <w:jc w:val="both"/>
        <w:textAlignment w:val="baseline"/>
        <w:rPr>
          <w:rFonts w:asciiTheme="minorHAnsi" w:eastAsia="Calibri" w:hAnsiTheme="minorHAnsi" w:cs="Arial"/>
          <w:kern w:val="3"/>
          <w:lang w:eastAsia="zh-CN"/>
        </w:rPr>
      </w:pPr>
      <w:r w:rsidRPr="00DE4F1B">
        <w:rPr>
          <w:rFonts w:asciiTheme="minorHAnsi" w:eastAsia="Calibri" w:hAnsiTheme="minorHAnsi" w:cs="Arial"/>
          <w:kern w:val="3"/>
          <w:lang w:eastAsia="zh-CN"/>
        </w:rPr>
        <w:t>_________________</w:t>
      </w:r>
      <w:r w:rsidR="00D82AA2">
        <w:rPr>
          <w:rFonts w:asciiTheme="minorHAnsi" w:eastAsia="Calibri" w:hAnsiTheme="minorHAnsi" w:cs="Arial"/>
          <w:kern w:val="3"/>
          <w:lang w:eastAsia="zh-CN"/>
        </w:rPr>
        <w:tab/>
      </w:r>
      <w:r w:rsidR="005D1DB6">
        <w:rPr>
          <w:rFonts w:asciiTheme="minorHAnsi" w:eastAsia="Calibri" w:hAnsiTheme="minorHAnsi" w:cs="Arial"/>
          <w:kern w:val="3"/>
          <w:lang w:eastAsia="zh-CN"/>
        </w:rPr>
        <w:tab/>
      </w:r>
      <w:r w:rsidR="005D1DB6">
        <w:rPr>
          <w:rFonts w:asciiTheme="minorHAnsi" w:eastAsia="Calibri" w:hAnsiTheme="minorHAnsi" w:cs="Arial"/>
          <w:kern w:val="3"/>
          <w:lang w:eastAsia="zh-CN"/>
        </w:rPr>
        <w:tab/>
      </w:r>
      <w:r w:rsidR="00D82AA2">
        <w:rPr>
          <w:rFonts w:asciiTheme="minorHAnsi" w:eastAsia="Calibri" w:hAnsiTheme="minorHAnsi" w:cs="Arial"/>
          <w:kern w:val="3"/>
          <w:lang w:eastAsia="zh-CN"/>
        </w:rPr>
        <w:t>______________________________</w:t>
      </w:r>
    </w:p>
    <w:p w14:paraId="2A08AB93" w14:textId="425F86C4" w:rsidR="00DE4F1B" w:rsidRPr="00DE4F1B" w:rsidRDefault="00D82AA2" w:rsidP="00DE4F1B">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Pr>
          <w:rFonts w:asciiTheme="minorHAnsi" w:eastAsia="Calibri" w:hAnsiTheme="minorHAnsi" w:cs="Arial"/>
          <w:kern w:val="3"/>
          <w:lang w:eastAsia="zh-CN"/>
        </w:rPr>
        <w:t xml:space="preserve">             Datum</w:t>
      </w:r>
      <w:r>
        <w:rPr>
          <w:rFonts w:asciiTheme="minorHAnsi" w:eastAsia="Calibri" w:hAnsiTheme="minorHAnsi" w:cs="Arial"/>
          <w:kern w:val="3"/>
          <w:lang w:eastAsia="zh-CN"/>
        </w:rPr>
        <w:tab/>
      </w:r>
      <w:r w:rsidR="00DE4F1B" w:rsidRPr="00DE4F1B">
        <w:rPr>
          <w:rFonts w:asciiTheme="minorHAnsi" w:eastAsia="Calibri" w:hAnsiTheme="minorHAnsi" w:cs="Arial"/>
          <w:kern w:val="3"/>
          <w:lang w:eastAsia="zh-CN"/>
        </w:rPr>
        <w:tab/>
      </w:r>
      <w:r w:rsidR="00DE4F1B" w:rsidRPr="00DE4F1B">
        <w:rPr>
          <w:rFonts w:asciiTheme="minorHAnsi" w:eastAsia="Calibri" w:hAnsiTheme="minorHAnsi" w:cs="Arial"/>
          <w:kern w:val="3"/>
          <w:lang w:eastAsia="zh-CN"/>
        </w:rPr>
        <w:tab/>
        <w:t>Podpis zakonitega zastopnika</w:t>
      </w:r>
    </w:p>
    <w:p w14:paraId="29AAE2F2" w14:textId="77777777" w:rsidR="00DE4F1B" w:rsidRPr="00DE4F1B" w:rsidRDefault="00DE4F1B" w:rsidP="00DE4F1B">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DE4F1B">
        <w:rPr>
          <w:rFonts w:asciiTheme="minorHAnsi" w:eastAsia="Calibri" w:hAnsiTheme="minorHAnsi" w:cs="Arial"/>
          <w:kern w:val="3"/>
          <w:lang w:eastAsia="zh-CN"/>
        </w:rPr>
        <w:tab/>
      </w:r>
      <w:r w:rsidRPr="00DE4F1B">
        <w:rPr>
          <w:rFonts w:asciiTheme="minorHAnsi" w:eastAsia="Calibri" w:hAnsiTheme="minorHAnsi" w:cs="Arial"/>
          <w:kern w:val="3"/>
          <w:lang w:eastAsia="zh-CN"/>
        </w:rPr>
        <w:tab/>
      </w:r>
      <w:r w:rsidRPr="00DE4F1B">
        <w:rPr>
          <w:rFonts w:asciiTheme="minorHAnsi" w:eastAsia="Calibri" w:hAnsiTheme="minorHAnsi" w:cs="Arial"/>
          <w:kern w:val="3"/>
          <w:lang w:eastAsia="zh-CN"/>
        </w:rPr>
        <w:tab/>
        <w:t xml:space="preserve">     gospodarskega subjekta</w:t>
      </w:r>
    </w:p>
    <w:p w14:paraId="1BD12EC4" w14:textId="77777777" w:rsidR="00DE4F1B" w:rsidRDefault="00DE4F1B" w:rsidP="003A6E92">
      <w:pPr>
        <w:jc w:val="both"/>
        <w:rPr>
          <w:lang w:eastAsia="zh-CN"/>
        </w:rPr>
      </w:pPr>
    </w:p>
    <w:p w14:paraId="42FBC84E" w14:textId="77777777" w:rsidR="00DE4F1B" w:rsidRDefault="00DE4F1B" w:rsidP="003A6E92">
      <w:pPr>
        <w:jc w:val="both"/>
        <w:rPr>
          <w:lang w:eastAsia="zh-CN"/>
        </w:rPr>
      </w:pPr>
    </w:p>
    <w:p w14:paraId="50402D87" w14:textId="77777777" w:rsidR="00114799" w:rsidRPr="00114799" w:rsidRDefault="00114799" w:rsidP="00114799">
      <w:pPr>
        <w:jc w:val="both"/>
        <w:rPr>
          <w:i/>
          <w:sz w:val="20"/>
          <w:szCs w:val="20"/>
          <w:lang w:eastAsia="zh-CN"/>
        </w:rPr>
      </w:pPr>
      <w:r w:rsidRPr="00114799">
        <w:rPr>
          <w:b/>
          <w:i/>
          <w:sz w:val="20"/>
          <w:szCs w:val="20"/>
          <w:lang w:eastAsia="zh-CN"/>
        </w:rPr>
        <w:t>Ponudniku</w:t>
      </w:r>
      <w:r w:rsidRPr="00114799">
        <w:rPr>
          <w:i/>
          <w:sz w:val="20"/>
          <w:szCs w:val="20"/>
          <w:lang w:eastAsia="zh-CN"/>
        </w:rPr>
        <w:t xml:space="preserve"> izjave </w:t>
      </w:r>
      <w:r w:rsidRPr="00114799">
        <w:rPr>
          <w:b/>
          <w:i/>
          <w:sz w:val="20"/>
          <w:szCs w:val="20"/>
          <w:lang w:eastAsia="zh-CN"/>
        </w:rPr>
        <w:t>ni potrebno podpisati</w:t>
      </w:r>
      <w:r w:rsidRPr="00114799">
        <w:rPr>
          <w:i/>
          <w:sz w:val="20"/>
          <w:szCs w:val="20"/>
          <w:lang w:eastAsia="zh-CN"/>
        </w:rPr>
        <w:t>, naročnik bo štel, da izjavo ponudnik potrdi s tem, ko odda ponudbo.</w:t>
      </w:r>
    </w:p>
    <w:p w14:paraId="491F820A" w14:textId="77777777" w:rsidR="00114799" w:rsidRPr="00114799" w:rsidRDefault="00114799" w:rsidP="00114799">
      <w:pPr>
        <w:jc w:val="both"/>
        <w:rPr>
          <w:i/>
          <w:sz w:val="20"/>
          <w:szCs w:val="20"/>
          <w:lang w:eastAsia="zh-CN"/>
        </w:rPr>
      </w:pPr>
      <w:r w:rsidRPr="00114799">
        <w:rPr>
          <w:i/>
          <w:sz w:val="20"/>
          <w:szCs w:val="20"/>
          <w:lang w:eastAsia="zh-CN"/>
        </w:rPr>
        <w:t xml:space="preserve">V primeru </w:t>
      </w:r>
      <w:r w:rsidRPr="00114799">
        <w:rPr>
          <w:b/>
          <w:i/>
          <w:sz w:val="20"/>
          <w:szCs w:val="20"/>
          <w:lang w:eastAsia="zh-CN"/>
        </w:rPr>
        <w:t>skupne ponudbe</w:t>
      </w:r>
      <w:r w:rsidRPr="00114799">
        <w:rPr>
          <w:i/>
          <w:sz w:val="20"/>
          <w:szCs w:val="20"/>
          <w:lang w:eastAsia="zh-CN"/>
        </w:rPr>
        <w:t xml:space="preserve"> je treba podpisano izjavo naložiti za vsakega ponudnika posebej (izjava se fotokopira). </w:t>
      </w:r>
    </w:p>
    <w:p w14:paraId="58CC85FC" w14:textId="77777777" w:rsidR="00114799" w:rsidRPr="00114799" w:rsidRDefault="00114799" w:rsidP="00114799">
      <w:pPr>
        <w:jc w:val="both"/>
        <w:rPr>
          <w:i/>
          <w:sz w:val="20"/>
          <w:szCs w:val="20"/>
          <w:lang w:eastAsia="zh-CN"/>
        </w:rPr>
      </w:pPr>
      <w:r w:rsidRPr="00114799">
        <w:rPr>
          <w:i/>
          <w:sz w:val="20"/>
          <w:szCs w:val="20"/>
          <w:lang w:eastAsia="zh-CN"/>
        </w:rPr>
        <w:t xml:space="preserve">V primeru nastopanja s </w:t>
      </w:r>
      <w:r w:rsidRPr="00114799">
        <w:rPr>
          <w:b/>
          <w:i/>
          <w:sz w:val="20"/>
          <w:szCs w:val="20"/>
          <w:lang w:eastAsia="zh-CN"/>
        </w:rPr>
        <w:t>podizvajalci</w:t>
      </w:r>
      <w:r w:rsidRPr="00114799">
        <w:rPr>
          <w:i/>
          <w:sz w:val="20"/>
          <w:szCs w:val="20"/>
          <w:lang w:eastAsia="zh-CN"/>
        </w:rPr>
        <w:t xml:space="preserve"> je treba podpisano izjavo naložiti tudi za vsakega podizvajalca posebej (izjava se fotokopira).</w:t>
      </w:r>
    </w:p>
    <w:p w14:paraId="393CF1E9" w14:textId="77777777" w:rsidR="00114799" w:rsidRPr="00114799" w:rsidRDefault="00114799" w:rsidP="00114799">
      <w:pPr>
        <w:jc w:val="both"/>
        <w:rPr>
          <w:i/>
          <w:sz w:val="20"/>
          <w:szCs w:val="20"/>
          <w:lang w:eastAsia="zh-CN"/>
        </w:rPr>
      </w:pPr>
      <w:r w:rsidRPr="00114799">
        <w:rPr>
          <w:i/>
          <w:sz w:val="20"/>
          <w:szCs w:val="20"/>
          <w:lang w:eastAsia="zh-CN"/>
        </w:rPr>
        <w:t xml:space="preserve">V primeru </w:t>
      </w:r>
      <w:r w:rsidRPr="00114799">
        <w:rPr>
          <w:b/>
          <w:i/>
          <w:sz w:val="20"/>
          <w:szCs w:val="20"/>
          <w:lang w:eastAsia="zh-CN"/>
        </w:rPr>
        <w:t>sklicevanja na zmogljivosti drugega subjekta</w:t>
      </w:r>
      <w:r w:rsidRPr="00114799">
        <w:rPr>
          <w:i/>
          <w:sz w:val="20"/>
          <w:szCs w:val="20"/>
          <w:lang w:eastAsia="zh-CN"/>
        </w:rPr>
        <w:t xml:space="preserve"> (81. člen ZJN-3) je treba podpisano izjavo naložiti za vsak drugi subjekt posebej (izjava se fotokopira).</w:t>
      </w:r>
    </w:p>
    <w:p w14:paraId="7219378E" w14:textId="77777777" w:rsidR="00114799" w:rsidRPr="00114799" w:rsidRDefault="00114799" w:rsidP="00114799">
      <w:pPr>
        <w:jc w:val="both"/>
        <w:rPr>
          <w:b/>
          <w:i/>
          <w:sz w:val="20"/>
          <w:szCs w:val="20"/>
          <w:lang w:eastAsia="zh-CN"/>
        </w:rPr>
      </w:pPr>
      <w:r w:rsidRPr="00114799">
        <w:rPr>
          <w:b/>
          <w:i/>
          <w:sz w:val="20"/>
          <w:szCs w:val="20"/>
          <w:lang w:eastAsia="zh-CN"/>
        </w:rPr>
        <w:t xml:space="preserve">Izjavo je treba naložiti v informacijski sistem e-JN v razdelek »Druge priloge«. </w:t>
      </w:r>
    </w:p>
    <w:p w14:paraId="4C754077" w14:textId="77777777" w:rsidR="00475CBD" w:rsidRPr="00DE3031" w:rsidRDefault="00475CBD" w:rsidP="003A6E92">
      <w:pPr>
        <w:jc w:val="both"/>
        <w:rPr>
          <w:lang w:eastAsia="zh-CN"/>
        </w:rPr>
      </w:pPr>
    </w:p>
    <w:p w14:paraId="4936F510" w14:textId="77777777" w:rsidR="003A6E92" w:rsidRDefault="003A6E92" w:rsidP="003A6E92">
      <w:pPr>
        <w:rPr>
          <w:b/>
          <w:i/>
          <w:sz w:val="20"/>
          <w:szCs w:val="20"/>
          <w:lang w:eastAsia="zh-CN"/>
        </w:rPr>
      </w:pPr>
    </w:p>
    <w:p w14:paraId="5C644CDD" w14:textId="77777777" w:rsidR="00805570" w:rsidRDefault="00805570" w:rsidP="003A6E92">
      <w:pPr>
        <w:rPr>
          <w:b/>
          <w:i/>
          <w:sz w:val="20"/>
          <w:szCs w:val="20"/>
          <w:lang w:eastAsia="zh-CN"/>
        </w:rPr>
        <w:sectPr w:rsidR="00805570" w:rsidSect="00EF33D0">
          <w:headerReference w:type="default" r:id="rId45"/>
          <w:type w:val="continuous"/>
          <w:pgSz w:w="11906" w:h="16838"/>
          <w:pgMar w:top="1417" w:right="1417" w:bottom="1417" w:left="1417" w:header="708" w:footer="708" w:gutter="0"/>
          <w:cols w:space="708"/>
          <w:docGrid w:linePitch="360"/>
        </w:sectPr>
      </w:pPr>
    </w:p>
    <w:p w14:paraId="0EE5A343" w14:textId="77777777" w:rsidR="00DE4F1B" w:rsidRPr="00AB0E8E" w:rsidRDefault="00DE4F1B" w:rsidP="009128EE">
      <w:pPr>
        <w:pStyle w:val="Slog3"/>
        <w:rPr>
          <w:rStyle w:val="Neenpoudarek"/>
          <w:b/>
          <w:i/>
          <w:iCs w:val="0"/>
        </w:rPr>
      </w:pPr>
      <w:bookmarkStart w:id="179" w:name="_Toc32922919"/>
      <w:r w:rsidRPr="00AB0E8E">
        <w:rPr>
          <w:rStyle w:val="Neenpoudarek"/>
          <w:b/>
          <w:i/>
          <w:iCs w:val="0"/>
        </w:rPr>
        <w:t xml:space="preserve">PRILOGA št. </w:t>
      </w:r>
      <w:r w:rsidR="00805570">
        <w:rPr>
          <w:rStyle w:val="Neenpoudarek"/>
          <w:b/>
          <w:i/>
          <w:iCs w:val="0"/>
        </w:rPr>
        <w:t>8</w:t>
      </w:r>
      <w:bookmarkEnd w:id="179"/>
    </w:p>
    <w:p w14:paraId="1AB5072D" w14:textId="77777777" w:rsidR="00DE4F1B" w:rsidRPr="00BC42EC" w:rsidRDefault="00DE4F1B" w:rsidP="00436E2B">
      <w:pPr>
        <w:pStyle w:val="Intenzivencitat"/>
        <w:rPr>
          <w:rFonts w:eastAsia="Calibri"/>
        </w:rPr>
      </w:pPr>
      <w:bookmarkStart w:id="180" w:name="_Toc492658288"/>
      <w:bookmarkStart w:id="181" w:name="_Toc32922920"/>
      <w:r w:rsidRPr="00BC42EC">
        <w:rPr>
          <w:rFonts w:eastAsia="Calibri"/>
          <w:lang w:eastAsia="zh-CN"/>
        </w:rPr>
        <w:t>IZJAVA O STRINJANJU Z RAZPISNIMI POGOJI IN O RESNIČNOSTI PODATKOV, NAVEDENIH V PONUDBI</w:t>
      </w:r>
      <w:bookmarkEnd w:id="180"/>
      <w:bookmarkEnd w:id="181"/>
    </w:p>
    <w:p w14:paraId="2CF9692F" w14:textId="77777777" w:rsidR="00DE4F1B" w:rsidRDefault="00DE4F1B" w:rsidP="00DE4F1B">
      <w:pPr>
        <w:tabs>
          <w:tab w:val="left" w:pos="0"/>
        </w:tabs>
        <w:jc w:val="both"/>
        <w:rPr>
          <w:rFonts w:asciiTheme="minorHAnsi" w:eastAsia="Calibri" w:hAnsiTheme="minorHAnsi" w:cs="Cambria"/>
          <w:kern w:val="3"/>
          <w:lang w:eastAsia="zh-CN"/>
        </w:rPr>
      </w:pPr>
    </w:p>
    <w:p w14:paraId="77450D5B" w14:textId="77777777" w:rsidR="00DE4F1B"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Točen naziv in naslov ponudnika/partnerja/podizvajalca:</w:t>
      </w:r>
    </w:p>
    <w:p w14:paraId="2F1E61BB" w14:textId="77777777" w:rsidR="00DE4F1B" w:rsidRPr="00BC42EC" w:rsidRDefault="00DE4F1B" w:rsidP="00DE4F1B">
      <w:pPr>
        <w:tabs>
          <w:tab w:val="left" w:pos="0"/>
        </w:tabs>
        <w:jc w:val="both"/>
        <w:rPr>
          <w:rFonts w:asciiTheme="minorHAnsi" w:eastAsia="Calibri" w:hAnsiTheme="minorHAnsi" w:cs="Cambria"/>
          <w:kern w:val="3"/>
          <w:lang w:eastAsia="zh-CN"/>
        </w:rPr>
      </w:pPr>
    </w:p>
    <w:p w14:paraId="3B981E92" w14:textId="77777777" w:rsidR="00DE4F1B" w:rsidRPr="00BC42EC"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55D9A67F" w14:textId="77777777" w:rsidR="00DE4F1B" w:rsidRPr="00BC42EC" w:rsidRDefault="00DE4F1B" w:rsidP="00DE4F1B">
      <w:pPr>
        <w:tabs>
          <w:tab w:val="left" w:pos="0"/>
        </w:tabs>
        <w:jc w:val="both"/>
        <w:rPr>
          <w:rFonts w:asciiTheme="minorHAnsi" w:eastAsia="Calibri" w:hAnsiTheme="minorHAnsi" w:cs="Cambria"/>
          <w:kern w:val="3"/>
          <w:lang w:eastAsia="zh-CN"/>
        </w:rPr>
      </w:pPr>
    </w:p>
    <w:p w14:paraId="19D53FB7" w14:textId="50416DD1" w:rsidR="00DE4F1B" w:rsidRPr="00BC42EC"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V zvezi z javnim naročilom </w:t>
      </w:r>
      <w:sdt>
        <w:sdtPr>
          <w:rPr>
            <w:rFonts w:asciiTheme="minorHAnsi" w:hAnsiTheme="minorHAnsi" w:cs="Arial"/>
            <w:b/>
          </w:rPr>
          <w:alias w:val="Naslov"/>
          <w:tag w:val=""/>
          <w:id w:val="2109766924"/>
          <w:placeholder>
            <w:docPart w:val="A28A2341D71249D086D768C1A5060B28"/>
          </w:placeholder>
          <w:dataBinding w:prefixMappings="xmlns:ns0='http://purl.org/dc/elements/1.1/' xmlns:ns1='http://schemas.openxmlformats.org/package/2006/metadata/core-properties' " w:xpath="/ns1:coreProperties[1]/ns0:title[1]" w:storeItemID="{6C3C8BC8-F283-45AE-878A-BAB7291924A1}"/>
          <w:text/>
        </w:sdtPr>
        <w:sdtContent>
          <w:r w:rsidR="00E06654">
            <w:rPr>
              <w:rFonts w:asciiTheme="minorHAnsi" w:hAnsiTheme="minorHAnsi" w:cs="Arial"/>
              <w:b/>
            </w:rPr>
            <w:t>Zakup prostora za objavo informativnih vsebin v tiskanem mediju - ponovitev</w:t>
          </w:r>
        </w:sdtContent>
      </w:sdt>
      <w:r w:rsidRPr="00BC42EC">
        <w:rPr>
          <w:rFonts w:asciiTheme="minorHAnsi" w:hAnsiTheme="minorHAnsi"/>
          <w:b/>
          <w:lang w:eastAsia="zh-CN"/>
        </w:rPr>
        <w:t>,</w:t>
      </w:r>
      <w:r w:rsidRPr="00BC42EC">
        <w:rPr>
          <w:rFonts w:asciiTheme="minorHAnsi" w:eastAsia="Calibri" w:hAnsiTheme="minorHAnsi" w:cs="Cambria"/>
          <w:kern w:val="3"/>
          <w:lang w:eastAsia="zh-CN"/>
        </w:rPr>
        <w:t xml:space="preserve"> </w:t>
      </w:r>
    </w:p>
    <w:p w14:paraId="24FA0056" w14:textId="77777777" w:rsidR="00DE4F1B" w:rsidRPr="00BC42EC" w:rsidRDefault="00DE4F1B" w:rsidP="00DE4F1B">
      <w:pPr>
        <w:tabs>
          <w:tab w:val="left" w:pos="0"/>
        </w:tabs>
        <w:jc w:val="both"/>
        <w:rPr>
          <w:rFonts w:asciiTheme="minorHAnsi" w:eastAsia="Calibri" w:hAnsiTheme="minorHAnsi" w:cs="Cambria"/>
          <w:kern w:val="3"/>
          <w:lang w:eastAsia="zh-CN"/>
        </w:rPr>
      </w:pPr>
    </w:p>
    <w:p w14:paraId="25EBA734" w14:textId="77777777" w:rsidR="00DE4F1B" w:rsidRDefault="00DE4F1B" w:rsidP="00DE4F1B">
      <w:pPr>
        <w:tabs>
          <w:tab w:val="left" w:pos="0"/>
        </w:tabs>
        <w:jc w:val="center"/>
        <w:rPr>
          <w:rFonts w:asciiTheme="minorHAnsi" w:eastAsia="Calibri" w:hAnsiTheme="minorHAnsi" w:cs="Cambria"/>
          <w:b/>
          <w:kern w:val="3"/>
          <w:lang w:eastAsia="zh-CN"/>
        </w:rPr>
      </w:pPr>
      <w:r w:rsidRPr="00BC42EC">
        <w:rPr>
          <w:rFonts w:asciiTheme="minorHAnsi" w:eastAsia="Calibri" w:hAnsiTheme="minorHAnsi" w:cs="Cambria"/>
          <w:b/>
          <w:kern w:val="3"/>
          <w:lang w:eastAsia="zh-CN"/>
        </w:rPr>
        <w:t>izjavljamo,</w:t>
      </w:r>
    </w:p>
    <w:p w14:paraId="5C7A4610" w14:textId="77777777" w:rsidR="00DE4F1B" w:rsidRPr="00BC42EC" w:rsidRDefault="00DE4F1B" w:rsidP="00DE4F1B">
      <w:pPr>
        <w:tabs>
          <w:tab w:val="left" w:pos="0"/>
        </w:tabs>
        <w:jc w:val="center"/>
        <w:rPr>
          <w:rFonts w:asciiTheme="minorHAnsi" w:eastAsia="Calibri" w:hAnsiTheme="minorHAnsi" w:cs="Cambria"/>
          <w:b/>
          <w:kern w:val="3"/>
          <w:lang w:eastAsia="zh-CN"/>
        </w:rPr>
      </w:pPr>
    </w:p>
    <w:p w14:paraId="59DEBB4A" w14:textId="77777777" w:rsidR="00DE4F1B"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da v celoti in brezpogojno sprejemamo vse pogoje iz dokumentacije v zvezi z oddajo javnega naročila  za izbiro izvajalca.</w:t>
      </w:r>
    </w:p>
    <w:p w14:paraId="50C3D9CD" w14:textId="77777777" w:rsidR="00DE4F1B" w:rsidRPr="00BC42EC" w:rsidRDefault="00DE4F1B" w:rsidP="00DE4F1B">
      <w:pPr>
        <w:tabs>
          <w:tab w:val="left" w:pos="0"/>
        </w:tabs>
        <w:jc w:val="both"/>
        <w:rPr>
          <w:rFonts w:asciiTheme="minorHAnsi" w:eastAsia="Calibri" w:hAnsiTheme="minorHAnsi" w:cs="Cambria"/>
          <w:kern w:val="3"/>
          <w:lang w:eastAsia="zh-CN"/>
        </w:rPr>
      </w:pPr>
    </w:p>
    <w:p w14:paraId="04877819" w14:textId="77777777" w:rsidR="00DE4F1B" w:rsidRPr="00BC42EC" w:rsidRDefault="00DE4F1B" w:rsidP="00DE4F1B">
      <w:pPr>
        <w:tabs>
          <w:tab w:val="left" w:pos="0"/>
        </w:tabs>
        <w:jc w:val="both"/>
        <w:rPr>
          <w:rFonts w:asciiTheme="minorHAnsi" w:eastAsia="Calibri" w:hAnsiTheme="minorHAnsi" w:cs="Cambria"/>
          <w:kern w:val="3"/>
          <w:sz w:val="6"/>
          <w:szCs w:val="6"/>
          <w:lang w:eastAsia="zh-CN"/>
        </w:rPr>
      </w:pPr>
    </w:p>
    <w:p w14:paraId="5C171CC4"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Istočasno pod kazensko in materialno odgovornostjo izjavljamo, da:</w:t>
      </w:r>
    </w:p>
    <w:p w14:paraId="7DB76231"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7F3EED94"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1.</w:t>
      </w:r>
      <w:r w:rsidRPr="00BC42EC">
        <w:rPr>
          <w:rFonts w:asciiTheme="minorHAnsi" w:eastAsia="Calibri" w:hAnsiTheme="minorHAnsi" w:cs="Cambria"/>
          <w:kern w:val="3"/>
          <w:lang w:eastAsia="zh-CN"/>
        </w:rPr>
        <w:tab/>
        <w:t>so vsi podatki iz ponudbene dokumentacije resnični,</w:t>
      </w:r>
    </w:p>
    <w:p w14:paraId="2C2D49AB"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606FE52F"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2.</w:t>
      </w:r>
      <w:r w:rsidRPr="00BC42EC">
        <w:rPr>
          <w:rFonts w:asciiTheme="minorHAnsi" w:eastAsia="Calibri" w:hAnsiTheme="minorHAnsi" w:cs="Cambria"/>
          <w:kern w:val="3"/>
          <w:lang w:eastAsia="zh-CN"/>
        </w:rPr>
        <w:tab/>
        <w:t>so vse kopije dokumentov/skenogrami iz ponudbene dokumentacije enake originalom,</w:t>
      </w:r>
    </w:p>
    <w:p w14:paraId="3FB82187"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15EB0FA3"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3. </w:t>
      </w:r>
      <w:r w:rsidRPr="00BC42EC">
        <w:rPr>
          <w:rFonts w:asciiTheme="minorHAnsi" w:eastAsia="Calibri" w:hAnsiTheme="minorHAnsi" w:cs="Cambria"/>
          <w:kern w:val="3"/>
          <w:lang w:eastAsia="zh-CN"/>
        </w:rPr>
        <w:tab/>
        <w:t>v celoti potrjujemo besedilo in obveznosti iz vzorca pogodbe, ki je sestavni del te dokumentacije v zvezi z oddajo javnega naročila,</w:t>
      </w:r>
    </w:p>
    <w:p w14:paraId="75C3A0A6"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6CF70899"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4. </w:t>
      </w:r>
      <w:r w:rsidRPr="00BC42EC">
        <w:rPr>
          <w:rFonts w:asciiTheme="minorHAnsi" w:eastAsia="Calibri" w:hAnsiTheme="minorHAnsi" w:cs="Cambria"/>
          <w:kern w:val="3"/>
          <w:lang w:eastAsia="zh-CN"/>
        </w:rPr>
        <w:tab/>
        <w:t>potrjujemo izpolnjevanje pogojev za sodelovanje, ki so določeni v predmetni dokumentaciji v zvezi z oddajo javnega naročila.</w:t>
      </w:r>
    </w:p>
    <w:p w14:paraId="5C11BF01" w14:textId="77777777" w:rsidR="00DE4F1B" w:rsidRDefault="00DE4F1B" w:rsidP="00DE4F1B">
      <w:pPr>
        <w:tabs>
          <w:tab w:val="left" w:pos="0"/>
        </w:tabs>
        <w:ind w:left="705" w:hanging="705"/>
        <w:jc w:val="both"/>
        <w:rPr>
          <w:rFonts w:asciiTheme="minorHAnsi" w:eastAsia="Calibri" w:hAnsiTheme="minorHAnsi" w:cs="Cambria"/>
          <w:kern w:val="3"/>
          <w:lang w:eastAsia="zh-CN"/>
        </w:rPr>
      </w:pPr>
    </w:p>
    <w:p w14:paraId="2FD97915"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4E6161">
        <w:rPr>
          <w:rFonts w:asciiTheme="minorHAnsi" w:eastAsia="Calibri" w:hAnsiTheme="minorHAnsi" w:cs="Cambria"/>
          <w:kern w:val="3"/>
          <w:lang w:eastAsia="zh-CN"/>
        </w:rPr>
        <w:t xml:space="preserve">5.  </w:t>
      </w:r>
      <w:r w:rsidRPr="004E6161">
        <w:rPr>
          <w:rFonts w:asciiTheme="minorHAnsi" w:eastAsia="Calibri" w:hAnsiTheme="minorHAnsi" w:cs="Cambria"/>
          <w:kern w:val="3"/>
          <w:lang w:eastAsia="zh-CN"/>
        </w:rPr>
        <w:tab/>
        <w:t>potrjujemo, da je ponudba veljavna do datuma skladnega z zahtevami naročnika</w:t>
      </w:r>
      <w:r>
        <w:rPr>
          <w:rFonts w:asciiTheme="minorHAnsi" w:eastAsia="Calibri" w:hAnsiTheme="minorHAnsi" w:cs="Cambria"/>
          <w:kern w:val="3"/>
          <w:lang w:eastAsia="zh-CN"/>
        </w:rPr>
        <w:t>,</w:t>
      </w:r>
    </w:p>
    <w:p w14:paraId="4506EDCD" w14:textId="77777777" w:rsidR="00030444" w:rsidRDefault="00030444" w:rsidP="00DE4F1B">
      <w:pPr>
        <w:tabs>
          <w:tab w:val="left" w:pos="0"/>
        </w:tabs>
        <w:ind w:left="705" w:hanging="705"/>
        <w:jc w:val="both"/>
        <w:rPr>
          <w:rFonts w:asciiTheme="minorHAnsi" w:eastAsia="Calibri" w:hAnsiTheme="minorHAnsi" w:cs="Cambria"/>
          <w:kern w:val="3"/>
          <w:lang w:eastAsia="zh-CN"/>
        </w:rPr>
      </w:pPr>
    </w:p>
    <w:p w14:paraId="35DD9CC7" w14:textId="77777777" w:rsidR="00030444" w:rsidRPr="00030444" w:rsidRDefault="00030444" w:rsidP="00030444">
      <w:pPr>
        <w:tabs>
          <w:tab w:val="left" w:pos="0"/>
        </w:tabs>
        <w:ind w:left="705" w:hanging="705"/>
        <w:jc w:val="both"/>
        <w:rPr>
          <w:rFonts w:asciiTheme="minorHAnsi" w:eastAsia="Calibri" w:hAnsiTheme="minorHAnsi" w:cs="Cambria"/>
          <w:kern w:val="3"/>
          <w:lang w:eastAsia="zh-CN"/>
        </w:rPr>
      </w:pPr>
      <w:r w:rsidRPr="00030444">
        <w:rPr>
          <w:rFonts w:asciiTheme="minorHAnsi" w:eastAsia="Calibri" w:hAnsiTheme="minorHAnsi" w:cs="Cambria"/>
          <w:kern w:val="3"/>
          <w:lang w:eastAsia="zh-CN"/>
        </w:rPr>
        <w:t>6.</w:t>
      </w:r>
      <w:r w:rsidRPr="00030444">
        <w:rPr>
          <w:rFonts w:asciiTheme="minorHAnsi" w:eastAsia="Calibri" w:hAnsiTheme="minorHAnsi" w:cs="Cambria"/>
          <w:kern w:val="3"/>
          <w:lang w:eastAsia="zh-CN"/>
        </w:rPr>
        <w:tab/>
        <w:t>potrjujemo, da se strinjamo in smo seznanjeni, da način komunikacije poteka tudi preko informacijskega sistema e-JN.</w:t>
      </w:r>
    </w:p>
    <w:p w14:paraId="10C20B76" w14:textId="77777777" w:rsidR="00030444" w:rsidRPr="00030444" w:rsidRDefault="00030444" w:rsidP="00030444">
      <w:pPr>
        <w:tabs>
          <w:tab w:val="left" w:pos="0"/>
        </w:tabs>
        <w:ind w:left="705" w:hanging="705"/>
        <w:jc w:val="both"/>
        <w:rPr>
          <w:rFonts w:asciiTheme="minorHAnsi" w:eastAsia="Calibri" w:hAnsiTheme="minorHAnsi" w:cs="Cambria"/>
          <w:kern w:val="3"/>
          <w:lang w:eastAsia="zh-CN"/>
        </w:rPr>
      </w:pPr>
    </w:p>
    <w:p w14:paraId="7F3E665C" w14:textId="77777777" w:rsidR="00030444" w:rsidRPr="00030444" w:rsidRDefault="00030444" w:rsidP="00030444">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____________________________________</w:t>
      </w:r>
    </w:p>
    <w:p w14:paraId="17E9D5FB" w14:textId="77777777" w:rsidR="00030444" w:rsidRPr="00030444" w:rsidRDefault="00030444" w:rsidP="00030444">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t>Podpis zakonitega zastopnika</w:t>
      </w:r>
    </w:p>
    <w:p w14:paraId="00C2A9B9" w14:textId="77777777" w:rsidR="00030444" w:rsidRPr="00030444" w:rsidRDefault="00030444" w:rsidP="00030444">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t xml:space="preserve">     gospodarskega subjekta</w:t>
      </w:r>
    </w:p>
    <w:p w14:paraId="46F5BFC6" w14:textId="77777777" w:rsidR="00DE4F1B" w:rsidRDefault="00DE4F1B" w:rsidP="00DE4F1B">
      <w:pPr>
        <w:tabs>
          <w:tab w:val="left" w:pos="0"/>
        </w:tabs>
        <w:ind w:left="705" w:hanging="705"/>
        <w:jc w:val="both"/>
        <w:rPr>
          <w:rFonts w:asciiTheme="minorHAnsi" w:eastAsia="Calibri" w:hAnsiTheme="minorHAnsi" w:cs="Cambria"/>
          <w:kern w:val="3"/>
          <w:lang w:eastAsia="zh-CN"/>
        </w:rPr>
      </w:pPr>
    </w:p>
    <w:p w14:paraId="5CCAF728" w14:textId="77777777" w:rsidR="00DE4F1B" w:rsidRDefault="00DE4F1B" w:rsidP="00DE4F1B">
      <w:pPr>
        <w:tabs>
          <w:tab w:val="left" w:pos="0"/>
        </w:tabs>
        <w:jc w:val="both"/>
        <w:rPr>
          <w:rFonts w:eastAsia="Calibri" w:cs="Cambria"/>
          <w:i/>
          <w:kern w:val="3"/>
          <w:sz w:val="18"/>
          <w:szCs w:val="18"/>
          <w:lang w:eastAsia="zh-CN"/>
        </w:rPr>
      </w:pPr>
    </w:p>
    <w:p w14:paraId="717891DE" w14:textId="77777777" w:rsidR="00576F71" w:rsidRPr="00576F71" w:rsidRDefault="00576F71" w:rsidP="00576F71">
      <w:pPr>
        <w:widowControl w:val="0"/>
        <w:suppressAutoHyphens/>
        <w:autoSpaceDN w:val="0"/>
        <w:ind w:right="6"/>
        <w:jc w:val="both"/>
        <w:textAlignment w:val="baseline"/>
        <w:rPr>
          <w:rFonts w:asciiTheme="minorHAnsi" w:eastAsia="Calibri" w:hAnsiTheme="minorHAnsi" w:cs="Arial"/>
          <w:color w:val="000000" w:themeColor="text1"/>
          <w:kern w:val="3"/>
          <w:sz w:val="20"/>
          <w:szCs w:val="20"/>
          <w:lang w:eastAsia="zh-CN"/>
        </w:rPr>
      </w:pPr>
      <w:r w:rsidRPr="00576F71">
        <w:rPr>
          <w:rFonts w:asciiTheme="minorHAnsi" w:eastAsia="Calibri" w:hAnsiTheme="minorHAnsi" w:cs="Arial"/>
          <w:b/>
          <w:color w:val="000000" w:themeColor="text1"/>
          <w:kern w:val="3"/>
          <w:sz w:val="20"/>
          <w:szCs w:val="20"/>
          <w:lang w:eastAsia="zh-CN"/>
        </w:rPr>
        <w:t>Ponudniku</w:t>
      </w:r>
      <w:r w:rsidRPr="00576F71">
        <w:rPr>
          <w:rFonts w:asciiTheme="minorHAnsi" w:eastAsia="Calibri" w:hAnsiTheme="minorHAnsi" w:cs="Arial"/>
          <w:color w:val="000000" w:themeColor="text1"/>
          <w:kern w:val="3"/>
          <w:sz w:val="20"/>
          <w:szCs w:val="20"/>
          <w:lang w:eastAsia="zh-CN"/>
        </w:rPr>
        <w:t xml:space="preserve"> izjave </w:t>
      </w:r>
      <w:r w:rsidRPr="00576F71">
        <w:rPr>
          <w:rFonts w:asciiTheme="minorHAnsi" w:eastAsia="Calibri" w:hAnsiTheme="minorHAnsi" w:cs="Arial"/>
          <w:b/>
          <w:color w:val="000000" w:themeColor="text1"/>
          <w:kern w:val="3"/>
          <w:sz w:val="20"/>
          <w:szCs w:val="20"/>
          <w:lang w:eastAsia="zh-CN"/>
        </w:rPr>
        <w:t>ni potrebno podpisati</w:t>
      </w:r>
      <w:r w:rsidRPr="00576F71">
        <w:rPr>
          <w:rFonts w:asciiTheme="minorHAnsi" w:eastAsia="Calibri" w:hAnsiTheme="minorHAnsi" w:cs="Arial"/>
          <w:color w:val="000000" w:themeColor="text1"/>
          <w:kern w:val="3"/>
          <w:sz w:val="20"/>
          <w:szCs w:val="20"/>
          <w:lang w:eastAsia="zh-CN"/>
        </w:rPr>
        <w:t>, naročnik bo štel, da izjavo ponudnik potrdi s tem, ko odda ponudbo.</w:t>
      </w:r>
    </w:p>
    <w:p w14:paraId="3980F7C5" w14:textId="77777777" w:rsidR="00576F71" w:rsidRPr="00576F71" w:rsidRDefault="00576F71" w:rsidP="00576F71">
      <w:pPr>
        <w:jc w:val="both"/>
        <w:rPr>
          <w:rFonts w:asciiTheme="minorHAnsi" w:eastAsia="Calibri" w:hAnsiTheme="minorHAnsi"/>
          <w:sz w:val="20"/>
          <w:szCs w:val="20"/>
          <w:lang w:eastAsia="zh-CN"/>
        </w:rPr>
      </w:pPr>
      <w:r w:rsidRPr="00576F71">
        <w:rPr>
          <w:rFonts w:asciiTheme="minorHAnsi" w:eastAsia="Calibri" w:hAnsiTheme="minorHAnsi"/>
          <w:sz w:val="20"/>
          <w:szCs w:val="20"/>
          <w:lang w:eastAsia="zh-CN"/>
        </w:rPr>
        <w:t xml:space="preserve">V primeru </w:t>
      </w:r>
      <w:r w:rsidRPr="00576F71">
        <w:rPr>
          <w:rFonts w:asciiTheme="minorHAnsi" w:eastAsia="Calibri" w:hAnsiTheme="minorHAnsi"/>
          <w:b/>
          <w:sz w:val="20"/>
          <w:szCs w:val="20"/>
          <w:lang w:eastAsia="zh-CN"/>
        </w:rPr>
        <w:t>skupne</w:t>
      </w:r>
      <w:r w:rsidRPr="00576F71">
        <w:rPr>
          <w:rFonts w:asciiTheme="minorHAnsi" w:eastAsia="Calibri" w:hAnsiTheme="minorHAnsi"/>
          <w:sz w:val="20"/>
          <w:szCs w:val="20"/>
          <w:lang w:eastAsia="zh-CN"/>
        </w:rPr>
        <w:t xml:space="preserve"> ponudbe je treba </w:t>
      </w:r>
      <w:r w:rsidRPr="00576F71">
        <w:rPr>
          <w:rFonts w:asciiTheme="minorHAnsi" w:eastAsia="Calibri" w:hAnsiTheme="minorHAnsi"/>
          <w:b/>
          <w:sz w:val="20"/>
          <w:szCs w:val="20"/>
          <w:lang w:eastAsia="zh-CN"/>
        </w:rPr>
        <w:t>podpisano</w:t>
      </w:r>
      <w:r w:rsidRPr="00576F71">
        <w:rPr>
          <w:rFonts w:asciiTheme="minorHAnsi" w:eastAsia="Calibri" w:hAnsiTheme="minorHAnsi"/>
          <w:sz w:val="20"/>
          <w:szCs w:val="20"/>
          <w:lang w:eastAsia="zh-CN"/>
        </w:rPr>
        <w:t xml:space="preserve"> izjavo naložiti za </w:t>
      </w:r>
      <w:r w:rsidRPr="00576F71">
        <w:rPr>
          <w:rFonts w:asciiTheme="minorHAnsi" w:eastAsia="Calibri" w:hAnsiTheme="minorHAnsi"/>
          <w:b/>
          <w:sz w:val="20"/>
          <w:szCs w:val="20"/>
          <w:lang w:eastAsia="zh-CN"/>
        </w:rPr>
        <w:t xml:space="preserve">vsakega partnerja </w:t>
      </w:r>
      <w:r w:rsidRPr="00576F71">
        <w:rPr>
          <w:rFonts w:asciiTheme="minorHAnsi" w:eastAsia="Calibri" w:hAnsiTheme="minorHAnsi"/>
          <w:sz w:val="20"/>
          <w:szCs w:val="20"/>
          <w:lang w:eastAsia="zh-CN"/>
        </w:rPr>
        <w:t xml:space="preserve">posebej (izjava se v ustreznem številu fotokopira). </w:t>
      </w:r>
    </w:p>
    <w:p w14:paraId="23AE1FCD" w14:textId="77777777" w:rsidR="00576F71" w:rsidRPr="00576F71" w:rsidRDefault="00576F71" w:rsidP="00576F71">
      <w:pPr>
        <w:jc w:val="both"/>
        <w:rPr>
          <w:rFonts w:asciiTheme="minorHAnsi" w:eastAsia="Calibri" w:hAnsiTheme="minorHAnsi"/>
          <w:sz w:val="20"/>
          <w:szCs w:val="20"/>
        </w:rPr>
      </w:pPr>
      <w:r w:rsidRPr="00576F71">
        <w:rPr>
          <w:rFonts w:asciiTheme="minorHAnsi" w:eastAsia="Calibri" w:hAnsiTheme="minorHAnsi"/>
          <w:sz w:val="20"/>
          <w:szCs w:val="20"/>
        </w:rPr>
        <w:t xml:space="preserve">V primeru nastopanja s podizvajalci je treba </w:t>
      </w:r>
      <w:r w:rsidRPr="00576F71">
        <w:rPr>
          <w:rFonts w:asciiTheme="minorHAnsi" w:eastAsia="Calibri" w:hAnsiTheme="minorHAnsi"/>
          <w:b/>
          <w:sz w:val="20"/>
          <w:szCs w:val="20"/>
        </w:rPr>
        <w:t xml:space="preserve">podpisano </w:t>
      </w:r>
      <w:r w:rsidRPr="00576F71">
        <w:rPr>
          <w:rFonts w:asciiTheme="minorHAnsi" w:eastAsia="Calibri" w:hAnsiTheme="minorHAnsi"/>
          <w:sz w:val="20"/>
          <w:szCs w:val="20"/>
        </w:rPr>
        <w:t xml:space="preserve">izjavo naložiti tudi </w:t>
      </w:r>
      <w:r w:rsidRPr="00576F71">
        <w:rPr>
          <w:rFonts w:asciiTheme="minorHAnsi" w:eastAsia="Calibri" w:hAnsiTheme="minorHAnsi"/>
          <w:b/>
          <w:sz w:val="20"/>
          <w:szCs w:val="20"/>
        </w:rPr>
        <w:t>za vsakega podizvajalca</w:t>
      </w:r>
      <w:r w:rsidRPr="00576F71">
        <w:rPr>
          <w:rFonts w:asciiTheme="minorHAnsi" w:eastAsia="Calibri" w:hAnsiTheme="minorHAnsi"/>
          <w:sz w:val="20"/>
          <w:szCs w:val="20"/>
        </w:rPr>
        <w:t xml:space="preserve"> posebej (izjava se v ustreznem številu fotokopira). </w:t>
      </w:r>
    </w:p>
    <w:p w14:paraId="6A06D024" w14:textId="77777777" w:rsidR="00576F71" w:rsidRPr="00576F71" w:rsidRDefault="00576F71" w:rsidP="00576F71">
      <w:pPr>
        <w:spacing w:line="259" w:lineRule="auto"/>
        <w:jc w:val="both"/>
        <w:rPr>
          <w:rFonts w:asciiTheme="minorHAnsi" w:eastAsia="Calibri" w:hAnsiTheme="minorHAnsi"/>
          <w:sz w:val="20"/>
          <w:szCs w:val="20"/>
        </w:rPr>
      </w:pPr>
      <w:r w:rsidRPr="00576F71">
        <w:rPr>
          <w:rFonts w:asciiTheme="minorHAnsi" w:eastAsia="Calibri" w:hAnsiTheme="minorHAnsi"/>
          <w:sz w:val="20"/>
          <w:szCs w:val="20"/>
        </w:rPr>
        <w:t xml:space="preserve">V primeru sklicevanja na drugi subjekt je treba </w:t>
      </w:r>
      <w:r w:rsidRPr="00576F71">
        <w:rPr>
          <w:rFonts w:asciiTheme="minorHAnsi" w:eastAsia="Calibri" w:hAnsiTheme="minorHAnsi"/>
          <w:b/>
          <w:sz w:val="20"/>
          <w:szCs w:val="20"/>
        </w:rPr>
        <w:t>podpisano</w:t>
      </w:r>
      <w:r w:rsidRPr="00576F71">
        <w:rPr>
          <w:rFonts w:asciiTheme="minorHAnsi" w:eastAsia="Calibri" w:hAnsiTheme="minorHAnsi"/>
          <w:sz w:val="20"/>
          <w:szCs w:val="20"/>
        </w:rPr>
        <w:t xml:space="preserve"> izjavo naložiti tudi </w:t>
      </w:r>
      <w:r w:rsidRPr="00576F71">
        <w:rPr>
          <w:rFonts w:asciiTheme="minorHAnsi" w:eastAsia="Calibri" w:hAnsiTheme="minorHAnsi"/>
          <w:b/>
          <w:sz w:val="20"/>
          <w:szCs w:val="20"/>
        </w:rPr>
        <w:t xml:space="preserve">za vsak drugi subjekt </w:t>
      </w:r>
      <w:r w:rsidRPr="00576F71">
        <w:rPr>
          <w:rFonts w:asciiTheme="minorHAnsi" w:eastAsia="Calibri" w:hAnsiTheme="minorHAnsi"/>
          <w:sz w:val="20"/>
          <w:szCs w:val="20"/>
        </w:rPr>
        <w:t xml:space="preserve">posebej (izjava se fotokopira in podpisana skenira). </w:t>
      </w:r>
    </w:p>
    <w:p w14:paraId="226BD8A9" w14:textId="77777777" w:rsidR="00576F71" w:rsidRPr="00576F71" w:rsidRDefault="00576F71" w:rsidP="00576F71">
      <w:pPr>
        <w:tabs>
          <w:tab w:val="left" w:pos="0"/>
        </w:tabs>
        <w:jc w:val="both"/>
        <w:rPr>
          <w:rFonts w:asciiTheme="minorHAnsi" w:eastAsia="Calibri" w:hAnsiTheme="minorHAnsi" w:cs="Cambria"/>
          <w:b/>
          <w:i/>
          <w:kern w:val="3"/>
          <w:sz w:val="20"/>
          <w:szCs w:val="20"/>
          <w:u w:val="single"/>
          <w:lang w:eastAsia="zh-CN"/>
        </w:rPr>
      </w:pPr>
      <w:r w:rsidRPr="00576F71">
        <w:rPr>
          <w:rFonts w:asciiTheme="minorHAnsi" w:eastAsia="Calibri" w:hAnsiTheme="minorHAnsi" w:cs="Cambria"/>
          <w:b/>
          <w:i/>
          <w:kern w:val="3"/>
          <w:sz w:val="20"/>
          <w:szCs w:val="20"/>
          <w:u w:val="single"/>
          <w:lang w:eastAsia="zh-CN"/>
        </w:rPr>
        <w:t>Obrazec se naloži  v informacijski sistem e-JN v razdelek »Druge priloge«</w:t>
      </w:r>
    </w:p>
    <w:p w14:paraId="1E638E3C" w14:textId="7C7B0985" w:rsidR="00576F71" w:rsidRPr="00576F71" w:rsidRDefault="00576F71" w:rsidP="00576F71">
      <w:pPr>
        <w:tabs>
          <w:tab w:val="left" w:pos="0"/>
        </w:tabs>
        <w:jc w:val="both"/>
        <w:rPr>
          <w:rFonts w:asciiTheme="minorHAnsi" w:eastAsia="Calibri" w:hAnsiTheme="minorHAnsi" w:cs="Cambria"/>
          <w:kern w:val="3"/>
          <w:sz w:val="20"/>
          <w:szCs w:val="20"/>
          <w:lang w:eastAsia="zh-CN"/>
        </w:rPr>
      </w:pPr>
      <w:r w:rsidRPr="00576F71">
        <w:rPr>
          <w:rFonts w:asciiTheme="minorHAnsi" w:eastAsia="Calibri" w:hAnsiTheme="minorHAnsi" w:cs="Cambria"/>
          <w:kern w:val="3"/>
          <w:sz w:val="20"/>
          <w:szCs w:val="20"/>
          <w:lang w:eastAsia="zh-CN"/>
        </w:rPr>
        <w:t xml:space="preserve">Ta izjava se uporablja izključno za dokazovanje ponudnikove usposobljenosti v  postopku oddaje javnega  naročila </w:t>
      </w:r>
      <w:sdt>
        <w:sdtPr>
          <w:rPr>
            <w:rFonts w:asciiTheme="minorHAnsi" w:eastAsia="Calibri" w:hAnsiTheme="minorHAnsi" w:cs="Cambria"/>
            <w:b/>
            <w:kern w:val="3"/>
            <w:sz w:val="20"/>
            <w:szCs w:val="20"/>
            <w:lang w:eastAsia="zh-CN"/>
          </w:rPr>
          <w:alias w:val="Naslov"/>
          <w:tag w:val=""/>
          <w:id w:val="-1454252597"/>
          <w:placeholder>
            <w:docPart w:val="8E4C9CC65C134A4A85F3F037BB79C86C"/>
          </w:placeholder>
          <w:dataBinding w:prefixMappings="xmlns:ns0='http://purl.org/dc/elements/1.1/' xmlns:ns1='http://schemas.openxmlformats.org/package/2006/metadata/core-properties' " w:xpath="/ns1:coreProperties[1]/ns0:title[1]" w:storeItemID="{6C3C8BC8-F283-45AE-878A-BAB7291924A1}"/>
          <w:text/>
        </w:sdtPr>
        <w:sdtContent>
          <w:r w:rsidR="00E06654">
            <w:rPr>
              <w:rFonts w:asciiTheme="minorHAnsi" w:eastAsia="Calibri" w:hAnsiTheme="minorHAnsi" w:cs="Cambria"/>
              <w:b/>
              <w:kern w:val="3"/>
              <w:sz w:val="20"/>
              <w:szCs w:val="20"/>
              <w:lang w:eastAsia="zh-CN"/>
            </w:rPr>
            <w:t>Zakup prostora za objavo informativnih vsebin v tiskanem mediju - ponovitev</w:t>
          </w:r>
        </w:sdtContent>
      </w:sdt>
      <w:r w:rsidRPr="00576F71">
        <w:rPr>
          <w:rFonts w:asciiTheme="minorHAnsi" w:eastAsia="Calibri" w:hAnsiTheme="minorHAnsi" w:cs="Cambria"/>
          <w:kern w:val="3"/>
          <w:sz w:val="20"/>
          <w:szCs w:val="20"/>
          <w:lang w:eastAsia="zh-CN"/>
        </w:rPr>
        <w:t xml:space="preserve">. </w:t>
      </w:r>
    </w:p>
    <w:p w14:paraId="6C54482B" w14:textId="77777777" w:rsidR="003A6E92" w:rsidRPr="00AB0E8E" w:rsidRDefault="003A6E92" w:rsidP="009128EE">
      <w:pPr>
        <w:pStyle w:val="Slog3"/>
        <w:rPr>
          <w:rStyle w:val="Neenpoudarek"/>
          <w:b/>
          <w:i/>
          <w:iCs w:val="0"/>
        </w:rPr>
      </w:pPr>
      <w:bookmarkStart w:id="182" w:name="_Toc32922921"/>
      <w:r w:rsidRPr="00AB0E8E">
        <w:rPr>
          <w:rStyle w:val="Neenpoudarek"/>
          <w:b/>
          <w:i/>
          <w:iCs w:val="0"/>
        </w:rPr>
        <w:t xml:space="preserve">PRILOGA št. </w:t>
      </w:r>
      <w:r w:rsidR="00EC2F3D">
        <w:rPr>
          <w:rStyle w:val="Neenpoudarek"/>
          <w:b/>
          <w:i/>
          <w:iCs w:val="0"/>
        </w:rPr>
        <w:t>9</w:t>
      </w:r>
      <w:bookmarkEnd w:id="182"/>
    </w:p>
    <w:p w14:paraId="7861988C" w14:textId="77777777" w:rsidR="003A6E92" w:rsidRPr="001136A4" w:rsidRDefault="003A6E92" w:rsidP="003A6E92">
      <w:pPr>
        <w:pBdr>
          <w:top w:val="single" w:sz="4" w:space="10" w:color="541C72"/>
          <w:bottom w:val="single" w:sz="4" w:space="10" w:color="541C72"/>
        </w:pBdr>
        <w:shd w:val="pct5" w:color="F8F2FC" w:fill="F7EFFB"/>
        <w:spacing w:line="259" w:lineRule="auto"/>
        <w:jc w:val="center"/>
        <w:outlineLvl w:val="1"/>
        <w:rPr>
          <w:rFonts w:eastAsia="Calibri" w:cs="Cambria"/>
          <w:b/>
          <w:bCs/>
          <w:i/>
          <w:iCs/>
          <w:color w:val="541C72"/>
          <w:spacing w:val="20"/>
          <w:lang w:eastAsia="zh-CN"/>
        </w:rPr>
      </w:pPr>
      <w:bookmarkStart w:id="183" w:name="_Toc32922922"/>
      <w:r w:rsidRPr="001136A4">
        <w:rPr>
          <w:rFonts w:eastAsia="Calibri" w:cs="Cambria"/>
          <w:b/>
          <w:bCs/>
          <w:i/>
          <w:iCs/>
          <w:color w:val="541C72"/>
          <w:spacing w:val="20"/>
          <w:lang w:eastAsia="zh-CN"/>
        </w:rPr>
        <w:t>IZJAVA O KADROVSKI SPOSOBNOSTI IN TEHNIČNI USPOSOBLJENOSTI</w:t>
      </w:r>
      <w:bookmarkEnd w:id="183"/>
      <w:r w:rsidRPr="001136A4">
        <w:rPr>
          <w:rFonts w:eastAsia="Calibri" w:cs="Cambria"/>
          <w:b/>
          <w:bCs/>
          <w:i/>
          <w:iCs/>
          <w:color w:val="541C72"/>
          <w:spacing w:val="20"/>
          <w:lang w:eastAsia="zh-CN"/>
        </w:rPr>
        <w:t xml:space="preserve"> </w:t>
      </w:r>
    </w:p>
    <w:p w14:paraId="79CCD237" w14:textId="77777777" w:rsidR="003A6E92" w:rsidRDefault="003A6E92" w:rsidP="003A6E92">
      <w:pPr>
        <w:suppressAutoHyphens/>
        <w:autoSpaceDN w:val="0"/>
        <w:spacing w:line="259" w:lineRule="auto"/>
        <w:ind w:right="6"/>
        <w:jc w:val="both"/>
        <w:textAlignment w:val="baseline"/>
        <w:rPr>
          <w:rFonts w:eastAsia="Calibri" w:cs="Cambria"/>
          <w:color w:val="000000"/>
          <w:kern w:val="3"/>
          <w:lang w:eastAsia="zh-CN"/>
        </w:rPr>
      </w:pPr>
    </w:p>
    <w:p w14:paraId="41A974ED" w14:textId="4EA9D673" w:rsidR="003A6E92" w:rsidRPr="009D5939" w:rsidRDefault="003A6E92" w:rsidP="003A6E92">
      <w:p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68728925"/>
          <w:placeholder>
            <w:docPart w:val="BCA8F6FF186E48379EDD95A845B859FE"/>
          </w:placeholder>
          <w:dataBinding w:prefixMappings="xmlns:ns0='http://purl.org/dc/elements/1.1/' xmlns:ns1='http://schemas.openxmlformats.org/package/2006/metadata/core-properties' " w:xpath="/ns1:coreProperties[1]/ns0:title[1]" w:storeItemID="{6C3C8BC8-F283-45AE-878A-BAB7291924A1}"/>
          <w:text/>
        </w:sdtPr>
        <w:sdtContent>
          <w:r w:rsidR="00E06654">
            <w:rPr>
              <w:rFonts w:eastAsia="Calibri" w:cs="Cambria"/>
              <w:b/>
              <w:color w:val="000000"/>
              <w:kern w:val="3"/>
              <w:lang w:eastAsia="zh-CN"/>
            </w:rPr>
            <w:t>Zakup prostora za objavo informativnih vsebin v tiskanem mediju - ponovitev</w:t>
          </w:r>
        </w:sdtContent>
      </w:sdt>
      <w:r w:rsidRPr="009D5939">
        <w:rPr>
          <w:rFonts w:eastAsia="Calibri" w:cs="Cambria"/>
          <w:b/>
          <w:bCs/>
          <w:color w:val="000000"/>
          <w:kern w:val="3"/>
          <w:lang w:eastAsia="zh-CN"/>
        </w:rPr>
        <w:t xml:space="preserve"> </w:t>
      </w:r>
      <w:r w:rsidRPr="009D5939">
        <w:rPr>
          <w:rFonts w:eastAsia="Calibri" w:cs="Cambria"/>
          <w:color w:val="000000"/>
          <w:kern w:val="3"/>
          <w:lang w:eastAsia="zh-CN"/>
        </w:rPr>
        <w:t>objavljenem na portalu javnih naročil,</w:t>
      </w:r>
    </w:p>
    <w:p w14:paraId="1CF78623" w14:textId="77777777" w:rsidR="003A6E92" w:rsidRPr="009D5939" w:rsidRDefault="003A6E92" w:rsidP="003A6E92">
      <w:pPr>
        <w:suppressAutoHyphens/>
        <w:autoSpaceDN w:val="0"/>
        <w:spacing w:line="259" w:lineRule="auto"/>
        <w:ind w:right="6"/>
        <w:jc w:val="both"/>
        <w:textAlignment w:val="baseline"/>
        <w:rPr>
          <w:rFonts w:eastAsia="Calibri" w:cs="Cambria"/>
          <w:color w:val="000000"/>
          <w:kern w:val="3"/>
          <w:lang w:eastAsia="zh-CN"/>
        </w:rPr>
      </w:pPr>
    </w:p>
    <w:p w14:paraId="5EE19E9E" w14:textId="77777777" w:rsidR="003A6E92" w:rsidRPr="009D5939" w:rsidRDefault="003A6E92" w:rsidP="003A6E92">
      <w:p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pod kazensko in materialno odgovornostjo izjavljamo:</w:t>
      </w:r>
    </w:p>
    <w:p w14:paraId="108EEC31" w14:textId="77777777" w:rsidR="003A6E92" w:rsidRPr="009D5939" w:rsidRDefault="003A6E92" w:rsidP="003A6E92">
      <w:pPr>
        <w:suppressAutoHyphens/>
        <w:autoSpaceDN w:val="0"/>
        <w:spacing w:line="259" w:lineRule="auto"/>
        <w:ind w:right="6"/>
        <w:jc w:val="both"/>
        <w:textAlignment w:val="baseline"/>
        <w:rPr>
          <w:rFonts w:eastAsia="Calibri" w:cs="Cambria"/>
          <w:color w:val="000000"/>
          <w:kern w:val="3"/>
          <w:lang w:eastAsia="zh-CN"/>
        </w:rPr>
      </w:pPr>
    </w:p>
    <w:p w14:paraId="20D46413" w14:textId="77777777" w:rsidR="004C493C" w:rsidRPr="004C493C" w:rsidRDefault="004C493C" w:rsidP="000E167B">
      <w:pPr>
        <w:numPr>
          <w:ilvl w:val="0"/>
          <w:numId w:val="36"/>
        </w:numPr>
        <w:suppressAutoHyphens/>
        <w:autoSpaceDN w:val="0"/>
        <w:spacing w:line="259" w:lineRule="auto"/>
        <w:ind w:right="6"/>
        <w:jc w:val="both"/>
        <w:textAlignment w:val="baseline"/>
        <w:rPr>
          <w:rFonts w:eastAsia="Calibri" w:cs="Cambria"/>
          <w:color w:val="000000"/>
          <w:kern w:val="3"/>
          <w:lang w:eastAsia="zh-CN"/>
        </w:rPr>
      </w:pPr>
      <w:r w:rsidRPr="004C493C">
        <w:rPr>
          <w:rFonts w:eastAsia="Calibri" w:cs="Cambria"/>
          <w:color w:val="000000"/>
          <w:kern w:val="3"/>
          <w:lang w:eastAsia="zh-CN"/>
        </w:rPr>
        <w:t>imamo na razpolago ustrezno število usposobljenega strokovnega kadra za izvedbo del, vezanih na predmet naročila,</w:t>
      </w:r>
    </w:p>
    <w:p w14:paraId="0F0FF6A3" w14:textId="77777777" w:rsidR="004C493C" w:rsidRPr="004C493C" w:rsidRDefault="004C493C" w:rsidP="004C493C">
      <w:pPr>
        <w:suppressAutoHyphens/>
        <w:autoSpaceDN w:val="0"/>
        <w:spacing w:line="259" w:lineRule="auto"/>
        <w:ind w:left="360" w:right="6"/>
        <w:jc w:val="both"/>
        <w:textAlignment w:val="baseline"/>
        <w:rPr>
          <w:rFonts w:eastAsia="Calibri" w:cs="Cambria"/>
          <w:color w:val="000000"/>
          <w:kern w:val="3"/>
          <w:lang w:eastAsia="zh-CN"/>
        </w:rPr>
      </w:pPr>
    </w:p>
    <w:p w14:paraId="7275747F" w14:textId="77777777" w:rsidR="004C493C" w:rsidRPr="004C493C" w:rsidRDefault="004C493C" w:rsidP="000E167B">
      <w:pPr>
        <w:numPr>
          <w:ilvl w:val="0"/>
          <w:numId w:val="36"/>
        </w:numPr>
        <w:suppressAutoHyphens/>
        <w:autoSpaceDN w:val="0"/>
        <w:spacing w:line="259" w:lineRule="auto"/>
        <w:ind w:right="6"/>
        <w:jc w:val="both"/>
        <w:textAlignment w:val="baseline"/>
        <w:rPr>
          <w:rFonts w:eastAsia="Calibri" w:cs="Cambria"/>
          <w:color w:val="000000"/>
          <w:kern w:val="3"/>
          <w:lang w:eastAsia="zh-CN"/>
        </w:rPr>
      </w:pPr>
      <w:r w:rsidRPr="004C493C">
        <w:rPr>
          <w:rFonts w:eastAsia="Calibri" w:cs="Cambria"/>
          <w:color w:val="000000"/>
          <w:kern w:val="3"/>
          <w:lang w:eastAsia="zh-CN"/>
        </w:rPr>
        <w:t>bomo s strokovnim kadrom zagotovili strokovno, kvalitetno in pravočasno izvajanje storitev, ki so predmet javnega naročila v skladu z zahtevami naročnika, dokumentacijo v zvezi z oddajo javnega naročila in našo ponudbo,</w:t>
      </w:r>
    </w:p>
    <w:p w14:paraId="1F032F90" w14:textId="77777777" w:rsidR="004C493C" w:rsidRPr="004C493C" w:rsidRDefault="004C493C" w:rsidP="004C493C">
      <w:pPr>
        <w:suppressAutoHyphens/>
        <w:autoSpaceDN w:val="0"/>
        <w:spacing w:line="259" w:lineRule="auto"/>
        <w:ind w:left="360" w:right="6"/>
        <w:jc w:val="both"/>
        <w:textAlignment w:val="baseline"/>
        <w:rPr>
          <w:rFonts w:eastAsia="Calibri" w:cs="Cambria"/>
          <w:color w:val="000000"/>
          <w:kern w:val="3"/>
          <w:lang w:eastAsia="zh-CN"/>
        </w:rPr>
      </w:pPr>
    </w:p>
    <w:p w14:paraId="584471DD" w14:textId="77777777" w:rsidR="004C493C" w:rsidRPr="004C493C" w:rsidRDefault="004C493C" w:rsidP="0044132A">
      <w:pPr>
        <w:numPr>
          <w:ilvl w:val="0"/>
          <w:numId w:val="36"/>
        </w:numPr>
        <w:suppressAutoHyphens/>
        <w:autoSpaceDN w:val="0"/>
        <w:spacing w:line="259" w:lineRule="auto"/>
        <w:ind w:right="6"/>
        <w:jc w:val="both"/>
        <w:textAlignment w:val="baseline"/>
        <w:rPr>
          <w:rFonts w:eastAsia="Calibri" w:cs="Cambria"/>
          <w:color w:val="000000"/>
          <w:kern w:val="3"/>
          <w:lang w:eastAsia="zh-CN"/>
        </w:rPr>
      </w:pPr>
      <w:r w:rsidRPr="004C493C">
        <w:rPr>
          <w:rFonts w:eastAsia="Calibri" w:cs="Cambria"/>
          <w:color w:val="000000"/>
          <w:kern w:val="3"/>
          <w:lang w:eastAsia="zh-CN"/>
        </w:rPr>
        <w:t>izpolnjujemo formalne tehnične pogoje in imamo ustrezna pooblastila, dovoljenja, listine, soglasja in ostala dokazila potrebna za izvedbo predmeta naročila,</w:t>
      </w:r>
    </w:p>
    <w:p w14:paraId="54D12139" w14:textId="77777777" w:rsidR="004C493C" w:rsidRPr="004C493C" w:rsidRDefault="004C493C" w:rsidP="004C493C">
      <w:pPr>
        <w:suppressAutoHyphens/>
        <w:autoSpaceDN w:val="0"/>
        <w:spacing w:line="259" w:lineRule="auto"/>
        <w:ind w:left="360" w:right="6"/>
        <w:jc w:val="both"/>
        <w:textAlignment w:val="baseline"/>
        <w:rPr>
          <w:rFonts w:eastAsia="Calibri" w:cs="Cambria"/>
          <w:color w:val="000000"/>
          <w:kern w:val="3"/>
          <w:lang w:eastAsia="zh-CN"/>
        </w:rPr>
      </w:pPr>
    </w:p>
    <w:p w14:paraId="75F45DCC" w14:textId="77777777" w:rsidR="004C493C" w:rsidRPr="004C493C" w:rsidRDefault="004C493C" w:rsidP="000E167B">
      <w:pPr>
        <w:numPr>
          <w:ilvl w:val="0"/>
          <w:numId w:val="36"/>
        </w:numPr>
        <w:suppressAutoHyphens/>
        <w:autoSpaceDN w:val="0"/>
        <w:spacing w:line="259" w:lineRule="auto"/>
        <w:ind w:right="6"/>
        <w:jc w:val="both"/>
        <w:textAlignment w:val="baseline"/>
        <w:rPr>
          <w:rFonts w:eastAsia="Calibri" w:cs="Cambria"/>
          <w:color w:val="000000"/>
          <w:kern w:val="3"/>
          <w:lang w:eastAsia="zh-CN"/>
        </w:rPr>
      </w:pPr>
      <w:r w:rsidRPr="004C493C">
        <w:rPr>
          <w:rFonts w:eastAsia="Calibri" w:cs="Cambria"/>
          <w:color w:val="000000"/>
          <w:kern w:val="3"/>
          <w:lang w:eastAsia="zh-CN"/>
        </w:rPr>
        <w:t>pod kazensko in materialno odgovornostjo izjavljamo, da nam ni bila dokazana huda strokovna napaka na področju, ki je povezano s poslovanjem naročnika;</w:t>
      </w:r>
    </w:p>
    <w:p w14:paraId="3ABF5000" w14:textId="77777777" w:rsidR="004C493C" w:rsidRPr="004C493C" w:rsidRDefault="004C493C" w:rsidP="004C493C">
      <w:pPr>
        <w:suppressAutoHyphens/>
        <w:autoSpaceDN w:val="0"/>
        <w:spacing w:line="259" w:lineRule="auto"/>
        <w:ind w:left="360" w:right="6"/>
        <w:jc w:val="both"/>
        <w:textAlignment w:val="baseline"/>
        <w:rPr>
          <w:rFonts w:eastAsia="Calibri" w:cs="Cambria"/>
          <w:color w:val="000000"/>
          <w:kern w:val="3"/>
          <w:lang w:eastAsia="zh-CN"/>
        </w:rPr>
      </w:pPr>
    </w:p>
    <w:p w14:paraId="586CD143" w14:textId="77777777" w:rsidR="004C493C" w:rsidRPr="004C493C" w:rsidRDefault="004C493C" w:rsidP="000E167B">
      <w:pPr>
        <w:numPr>
          <w:ilvl w:val="0"/>
          <w:numId w:val="36"/>
        </w:numPr>
        <w:suppressAutoHyphens/>
        <w:autoSpaceDN w:val="0"/>
        <w:spacing w:line="259" w:lineRule="auto"/>
        <w:ind w:right="6"/>
        <w:jc w:val="both"/>
        <w:textAlignment w:val="baseline"/>
        <w:rPr>
          <w:rFonts w:eastAsia="Calibri" w:cs="Cambria"/>
          <w:color w:val="000000"/>
          <w:kern w:val="3"/>
          <w:lang w:eastAsia="zh-CN"/>
        </w:rPr>
      </w:pPr>
      <w:r w:rsidRPr="004C493C">
        <w:rPr>
          <w:rFonts w:eastAsia="Calibri" w:cs="Cambria"/>
          <w:color w:val="000000"/>
          <w:kern w:val="3"/>
          <w:lang w:eastAsia="zh-CN"/>
        </w:rPr>
        <w:t>bomo opravljali storitve oz. dela v skladu z v Republiki Sloveniji veljavnimi predpisi (zakoni, pravilniki, navodili, priporočili…),</w:t>
      </w:r>
    </w:p>
    <w:p w14:paraId="61A4D932" w14:textId="77777777" w:rsidR="004C493C" w:rsidRPr="004C493C" w:rsidRDefault="004C493C" w:rsidP="004C493C">
      <w:pPr>
        <w:suppressAutoHyphens/>
        <w:autoSpaceDN w:val="0"/>
        <w:spacing w:line="259" w:lineRule="auto"/>
        <w:ind w:left="360" w:right="6"/>
        <w:jc w:val="both"/>
        <w:textAlignment w:val="baseline"/>
        <w:rPr>
          <w:rFonts w:eastAsia="Calibri" w:cs="Cambria"/>
          <w:color w:val="000000"/>
          <w:kern w:val="3"/>
          <w:lang w:eastAsia="zh-CN"/>
        </w:rPr>
      </w:pPr>
    </w:p>
    <w:p w14:paraId="0C2D358C" w14:textId="77777777" w:rsidR="004C493C" w:rsidRPr="004C493C" w:rsidRDefault="004C493C" w:rsidP="000E167B">
      <w:pPr>
        <w:numPr>
          <w:ilvl w:val="0"/>
          <w:numId w:val="36"/>
        </w:numPr>
        <w:suppressAutoHyphens/>
        <w:autoSpaceDN w:val="0"/>
        <w:spacing w:line="259" w:lineRule="auto"/>
        <w:ind w:right="6"/>
        <w:jc w:val="both"/>
        <w:textAlignment w:val="baseline"/>
        <w:rPr>
          <w:rFonts w:eastAsia="Calibri" w:cs="Cambria"/>
          <w:color w:val="000000"/>
          <w:kern w:val="3"/>
          <w:lang w:eastAsia="zh-CN"/>
        </w:rPr>
      </w:pPr>
      <w:r w:rsidRPr="004C493C">
        <w:rPr>
          <w:rFonts w:eastAsia="Calibri" w:cs="Cambria"/>
          <w:color w:val="000000"/>
          <w:kern w:val="3"/>
          <w:lang w:eastAsia="zh-CN"/>
        </w:rPr>
        <w:t>upoštevamo in bomo upoštevali obveznosti, ki izhajajo iz predpisov o varstvu zaposlenih in ureditvi delovnih pogojev,</w:t>
      </w:r>
    </w:p>
    <w:p w14:paraId="3D6C024B" w14:textId="77777777" w:rsidR="004C493C" w:rsidRPr="004C493C" w:rsidRDefault="004C493C" w:rsidP="004C493C">
      <w:pPr>
        <w:suppressAutoHyphens/>
        <w:autoSpaceDN w:val="0"/>
        <w:spacing w:line="259" w:lineRule="auto"/>
        <w:ind w:left="360" w:right="6"/>
        <w:jc w:val="both"/>
        <w:textAlignment w:val="baseline"/>
        <w:rPr>
          <w:rFonts w:eastAsia="Calibri" w:cs="Cambria"/>
          <w:color w:val="000000"/>
          <w:kern w:val="3"/>
          <w:lang w:eastAsia="zh-CN"/>
        </w:rPr>
      </w:pPr>
    </w:p>
    <w:p w14:paraId="73A0C731" w14:textId="77777777" w:rsidR="004C493C" w:rsidRPr="004C493C" w:rsidRDefault="004C493C" w:rsidP="000E167B">
      <w:pPr>
        <w:numPr>
          <w:ilvl w:val="0"/>
          <w:numId w:val="36"/>
        </w:numPr>
        <w:suppressAutoHyphens/>
        <w:autoSpaceDN w:val="0"/>
        <w:spacing w:line="259" w:lineRule="auto"/>
        <w:ind w:right="6"/>
        <w:jc w:val="both"/>
        <w:textAlignment w:val="baseline"/>
        <w:rPr>
          <w:rFonts w:eastAsia="Calibri" w:cs="Cambria"/>
          <w:color w:val="000000"/>
          <w:kern w:val="3"/>
          <w:lang w:eastAsia="zh-CN"/>
        </w:rPr>
      </w:pPr>
      <w:r w:rsidRPr="004C493C">
        <w:rPr>
          <w:rFonts w:eastAsia="Calibri" w:cs="Cambria"/>
          <w:color w:val="000000"/>
          <w:kern w:val="3"/>
          <w:lang w:eastAsia="zh-CN"/>
        </w:rPr>
        <w:t>spoštujemo in bomo spoštovali obveznosti, ki jih delodajalcem nalagajo predpisi:</w:t>
      </w:r>
    </w:p>
    <w:p w14:paraId="7A069BBB" w14:textId="77777777" w:rsidR="004C493C" w:rsidRPr="004C493C" w:rsidRDefault="004C493C" w:rsidP="000E167B">
      <w:pPr>
        <w:numPr>
          <w:ilvl w:val="0"/>
          <w:numId w:val="38"/>
        </w:numPr>
        <w:suppressAutoHyphens/>
        <w:autoSpaceDN w:val="0"/>
        <w:spacing w:line="259" w:lineRule="auto"/>
        <w:ind w:right="6"/>
        <w:jc w:val="both"/>
        <w:textAlignment w:val="baseline"/>
        <w:rPr>
          <w:rFonts w:eastAsia="Calibri" w:cs="Cambria"/>
          <w:bCs/>
          <w:color w:val="000000"/>
          <w:kern w:val="3"/>
          <w:lang w:val="x-none" w:eastAsia="zh-CN"/>
        </w:rPr>
      </w:pPr>
      <w:r w:rsidRPr="004C493C">
        <w:rPr>
          <w:rFonts w:eastAsia="Calibri" w:cs="Cambria"/>
          <w:bCs/>
          <w:color w:val="000000"/>
          <w:kern w:val="3"/>
          <w:lang w:val="x-none" w:eastAsia="zh-CN"/>
        </w:rPr>
        <w:t xml:space="preserve">o delovnih razmerjih, vključno s kolektivnimi pogodbami, ki veljajo zanj, </w:t>
      </w:r>
    </w:p>
    <w:p w14:paraId="6A915BBA" w14:textId="77777777" w:rsidR="004C493C" w:rsidRPr="004C493C" w:rsidRDefault="004C493C" w:rsidP="000E167B">
      <w:pPr>
        <w:numPr>
          <w:ilvl w:val="0"/>
          <w:numId w:val="38"/>
        </w:numPr>
        <w:suppressAutoHyphens/>
        <w:autoSpaceDN w:val="0"/>
        <w:spacing w:line="259" w:lineRule="auto"/>
        <w:ind w:right="6"/>
        <w:jc w:val="both"/>
        <w:textAlignment w:val="baseline"/>
        <w:rPr>
          <w:rFonts w:eastAsia="Calibri" w:cs="Cambria"/>
          <w:bCs/>
          <w:color w:val="000000"/>
          <w:kern w:val="3"/>
          <w:lang w:val="x-none" w:eastAsia="zh-CN"/>
        </w:rPr>
      </w:pPr>
      <w:r w:rsidRPr="004C493C">
        <w:rPr>
          <w:rFonts w:eastAsia="Calibri" w:cs="Cambria"/>
          <w:bCs/>
          <w:color w:val="000000"/>
          <w:kern w:val="3"/>
          <w:lang w:val="x-none" w:eastAsia="zh-CN"/>
        </w:rPr>
        <w:t>o delu in zaposlovanju na črno ter o zaposlovanju tujcev,</w:t>
      </w:r>
    </w:p>
    <w:p w14:paraId="6578E614" w14:textId="77777777" w:rsidR="004C493C" w:rsidRPr="004C493C" w:rsidRDefault="004C493C" w:rsidP="000E167B">
      <w:pPr>
        <w:numPr>
          <w:ilvl w:val="0"/>
          <w:numId w:val="38"/>
        </w:numPr>
        <w:suppressAutoHyphens/>
        <w:autoSpaceDN w:val="0"/>
        <w:spacing w:line="259" w:lineRule="auto"/>
        <w:ind w:right="6"/>
        <w:jc w:val="both"/>
        <w:textAlignment w:val="baseline"/>
        <w:rPr>
          <w:rFonts w:eastAsia="Calibri" w:cs="Cambria"/>
          <w:bCs/>
          <w:color w:val="000000"/>
          <w:kern w:val="3"/>
          <w:lang w:val="x-none" w:eastAsia="zh-CN"/>
        </w:rPr>
      </w:pPr>
      <w:r w:rsidRPr="004C493C">
        <w:rPr>
          <w:rFonts w:eastAsia="Calibri" w:cs="Cambria"/>
          <w:bCs/>
          <w:color w:val="000000"/>
          <w:kern w:val="3"/>
          <w:lang w:val="x-none" w:eastAsia="zh-CN"/>
        </w:rPr>
        <w:t>o obveznih socialnih zavarovanjih (pokojninsko in invalidsko zavarovanje, zdravstveno zavarovanje, zavarovanje za primer brezposelnosti, zavarovanje za starševsko varstvo),</w:t>
      </w:r>
    </w:p>
    <w:p w14:paraId="6A1F829A" w14:textId="77777777" w:rsidR="004C493C" w:rsidRPr="004C493C" w:rsidRDefault="004C493C" w:rsidP="000E167B">
      <w:pPr>
        <w:numPr>
          <w:ilvl w:val="0"/>
          <w:numId w:val="38"/>
        </w:numPr>
        <w:suppressAutoHyphens/>
        <w:autoSpaceDN w:val="0"/>
        <w:spacing w:line="259" w:lineRule="auto"/>
        <w:ind w:right="6"/>
        <w:jc w:val="both"/>
        <w:textAlignment w:val="baseline"/>
        <w:rPr>
          <w:rFonts w:eastAsia="Calibri" w:cs="Cambria"/>
          <w:bCs/>
          <w:color w:val="000000"/>
          <w:kern w:val="3"/>
          <w:lang w:val="x-none" w:eastAsia="zh-CN"/>
        </w:rPr>
      </w:pPr>
      <w:r w:rsidRPr="004C493C">
        <w:rPr>
          <w:rFonts w:eastAsia="Calibri" w:cs="Cambria"/>
          <w:bCs/>
          <w:color w:val="000000"/>
          <w:kern w:val="3"/>
          <w:lang w:val="x-none" w:eastAsia="zh-CN"/>
        </w:rPr>
        <w:t xml:space="preserve">o varnosti in zdravju pri delu ter </w:t>
      </w:r>
    </w:p>
    <w:p w14:paraId="55E23904" w14:textId="77777777" w:rsidR="004C493C" w:rsidRPr="004C493C" w:rsidRDefault="004C493C" w:rsidP="000E167B">
      <w:pPr>
        <w:numPr>
          <w:ilvl w:val="0"/>
          <w:numId w:val="38"/>
        </w:numPr>
        <w:suppressAutoHyphens/>
        <w:autoSpaceDN w:val="0"/>
        <w:spacing w:line="259" w:lineRule="auto"/>
        <w:ind w:right="6"/>
        <w:jc w:val="both"/>
        <w:textAlignment w:val="baseline"/>
        <w:rPr>
          <w:rFonts w:eastAsia="Calibri" w:cs="Cambria"/>
          <w:bCs/>
          <w:color w:val="000000"/>
          <w:kern w:val="3"/>
          <w:lang w:val="x-none" w:eastAsia="zh-CN"/>
        </w:rPr>
      </w:pPr>
      <w:r w:rsidRPr="004C493C">
        <w:rPr>
          <w:rFonts w:eastAsia="Calibri" w:cs="Cambria"/>
          <w:bCs/>
          <w:color w:val="000000"/>
          <w:kern w:val="3"/>
          <w:lang w:val="x-none" w:eastAsia="zh-CN"/>
        </w:rPr>
        <w:t>o minimalni plači</w:t>
      </w:r>
      <w:r w:rsidRPr="004C493C">
        <w:rPr>
          <w:rFonts w:eastAsia="Calibri" w:cs="Cambria"/>
          <w:bCs/>
          <w:color w:val="000000"/>
          <w:kern w:val="3"/>
          <w:lang w:eastAsia="zh-CN"/>
        </w:rPr>
        <w:t>,</w:t>
      </w:r>
    </w:p>
    <w:p w14:paraId="62B23DF2" w14:textId="77777777" w:rsidR="004C493C" w:rsidRPr="004C493C" w:rsidRDefault="004C493C" w:rsidP="004C493C">
      <w:pPr>
        <w:suppressAutoHyphens/>
        <w:autoSpaceDN w:val="0"/>
        <w:spacing w:line="259" w:lineRule="auto"/>
        <w:ind w:left="360" w:right="6"/>
        <w:jc w:val="both"/>
        <w:textAlignment w:val="baseline"/>
        <w:rPr>
          <w:rFonts w:eastAsia="Calibri" w:cs="Cambria"/>
          <w:color w:val="000000"/>
          <w:kern w:val="3"/>
          <w:lang w:eastAsia="zh-CN"/>
        </w:rPr>
      </w:pPr>
    </w:p>
    <w:p w14:paraId="6AFF518A" w14:textId="77777777" w:rsidR="004C493C" w:rsidRPr="004C493C" w:rsidRDefault="004C493C" w:rsidP="000E167B">
      <w:pPr>
        <w:numPr>
          <w:ilvl w:val="0"/>
          <w:numId w:val="36"/>
        </w:numPr>
        <w:suppressAutoHyphens/>
        <w:autoSpaceDN w:val="0"/>
        <w:spacing w:line="259" w:lineRule="auto"/>
        <w:ind w:right="6"/>
        <w:jc w:val="both"/>
        <w:textAlignment w:val="baseline"/>
        <w:rPr>
          <w:rFonts w:eastAsia="Calibri" w:cs="Cambria"/>
          <w:color w:val="000000"/>
          <w:kern w:val="3"/>
          <w:lang w:eastAsia="zh-CN"/>
        </w:rPr>
      </w:pPr>
      <w:r w:rsidRPr="004C493C">
        <w:rPr>
          <w:rFonts w:eastAsia="Calibri" w:cs="Cambria"/>
          <w:color w:val="000000"/>
          <w:kern w:val="3"/>
          <w:lang w:eastAsia="zh-CN"/>
        </w:rPr>
        <w:t>bomo v primeru opustitve obveznosti iz prehodne točke prevzeli polno odgovornost za posledice opustitve,</w:t>
      </w:r>
    </w:p>
    <w:p w14:paraId="5FE81929" w14:textId="77777777" w:rsidR="004C493C" w:rsidRPr="004C493C" w:rsidRDefault="004C493C" w:rsidP="004C493C">
      <w:pPr>
        <w:suppressAutoHyphens/>
        <w:autoSpaceDN w:val="0"/>
        <w:spacing w:line="259" w:lineRule="auto"/>
        <w:ind w:left="360" w:right="6"/>
        <w:jc w:val="both"/>
        <w:textAlignment w:val="baseline"/>
        <w:rPr>
          <w:rFonts w:eastAsia="Calibri" w:cs="Cambria"/>
          <w:color w:val="000000"/>
          <w:kern w:val="3"/>
          <w:lang w:eastAsia="zh-CN"/>
        </w:rPr>
      </w:pPr>
    </w:p>
    <w:p w14:paraId="661A27D0" w14:textId="77777777" w:rsidR="004C493C" w:rsidRPr="00F67C88" w:rsidRDefault="004C493C" w:rsidP="000E167B">
      <w:pPr>
        <w:numPr>
          <w:ilvl w:val="0"/>
          <w:numId w:val="36"/>
        </w:numPr>
        <w:suppressAutoHyphens/>
        <w:autoSpaceDN w:val="0"/>
        <w:spacing w:line="259" w:lineRule="auto"/>
        <w:ind w:right="6"/>
        <w:jc w:val="both"/>
        <w:textAlignment w:val="baseline"/>
        <w:rPr>
          <w:rFonts w:eastAsia="Calibri" w:cs="Cambria"/>
          <w:color w:val="000000"/>
          <w:kern w:val="3"/>
          <w:lang w:eastAsia="zh-CN"/>
        </w:rPr>
      </w:pPr>
      <w:r w:rsidRPr="00F67C88">
        <w:rPr>
          <w:rFonts w:eastAsia="Calibri" w:cs="Cambria"/>
          <w:color w:val="000000"/>
          <w:kern w:val="3"/>
          <w:lang w:eastAsia="zh-CN"/>
        </w:rPr>
        <w:t>bodo vsi kadri kot poslovno skrivnost varovali vse podatke, s katerimi bi se / se bodo seznanili med svojim delom,</w:t>
      </w:r>
    </w:p>
    <w:p w14:paraId="14764250" w14:textId="77777777" w:rsidR="004C493C" w:rsidRPr="004C493C" w:rsidRDefault="004C493C" w:rsidP="004C493C">
      <w:pPr>
        <w:suppressAutoHyphens/>
        <w:autoSpaceDN w:val="0"/>
        <w:spacing w:line="259" w:lineRule="auto"/>
        <w:ind w:left="360" w:right="6"/>
        <w:jc w:val="both"/>
        <w:textAlignment w:val="baseline"/>
        <w:rPr>
          <w:rFonts w:eastAsia="Calibri" w:cs="Cambria"/>
          <w:color w:val="000000"/>
          <w:kern w:val="3"/>
          <w:lang w:eastAsia="zh-CN"/>
        </w:rPr>
      </w:pPr>
    </w:p>
    <w:p w14:paraId="17DAB22F" w14:textId="77777777" w:rsidR="004C493C" w:rsidRPr="004C493C" w:rsidRDefault="004C493C" w:rsidP="000E167B">
      <w:pPr>
        <w:numPr>
          <w:ilvl w:val="0"/>
          <w:numId w:val="36"/>
        </w:numPr>
        <w:suppressAutoHyphens/>
        <w:autoSpaceDN w:val="0"/>
        <w:spacing w:line="259" w:lineRule="auto"/>
        <w:ind w:right="6"/>
        <w:jc w:val="both"/>
        <w:textAlignment w:val="baseline"/>
        <w:rPr>
          <w:rFonts w:eastAsia="Calibri" w:cs="Cambria"/>
          <w:color w:val="000000"/>
          <w:kern w:val="3"/>
          <w:lang w:eastAsia="zh-CN"/>
        </w:rPr>
      </w:pPr>
      <w:r w:rsidRPr="004C493C">
        <w:rPr>
          <w:rFonts w:eastAsia="Calibri" w:cs="Cambria"/>
          <w:color w:val="000000"/>
          <w:kern w:val="3"/>
          <w:lang w:eastAsia="zh-CN"/>
        </w:rPr>
        <w:t xml:space="preserve">določbe o varovanju poslovnih skrivnosti naročnika ne bomo opustili tudi po prenehanju veljavnosti pogodbe, delavci/delavke pa tudi po prenehanju delovnega ali pogodbenega razmerja </w:t>
      </w:r>
    </w:p>
    <w:p w14:paraId="3BF2749D" w14:textId="77777777" w:rsidR="004C493C" w:rsidRPr="004C493C" w:rsidRDefault="004C493C" w:rsidP="004C493C">
      <w:pPr>
        <w:suppressAutoHyphens/>
        <w:autoSpaceDN w:val="0"/>
        <w:spacing w:line="259" w:lineRule="auto"/>
        <w:ind w:left="360" w:right="6"/>
        <w:jc w:val="both"/>
        <w:textAlignment w:val="baseline"/>
        <w:rPr>
          <w:rFonts w:eastAsia="Calibri" w:cs="Cambria"/>
          <w:color w:val="000000"/>
          <w:kern w:val="3"/>
          <w:lang w:eastAsia="zh-CN"/>
        </w:rPr>
      </w:pPr>
    </w:p>
    <w:p w14:paraId="5F708612" w14:textId="77777777" w:rsidR="004C493C" w:rsidRPr="004C493C" w:rsidRDefault="004C493C" w:rsidP="0044132A">
      <w:pPr>
        <w:numPr>
          <w:ilvl w:val="0"/>
          <w:numId w:val="36"/>
        </w:numPr>
        <w:suppressAutoHyphens/>
        <w:autoSpaceDN w:val="0"/>
        <w:spacing w:line="259" w:lineRule="auto"/>
        <w:ind w:right="6"/>
        <w:jc w:val="both"/>
        <w:textAlignment w:val="baseline"/>
        <w:rPr>
          <w:rFonts w:eastAsia="Calibri" w:cs="Cambria"/>
          <w:color w:val="000000"/>
          <w:kern w:val="3"/>
          <w:lang w:val="x-none" w:eastAsia="zh-CN"/>
        </w:rPr>
      </w:pPr>
      <w:r w:rsidRPr="004C493C">
        <w:rPr>
          <w:rFonts w:eastAsia="Calibri" w:cs="Cambria"/>
          <w:color w:val="000000"/>
          <w:kern w:val="3"/>
          <w:lang w:val="x-none" w:eastAsia="zh-CN"/>
        </w:rPr>
        <w:t>razpolagamo s potrebnimi avtorskimi, licenčnimi in drugimi pravicami, ki so morebiti potrebne za izvedbo razpisanih del,</w:t>
      </w:r>
    </w:p>
    <w:p w14:paraId="7AD454F9" w14:textId="77777777" w:rsidR="004C493C" w:rsidRPr="004C493C" w:rsidRDefault="004C493C" w:rsidP="004C493C">
      <w:pPr>
        <w:suppressAutoHyphens/>
        <w:autoSpaceDN w:val="0"/>
        <w:spacing w:line="259" w:lineRule="auto"/>
        <w:ind w:left="360" w:right="6"/>
        <w:jc w:val="both"/>
        <w:textAlignment w:val="baseline"/>
        <w:rPr>
          <w:rFonts w:eastAsia="Calibri" w:cs="Cambria"/>
          <w:color w:val="000000"/>
          <w:kern w:val="3"/>
          <w:lang w:eastAsia="zh-CN"/>
        </w:rPr>
      </w:pPr>
    </w:p>
    <w:p w14:paraId="3ECCDF00" w14:textId="77777777" w:rsidR="004C493C" w:rsidRPr="004C493C" w:rsidRDefault="004C493C" w:rsidP="0044132A">
      <w:pPr>
        <w:numPr>
          <w:ilvl w:val="0"/>
          <w:numId w:val="36"/>
        </w:numPr>
        <w:suppressAutoHyphens/>
        <w:autoSpaceDN w:val="0"/>
        <w:spacing w:line="259" w:lineRule="auto"/>
        <w:ind w:right="6"/>
        <w:jc w:val="both"/>
        <w:textAlignment w:val="baseline"/>
        <w:rPr>
          <w:rFonts w:eastAsia="Calibri" w:cs="Cambria"/>
          <w:b/>
          <w:color w:val="000000"/>
          <w:kern w:val="3"/>
          <w:lang w:eastAsia="zh-CN"/>
        </w:rPr>
      </w:pPr>
      <w:r w:rsidRPr="004C493C">
        <w:rPr>
          <w:rFonts w:eastAsia="Calibri" w:cs="Cambria"/>
          <w:b/>
          <w:color w:val="000000"/>
          <w:kern w:val="3"/>
          <w:lang w:eastAsia="zh-CN"/>
        </w:rPr>
        <w:t>da bomo ves čas trajanja pogodbe zagotovili sodelovanje strokovnega kadra, ki bo sodeloval pri izvedbi naročila in bo odgovoren za izvedbo razpisanih storitev, in sicer:</w:t>
      </w:r>
    </w:p>
    <w:p w14:paraId="5493D74B" w14:textId="77777777" w:rsidR="004C493C" w:rsidRPr="004C493C" w:rsidRDefault="004C493C" w:rsidP="004C493C">
      <w:pPr>
        <w:suppressAutoHyphens/>
        <w:autoSpaceDN w:val="0"/>
        <w:spacing w:line="259" w:lineRule="auto"/>
        <w:ind w:left="360" w:right="6"/>
        <w:jc w:val="both"/>
        <w:textAlignment w:val="baseline"/>
        <w:rPr>
          <w:rFonts w:eastAsia="Calibri" w:cs="Cambria"/>
          <w:color w:val="000000"/>
          <w:kern w:val="3"/>
          <w:lang w:eastAsia="zh-CN"/>
        </w:rPr>
      </w:pPr>
    </w:p>
    <w:tbl>
      <w:tblPr>
        <w:tblStyle w:val="Tabelamrea"/>
        <w:tblW w:w="9067" w:type="dxa"/>
        <w:tblInd w:w="-5" w:type="dxa"/>
        <w:tblLook w:val="04A0" w:firstRow="1" w:lastRow="0" w:firstColumn="1" w:lastColumn="0" w:noHBand="0" w:noVBand="1"/>
      </w:tblPr>
      <w:tblGrid>
        <w:gridCol w:w="2410"/>
        <w:gridCol w:w="1418"/>
        <w:gridCol w:w="2253"/>
        <w:gridCol w:w="1420"/>
        <w:gridCol w:w="1566"/>
      </w:tblGrid>
      <w:tr w:rsidR="004649DD" w:rsidRPr="00677A7D" w14:paraId="4A89DCC0" w14:textId="550C8481" w:rsidTr="00440F5E">
        <w:tc>
          <w:tcPr>
            <w:tcW w:w="2410" w:type="dxa"/>
          </w:tcPr>
          <w:p w14:paraId="0A3B0D99" w14:textId="77777777" w:rsidR="004649DD" w:rsidRPr="00677A7D" w:rsidRDefault="004649DD" w:rsidP="00F5754D">
            <w:pPr>
              <w:suppressAutoHyphens/>
              <w:autoSpaceDN w:val="0"/>
              <w:spacing w:line="259" w:lineRule="auto"/>
              <w:ind w:left="360" w:right="6"/>
              <w:jc w:val="both"/>
              <w:textAlignment w:val="baseline"/>
              <w:rPr>
                <w:rFonts w:eastAsia="Calibri" w:cs="Cambria"/>
                <w:b/>
                <w:bCs/>
                <w:color w:val="000000"/>
                <w:kern w:val="3"/>
                <w:lang w:eastAsia="zh-CN"/>
              </w:rPr>
            </w:pPr>
            <w:r w:rsidRPr="00677A7D">
              <w:rPr>
                <w:rFonts w:eastAsia="Calibri" w:cs="Cambria"/>
                <w:b/>
                <w:bCs/>
                <w:color w:val="000000"/>
                <w:kern w:val="3"/>
                <w:lang w:eastAsia="zh-CN"/>
              </w:rPr>
              <w:t>Opis dela</w:t>
            </w:r>
          </w:p>
        </w:tc>
        <w:tc>
          <w:tcPr>
            <w:tcW w:w="1418" w:type="dxa"/>
          </w:tcPr>
          <w:p w14:paraId="168550C5" w14:textId="77777777" w:rsidR="004649DD" w:rsidRPr="00677A7D" w:rsidRDefault="004649DD" w:rsidP="00F5754D">
            <w:pPr>
              <w:suppressAutoHyphens/>
              <w:autoSpaceDN w:val="0"/>
              <w:spacing w:line="259" w:lineRule="auto"/>
              <w:ind w:left="360" w:right="6"/>
              <w:jc w:val="both"/>
              <w:textAlignment w:val="baseline"/>
              <w:rPr>
                <w:rFonts w:eastAsia="Calibri" w:cs="Cambria"/>
                <w:b/>
                <w:bCs/>
                <w:color w:val="000000"/>
                <w:kern w:val="3"/>
                <w:lang w:eastAsia="zh-CN"/>
              </w:rPr>
            </w:pPr>
            <w:r w:rsidRPr="00677A7D">
              <w:rPr>
                <w:rFonts w:eastAsia="Calibri" w:cs="Cambria"/>
                <w:b/>
                <w:bCs/>
                <w:color w:val="000000"/>
                <w:kern w:val="3"/>
                <w:lang w:eastAsia="zh-CN"/>
              </w:rPr>
              <w:t>Ime in priimek</w:t>
            </w:r>
          </w:p>
        </w:tc>
        <w:tc>
          <w:tcPr>
            <w:tcW w:w="2253" w:type="dxa"/>
          </w:tcPr>
          <w:p w14:paraId="13785329" w14:textId="77777777" w:rsidR="004649DD" w:rsidRPr="00677A7D" w:rsidRDefault="004649DD" w:rsidP="00F5754D">
            <w:pPr>
              <w:suppressAutoHyphens/>
              <w:autoSpaceDN w:val="0"/>
              <w:spacing w:line="259" w:lineRule="auto"/>
              <w:ind w:left="360" w:right="6"/>
              <w:jc w:val="both"/>
              <w:textAlignment w:val="baseline"/>
              <w:rPr>
                <w:rFonts w:eastAsia="Calibri" w:cs="Cambria"/>
                <w:b/>
                <w:bCs/>
                <w:color w:val="000000"/>
                <w:kern w:val="3"/>
                <w:lang w:eastAsia="zh-CN"/>
              </w:rPr>
            </w:pPr>
            <w:r w:rsidRPr="00677A7D">
              <w:rPr>
                <w:rFonts w:eastAsia="Calibri" w:cs="Cambria"/>
                <w:b/>
                <w:bCs/>
                <w:color w:val="000000"/>
                <w:kern w:val="3"/>
                <w:lang w:eastAsia="zh-CN"/>
              </w:rPr>
              <w:t>Izobrazba</w:t>
            </w:r>
          </w:p>
        </w:tc>
        <w:tc>
          <w:tcPr>
            <w:tcW w:w="1420" w:type="dxa"/>
          </w:tcPr>
          <w:p w14:paraId="0A1B0B36" w14:textId="436591BB" w:rsidR="004649DD" w:rsidRPr="00677A7D" w:rsidRDefault="004649DD" w:rsidP="00C16C96">
            <w:pPr>
              <w:suppressAutoHyphens/>
              <w:autoSpaceDN w:val="0"/>
              <w:spacing w:line="259" w:lineRule="auto"/>
              <w:ind w:left="360" w:right="6"/>
              <w:jc w:val="both"/>
              <w:textAlignment w:val="baseline"/>
              <w:rPr>
                <w:rFonts w:eastAsia="Calibri" w:cs="Cambria"/>
                <w:b/>
                <w:bCs/>
                <w:color w:val="000000"/>
                <w:kern w:val="3"/>
                <w:lang w:eastAsia="zh-CN"/>
              </w:rPr>
            </w:pPr>
            <w:r w:rsidRPr="00677A7D">
              <w:rPr>
                <w:rFonts w:eastAsia="Calibri" w:cs="Cambria"/>
                <w:b/>
                <w:bCs/>
                <w:color w:val="000000"/>
                <w:kern w:val="3"/>
                <w:lang w:eastAsia="zh-CN"/>
              </w:rPr>
              <w:t>Št. let delovnih izkuš</w:t>
            </w:r>
            <w:r w:rsidR="00953FBF" w:rsidRPr="00677A7D">
              <w:rPr>
                <w:rFonts w:eastAsia="Calibri" w:cs="Cambria"/>
                <w:b/>
                <w:bCs/>
                <w:color w:val="000000"/>
                <w:kern w:val="3"/>
                <w:lang w:eastAsia="zh-CN"/>
              </w:rPr>
              <w:t>e</w:t>
            </w:r>
            <w:r w:rsidRPr="00677A7D">
              <w:rPr>
                <w:rFonts w:eastAsia="Calibri" w:cs="Cambria"/>
                <w:b/>
                <w:bCs/>
                <w:color w:val="000000"/>
                <w:kern w:val="3"/>
                <w:lang w:eastAsia="zh-CN"/>
              </w:rPr>
              <w:t>nj</w:t>
            </w:r>
            <w:r w:rsidR="00C16C96" w:rsidRPr="00677A7D">
              <w:rPr>
                <w:rFonts w:eastAsia="Calibri" w:cs="Cambria"/>
                <w:b/>
                <w:bCs/>
                <w:color w:val="000000"/>
                <w:kern w:val="3"/>
                <w:lang w:eastAsia="zh-CN"/>
              </w:rPr>
              <w:t xml:space="preserve"> na navedeni funkciji</w:t>
            </w:r>
          </w:p>
        </w:tc>
        <w:tc>
          <w:tcPr>
            <w:tcW w:w="1566" w:type="dxa"/>
          </w:tcPr>
          <w:p w14:paraId="10EB9747" w14:textId="77777777" w:rsidR="004649DD" w:rsidRPr="00677A7D" w:rsidRDefault="004649DD" w:rsidP="004649DD">
            <w:pPr>
              <w:suppressAutoHyphens/>
              <w:autoSpaceDN w:val="0"/>
              <w:spacing w:line="259" w:lineRule="auto"/>
              <w:ind w:left="360" w:right="6"/>
              <w:jc w:val="both"/>
              <w:textAlignment w:val="baseline"/>
              <w:rPr>
                <w:rFonts w:eastAsia="Calibri" w:cs="Cambria"/>
                <w:b/>
                <w:bCs/>
                <w:color w:val="000000"/>
                <w:kern w:val="3"/>
                <w:lang w:eastAsia="zh-CN"/>
              </w:rPr>
            </w:pPr>
            <w:r w:rsidRPr="00677A7D">
              <w:rPr>
                <w:rFonts w:eastAsia="Calibri" w:cs="Cambria"/>
                <w:b/>
                <w:bCs/>
                <w:color w:val="000000"/>
                <w:kern w:val="3"/>
                <w:lang w:eastAsia="zh-CN"/>
              </w:rPr>
              <w:t xml:space="preserve">Kader zaposlen pri ponudniku </w:t>
            </w:r>
          </w:p>
          <w:p w14:paraId="5C4424B9" w14:textId="467CF7CD" w:rsidR="004649DD" w:rsidRPr="00677A7D" w:rsidRDefault="004649DD" w:rsidP="004649DD">
            <w:pPr>
              <w:suppressAutoHyphens/>
              <w:autoSpaceDN w:val="0"/>
              <w:spacing w:line="259" w:lineRule="auto"/>
              <w:ind w:left="360" w:right="6"/>
              <w:jc w:val="both"/>
              <w:textAlignment w:val="baseline"/>
              <w:rPr>
                <w:rFonts w:eastAsia="Calibri" w:cs="Cambria"/>
                <w:b/>
                <w:bCs/>
                <w:color w:val="000000"/>
                <w:kern w:val="3"/>
                <w:lang w:eastAsia="zh-CN"/>
              </w:rPr>
            </w:pPr>
            <w:r w:rsidRPr="00677A7D">
              <w:rPr>
                <w:rFonts w:eastAsia="Calibri" w:cs="Cambria"/>
                <w:b/>
                <w:bCs/>
                <w:color w:val="000000"/>
                <w:kern w:val="3"/>
                <w:lang w:eastAsia="zh-CN"/>
              </w:rPr>
              <w:t>(DA/NE)</w:t>
            </w:r>
            <w:r w:rsidR="00BE5CF4" w:rsidRPr="00677A7D">
              <w:rPr>
                <w:rFonts w:eastAsia="Calibri" w:cs="Cambria"/>
                <w:b/>
                <w:bCs/>
                <w:color w:val="000000"/>
                <w:kern w:val="3"/>
                <w:lang w:eastAsia="zh-CN"/>
              </w:rPr>
              <w:t>*</w:t>
            </w:r>
          </w:p>
        </w:tc>
      </w:tr>
      <w:tr w:rsidR="004649DD" w:rsidRPr="00677A7D" w14:paraId="6F1CC0ED" w14:textId="3D41C192" w:rsidTr="00440F5E">
        <w:trPr>
          <w:trHeight w:val="454"/>
        </w:trPr>
        <w:tc>
          <w:tcPr>
            <w:tcW w:w="2410" w:type="dxa"/>
          </w:tcPr>
          <w:p w14:paraId="25E68C31" w14:textId="39172FB9" w:rsidR="004649DD" w:rsidRPr="00677A7D" w:rsidRDefault="004649DD" w:rsidP="00F5754D">
            <w:pPr>
              <w:suppressAutoHyphens/>
              <w:autoSpaceDN w:val="0"/>
              <w:spacing w:line="259" w:lineRule="auto"/>
              <w:ind w:left="360" w:right="6"/>
              <w:jc w:val="both"/>
              <w:textAlignment w:val="baseline"/>
              <w:rPr>
                <w:rFonts w:eastAsia="Calibri" w:cs="Cambria"/>
                <w:bCs/>
                <w:color w:val="000000"/>
                <w:kern w:val="3"/>
                <w:lang w:eastAsia="zh-CN"/>
              </w:rPr>
            </w:pPr>
            <w:r w:rsidRPr="00677A7D">
              <w:rPr>
                <w:rFonts w:eastAsia="Calibri" w:cs="Cambria"/>
                <w:bCs/>
                <w:color w:val="000000"/>
                <w:kern w:val="3"/>
                <w:lang w:eastAsia="zh-CN"/>
              </w:rPr>
              <w:t>Odgovorni urednik</w:t>
            </w:r>
          </w:p>
        </w:tc>
        <w:tc>
          <w:tcPr>
            <w:tcW w:w="1418" w:type="dxa"/>
          </w:tcPr>
          <w:p w14:paraId="3BEF1BF3" w14:textId="77777777" w:rsidR="004649DD" w:rsidRPr="00677A7D" w:rsidRDefault="004649DD" w:rsidP="00F5754D">
            <w:pPr>
              <w:suppressAutoHyphens/>
              <w:autoSpaceDN w:val="0"/>
              <w:spacing w:line="259" w:lineRule="auto"/>
              <w:ind w:left="360" w:right="6"/>
              <w:jc w:val="both"/>
              <w:textAlignment w:val="baseline"/>
              <w:rPr>
                <w:rFonts w:eastAsia="Calibri" w:cs="Cambria"/>
                <w:bCs/>
                <w:color w:val="000000"/>
                <w:kern w:val="3"/>
                <w:lang w:eastAsia="zh-CN"/>
              </w:rPr>
            </w:pPr>
          </w:p>
          <w:p w14:paraId="189CF07F" w14:textId="77777777" w:rsidR="00440F5E" w:rsidRPr="00677A7D" w:rsidRDefault="00440F5E" w:rsidP="00F5754D">
            <w:pPr>
              <w:suppressAutoHyphens/>
              <w:autoSpaceDN w:val="0"/>
              <w:spacing w:line="259" w:lineRule="auto"/>
              <w:ind w:left="360" w:right="6"/>
              <w:jc w:val="both"/>
              <w:textAlignment w:val="baseline"/>
              <w:rPr>
                <w:rFonts w:eastAsia="Calibri" w:cs="Cambria"/>
                <w:bCs/>
                <w:color w:val="000000"/>
                <w:kern w:val="3"/>
                <w:lang w:eastAsia="zh-CN"/>
              </w:rPr>
            </w:pPr>
          </w:p>
        </w:tc>
        <w:tc>
          <w:tcPr>
            <w:tcW w:w="2253" w:type="dxa"/>
          </w:tcPr>
          <w:p w14:paraId="57C2F08E" w14:textId="77777777" w:rsidR="004649DD" w:rsidRPr="00677A7D" w:rsidRDefault="004649DD" w:rsidP="00F5754D">
            <w:pPr>
              <w:suppressAutoHyphens/>
              <w:autoSpaceDN w:val="0"/>
              <w:spacing w:line="259" w:lineRule="auto"/>
              <w:ind w:left="360" w:right="6"/>
              <w:jc w:val="both"/>
              <w:textAlignment w:val="baseline"/>
              <w:rPr>
                <w:rFonts w:eastAsia="Calibri" w:cs="Cambria"/>
                <w:bCs/>
                <w:color w:val="000000"/>
                <w:kern w:val="3"/>
                <w:lang w:eastAsia="zh-CN"/>
              </w:rPr>
            </w:pPr>
          </w:p>
        </w:tc>
        <w:tc>
          <w:tcPr>
            <w:tcW w:w="1420" w:type="dxa"/>
          </w:tcPr>
          <w:p w14:paraId="6C936F2B" w14:textId="77777777" w:rsidR="004649DD" w:rsidRPr="00677A7D" w:rsidRDefault="004649DD" w:rsidP="00F5754D">
            <w:pPr>
              <w:suppressAutoHyphens/>
              <w:autoSpaceDN w:val="0"/>
              <w:spacing w:line="259" w:lineRule="auto"/>
              <w:ind w:left="360" w:right="6"/>
              <w:jc w:val="both"/>
              <w:textAlignment w:val="baseline"/>
              <w:rPr>
                <w:rFonts w:eastAsia="Calibri" w:cs="Cambria"/>
                <w:bCs/>
                <w:color w:val="000000"/>
                <w:kern w:val="3"/>
                <w:lang w:eastAsia="zh-CN"/>
              </w:rPr>
            </w:pPr>
          </w:p>
        </w:tc>
        <w:tc>
          <w:tcPr>
            <w:tcW w:w="1566" w:type="dxa"/>
          </w:tcPr>
          <w:p w14:paraId="1EABDB41" w14:textId="77777777" w:rsidR="004649DD" w:rsidRPr="00677A7D" w:rsidRDefault="004649DD" w:rsidP="00F5754D">
            <w:pPr>
              <w:suppressAutoHyphens/>
              <w:autoSpaceDN w:val="0"/>
              <w:spacing w:line="259" w:lineRule="auto"/>
              <w:ind w:left="360" w:right="6"/>
              <w:jc w:val="both"/>
              <w:textAlignment w:val="baseline"/>
              <w:rPr>
                <w:rFonts w:eastAsia="Calibri" w:cs="Cambria"/>
                <w:bCs/>
                <w:color w:val="000000"/>
                <w:kern w:val="3"/>
                <w:lang w:eastAsia="zh-CN"/>
              </w:rPr>
            </w:pPr>
          </w:p>
        </w:tc>
      </w:tr>
      <w:tr w:rsidR="004649DD" w:rsidRPr="00677A7D" w14:paraId="3656EC56" w14:textId="4206FE97" w:rsidTr="00440F5E">
        <w:trPr>
          <w:trHeight w:val="454"/>
        </w:trPr>
        <w:tc>
          <w:tcPr>
            <w:tcW w:w="2410" w:type="dxa"/>
          </w:tcPr>
          <w:p w14:paraId="19FCC319" w14:textId="77777777" w:rsidR="004649DD" w:rsidRPr="00677A7D" w:rsidRDefault="004649DD" w:rsidP="00F5754D">
            <w:pPr>
              <w:suppressAutoHyphens/>
              <w:autoSpaceDN w:val="0"/>
              <w:spacing w:line="259" w:lineRule="auto"/>
              <w:ind w:left="360" w:right="6"/>
              <w:jc w:val="both"/>
              <w:textAlignment w:val="baseline"/>
              <w:rPr>
                <w:rFonts w:eastAsia="Calibri" w:cs="Cambria"/>
                <w:bCs/>
                <w:color w:val="000000"/>
                <w:kern w:val="3"/>
                <w:lang w:eastAsia="zh-CN"/>
              </w:rPr>
            </w:pPr>
            <w:r w:rsidRPr="00677A7D">
              <w:rPr>
                <w:rFonts w:eastAsia="Calibri" w:cs="Cambria"/>
                <w:bCs/>
                <w:color w:val="000000"/>
                <w:kern w:val="3"/>
                <w:lang w:eastAsia="zh-CN"/>
              </w:rPr>
              <w:t>Tehnični urednik</w:t>
            </w:r>
          </w:p>
        </w:tc>
        <w:tc>
          <w:tcPr>
            <w:tcW w:w="1418" w:type="dxa"/>
          </w:tcPr>
          <w:p w14:paraId="5F1006E7" w14:textId="77777777" w:rsidR="004649DD" w:rsidRPr="00677A7D" w:rsidRDefault="004649DD" w:rsidP="00F5754D">
            <w:pPr>
              <w:suppressAutoHyphens/>
              <w:autoSpaceDN w:val="0"/>
              <w:spacing w:line="259" w:lineRule="auto"/>
              <w:ind w:left="360" w:right="6"/>
              <w:jc w:val="both"/>
              <w:textAlignment w:val="baseline"/>
              <w:rPr>
                <w:rFonts w:eastAsia="Calibri" w:cs="Cambria"/>
                <w:bCs/>
                <w:color w:val="000000"/>
                <w:kern w:val="3"/>
                <w:lang w:eastAsia="zh-CN"/>
              </w:rPr>
            </w:pPr>
          </w:p>
          <w:p w14:paraId="10D552C7" w14:textId="77777777" w:rsidR="00440F5E" w:rsidRPr="00677A7D" w:rsidRDefault="00440F5E" w:rsidP="00F5754D">
            <w:pPr>
              <w:suppressAutoHyphens/>
              <w:autoSpaceDN w:val="0"/>
              <w:spacing w:line="259" w:lineRule="auto"/>
              <w:ind w:left="360" w:right="6"/>
              <w:jc w:val="both"/>
              <w:textAlignment w:val="baseline"/>
              <w:rPr>
                <w:rFonts w:eastAsia="Calibri" w:cs="Cambria"/>
                <w:bCs/>
                <w:color w:val="000000"/>
                <w:kern w:val="3"/>
                <w:lang w:eastAsia="zh-CN"/>
              </w:rPr>
            </w:pPr>
          </w:p>
        </w:tc>
        <w:tc>
          <w:tcPr>
            <w:tcW w:w="2253" w:type="dxa"/>
          </w:tcPr>
          <w:p w14:paraId="62D554B6" w14:textId="77777777" w:rsidR="004649DD" w:rsidRPr="00677A7D" w:rsidRDefault="004649DD" w:rsidP="00F5754D">
            <w:pPr>
              <w:suppressAutoHyphens/>
              <w:autoSpaceDN w:val="0"/>
              <w:spacing w:line="259" w:lineRule="auto"/>
              <w:ind w:left="360" w:right="6"/>
              <w:jc w:val="both"/>
              <w:textAlignment w:val="baseline"/>
              <w:rPr>
                <w:rFonts w:eastAsia="Calibri" w:cs="Cambria"/>
                <w:bCs/>
                <w:color w:val="000000"/>
                <w:kern w:val="3"/>
                <w:lang w:eastAsia="zh-CN"/>
              </w:rPr>
            </w:pPr>
          </w:p>
        </w:tc>
        <w:tc>
          <w:tcPr>
            <w:tcW w:w="1420" w:type="dxa"/>
          </w:tcPr>
          <w:p w14:paraId="2D1FC1B4" w14:textId="77777777" w:rsidR="004649DD" w:rsidRPr="00677A7D" w:rsidRDefault="004649DD" w:rsidP="00F5754D">
            <w:pPr>
              <w:suppressAutoHyphens/>
              <w:autoSpaceDN w:val="0"/>
              <w:spacing w:line="259" w:lineRule="auto"/>
              <w:ind w:left="360" w:right="6"/>
              <w:jc w:val="both"/>
              <w:textAlignment w:val="baseline"/>
              <w:rPr>
                <w:rFonts w:eastAsia="Calibri" w:cs="Cambria"/>
                <w:bCs/>
                <w:color w:val="000000"/>
                <w:kern w:val="3"/>
                <w:lang w:eastAsia="zh-CN"/>
              </w:rPr>
            </w:pPr>
          </w:p>
        </w:tc>
        <w:tc>
          <w:tcPr>
            <w:tcW w:w="1566" w:type="dxa"/>
          </w:tcPr>
          <w:p w14:paraId="2161C69E" w14:textId="77777777" w:rsidR="004649DD" w:rsidRPr="00677A7D" w:rsidRDefault="004649DD" w:rsidP="00F5754D">
            <w:pPr>
              <w:suppressAutoHyphens/>
              <w:autoSpaceDN w:val="0"/>
              <w:spacing w:line="259" w:lineRule="auto"/>
              <w:ind w:left="360" w:right="6"/>
              <w:jc w:val="both"/>
              <w:textAlignment w:val="baseline"/>
              <w:rPr>
                <w:rFonts w:eastAsia="Calibri" w:cs="Cambria"/>
                <w:bCs/>
                <w:color w:val="000000"/>
                <w:kern w:val="3"/>
                <w:lang w:eastAsia="zh-CN"/>
              </w:rPr>
            </w:pPr>
          </w:p>
        </w:tc>
      </w:tr>
      <w:tr w:rsidR="004649DD" w:rsidRPr="00677A7D" w14:paraId="1298187E" w14:textId="3F0D541F" w:rsidTr="00440F5E">
        <w:trPr>
          <w:trHeight w:val="454"/>
        </w:trPr>
        <w:tc>
          <w:tcPr>
            <w:tcW w:w="2410" w:type="dxa"/>
          </w:tcPr>
          <w:p w14:paraId="3FB55FD5" w14:textId="77777777" w:rsidR="004649DD" w:rsidRPr="00677A7D" w:rsidRDefault="004649DD" w:rsidP="00F5754D">
            <w:pPr>
              <w:suppressAutoHyphens/>
              <w:autoSpaceDN w:val="0"/>
              <w:spacing w:line="259" w:lineRule="auto"/>
              <w:ind w:left="360" w:right="6"/>
              <w:jc w:val="both"/>
              <w:textAlignment w:val="baseline"/>
              <w:rPr>
                <w:rFonts w:eastAsia="Calibri" w:cs="Cambria"/>
                <w:bCs/>
                <w:color w:val="000000"/>
                <w:kern w:val="3"/>
                <w:lang w:eastAsia="zh-CN"/>
              </w:rPr>
            </w:pPr>
            <w:r w:rsidRPr="00677A7D">
              <w:rPr>
                <w:rFonts w:eastAsia="Calibri" w:cs="Cambria"/>
                <w:bCs/>
                <w:color w:val="000000"/>
                <w:kern w:val="3"/>
                <w:lang w:eastAsia="zh-CN"/>
              </w:rPr>
              <w:t>Novinar-urednik</w:t>
            </w:r>
          </w:p>
        </w:tc>
        <w:tc>
          <w:tcPr>
            <w:tcW w:w="1418" w:type="dxa"/>
          </w:tcPr>
          <w:p w14:paraId="04E5ACA8" w14:textId="77777777" w:rsidR="004649DD" w:rsidRPr="00677A7D" w:rsidRDefault="004649DD" w:rsidP="00F5754D">
            <w:pPr>
              <w:suppressAutoHyphens/>
              <w:autoSpaceDN w:val="0"/>
              <w:spacing w:line="259" w:lineRule="auto"/>
              <w:ind w:left="360" w:right="6"/>
              <w:jc w:val="both"/>
              <w:textAlignment w:val="baseline"/>
              <w:rPr>
                <w:rFonts w:eastAsia="Calibri" w:cs="Cambria"/>
                <w:bCs/>
                <w:color w:val="000000"/>
                <w:kern w:val="3"/>
                <w:lang w:eastAsia="zh-CN"/>
              </w:rPr>
            </w:pPr>
          </w:p>
          <w:p w14:paraId="2C2A37E3" w14:textId="77777777" w:rsidR="00440F5E" w:rsidRPr="00677A7D" w:rsidRDefault="00440F5E" w:rsidP="00F5754D">
            <w:pPr>
              <w:suppressAutoHyphens/>
              <w:autoSpaceDN w:val="0"/>
              <w:spacing w:line="259" w:lineRule="auto"/>
              <w:ind w:left="360" w:right="6"/>
              <w:jc w:val="both"/>
              <w:textAlignment w:val="baseline"/>
              <w:rPr>
                <w:rFonts w:eastAsia="Calibri" w:cs="Cambria"/>
                <w:bCs/>
                <w:color w:val="000000"/>
                <w:kern w:val="3"/>
                <w:lang w:eastAsia="zh-CN"/>
              </w:rPr>
            </w:pPr>
          </w:p>
        </w:tc>
        <w:tc>
          <w:tcPr>
            <w:tcW w:w="2253" w:type="dxa"/>
          </w:tcPr>
          <w:p w14:paraId="6AAEBA35" w14:textId="77777777" w:rsidR="004649DD" w:rsidRPr="00677A7D" w:rsidRDefault="004649DD" w:rsidP="00F5754D">
            <w:pPr>
              <w:suppressAutoHyphens/>
              <w:autoSpaceDN w:val="0"/>
              <w:spacing w:line="259" w:lineRule="auto"/>
              <w:ind w:left="360" w:right="6"/>
              <w:jc w:val="both"/>
              <w:textAlignment w:val="baseline"/>
              <w:rPr>
                <w:rFonts w:eastAsia="Calibri" w:cs="Cambria"/>
                <w:bCs/>
                <w:color w:val="000000"/>
                <w:kern w:val="3"/>
                <w:lang w:eastAsia="zh-CN"/>
              </w:rPr>
            </w:pPr>
          </w:p>
        </w:tc>
        <w:tc>
          <w:tcPr>
            <w:tcW w:w="1420" w:type="dxa"/>
          </w:tcPr>
          <w:p w14:paraId="4C2A6CAD" w14:textId="77777777" w:rsidR="004649DD" w:rsidRPr="00677A7D" w:rsidRDefault="004649DD" w:rsidP="00F5754D">
            <w:pPr>
              <w:suppressAutoHyphens/>
              <w:autoSpaceDN w:val="0"/>
              <w:spacing w:line="259" w:lineRule="auto"/>
              <w:ind w:left="360" w:right="6"/>
              <w:jc w:val="both"/>
              <w:textAlignment w:val="baseline"/>
              <w:rPr>
                <w:rFonts w:eastAsia="Calibri" w:cs="Cambria"/>
                <w:bCs/>
                <w:color w:val="000000"/>
                <w:kern w:val="3"/>
                <w:lang w:eastAsia="zh-CN"/>
              </w:rPr>
            </w:pPr>
          </w:p>
        </w:tc>
        <w:tc>
          <w:tcPr>
            <w:tcW w:w="1566" w:type="dxa"/>
          </w:tcPr>
          <w:p w14:paraId="7D60EFFE" w14:textId="77777777" w:rsidR="004649DD" w:rsidRPr="00677A7D" w:rsidRDefault="004649DD" w:rsidP="00F5754D">
            <w:pPr>
              <w:suppressAutoHyphens/>
              <w:autoSpaceDN w:val="0"/>
              <w:spacing w:line="259" w:lineRule="auto"/>
              <w:ind w:left="360" w:right="6"/>
              <w:jc w:val="both"/>
              <w:textAlignment w:val="baseline"/>
              <w:rPr>
                <w:rFonts w:eastAsia="Calibri" w:cs="Cambria"/>
                <w:bCs/>
                <w:color w:val="000000"/>
                <w:kern w:val="3"/>
                <w:lang w:eastAsia="zh-CN"/>
              </w:rPr>
            </w:pPr>
          </w:p>
        </w:tc>
      </w:tr>
    </w:tbl>
    <w:p w14:paraId="38FE8979" w14:textId="77777777" w:rsidR="003A6E92" w:rsidRPr="00677A7D" w:rsidRDefault="003A6E92" w:rsidP="003A6E92">
      <w:pPr>
        <w:suppressAutoHyphens/>
        <w:autoSpaceDN w:val="0"/>
        <w:spacing w:line="259" w:lineRule="auto"/>
        <w:ind w:left="360" w:right="6"/>
        <w:jc w:val="both"/>
        <w:textAlignment w:val="baseline"/>
        <w:rPr>
          <w:rFonts w:eastAsia="Calibri" w:cs="Cambria"/>
          <w:color w:val="000000"/>
          <w:kern w:val="3"/>
          <w:lang w:eastAsia="zh-CN"/>
        </w:rPr>
      </w:pPr>
    </w:p>
    <w:p w14:paraId="24748AE4" w14:textId="1C98E36B" w:rsidR="00953FBF" w:rsidRPr="00677A7D" w:rsidRDefault="00953FBF" w:rsidP="00953FBF">
      <w:pPr>
        <w:pStyle w:val="Odstavekseznama"/>
        <w:numPr>
          <w:ilvl w:val="0"/>
          <w:numId w:val="36"/>
        </w:numPr>
        <w:suppressAutoHyphens/>
        <w:autoSpaceDN w:val="0"/>
        <w:spacing w:line="259" w:lineRule="auto"/>
        <w:ind w:right="6"/>
        <w:jc w:val="both"/>
        <w:textAlignment w:val="baseline"/>
        <w:rPr>
          <w:rFonts w:eastAsia="Calibri" w:cs="Cambria"/>
          <w:color w:val="000000"/>
          <w:kern w:val="3"/>
          <w:lang w:eastAsia="zh-CN"/>
        </w:rPr>
      </w:pPr>
      <w:r w:rsidRPr="00677A7D">
        <w:rPr>
          <w:rFonts w:eastAsia="Calibri" w:cs="Cambria"/>
          <w:color w:val="000000"/>
          <w:kern w:val="3"/>
          <w:lang w:eastAsia="zh-CN"/>
        </w:rPr>
        <w:t>da je zgoraj navedeni kader</w:t>
      </w:r>
      <w:r w:rsidR="00902842" w:rsidRPr="00677A7D">
        <w:rPr>
          <w:rFonts w:eastAsia="Calibri" w:cs="Cambria"/>
          <w:color w:val="000000"/>
          <w:kern w:val="3"/>
          <w:lang w:eastAsia="zh-CN"/>
        </w:rPr>
        <w:t>, delovne izkušnje za funkcijo, ki jo bo opravljal pridobil</w:t>
      </w:r>
    </w:p>
    <w:p w14:paraId="30593213" w14:textId="55E42B24" w:rsidR="00902842" w:rsidRPr="00677A7D" w:rsidRDefault="00902842" w:rsidP="00902842">
      <w:pPr>
        <w:pStyle w:val="Odstavekseznama"/>
        <w:suppressAutoHyphens/>
        <w:autoSpaceDN w:val="0"/>
        <w:spacing w:line="259" w:lineRule="auto"/>
        <w:ind w:left="644" w:right="6"/>
        <w:jc w:val="both"/>
        <w:textAlignment w:val="baseline"/>
        <w:rPr>
          <w:rFonts w:eastAsia="Calibri" w:cs="Cambria"/>
          <w:color w:val="000000"/>
          <w:kern w:val="3"/>
          <w:lang w:eastAsia="zh-CN"/>
        </w:rPr>
      </w:pPr>
      <w:r w:rsidRPr="00677A7D">
        <w:rPr>
          <w:rFonts w:eastAsia="Calibri" w:cs="Cambria"/>
          <w:color w:val="000000"/>
          <w:kern w:val="3"/>
          <w:lang w:eastAsia="zh-CN"/>
        </w:rPr>
        <w:t>pri sledeči publikaciji/časopisu</w:t>
      </w:r>
      <w:r w:rsidR="00E96467" w:rsidRPr="00677A7D">
        <w:rPr>
          <w:rFonts w:eastAsia="Calibri" w:cs="Cambria"/>
          <w:color w:val="000000"/>
          <w:kern w:val="3"/>
          <w:lang w:eastAsia="zh-CN"/>
        </w:rPr>
        <w:t>/reviji/spletnem mediju:</w:t>
      </w:r>
    </w:p>
    <w:p w14:paraId="1B4C36EF" w14:textId="77777777" w:rsidR="00E96467" w:rsidRPr="00677A7D" w:rsidRDefault="00E96467" w:rsidP="00902842">
      <w:pPr>
        <w:pStyle w:val="Odstavekseznama"/>
        <w:suppressAutoHyphens/>
        <w:autoSpaceDN w:val="0"/>
        <w:spacing w:line="259" w:lineRule="auto"/>
        <w:ind w:left="644" w:right="6"/>
        <w:jc w:val="both"/>
        <w:textAlignment w:val="baseline"/>
        <w:rPr>
          <w:rFonts w:eastAsia="Calibri" w:cs="Cambria"/>
          <w:color w:val="000000"/>
          <w:kern w:val="3"/>
          <w:lang w:eastAsia="zh-CN"/>
        </w:rPr>
      </w:pPr>
    </w:p>
    <w:p w14:paraId="2D57E663" w14:textId="77777777" w:rsidR="00E96467" w:rsidRPr="00677A7D" w:rsidRDefault="00E96467" w:rsidP="00902842">
      <w:pPr>
        <w:pStyle w:val="Odstavekseznama"/>
        <w:suppressAutoHyphens/>
        <w:autoSpaceDN w:val="0"/>
        <w:spacing w:line="259" w:lineRule="auto"/>
        <w:ind w:left="644" w:right="6"/>
        <w:jc w:val="both"/>
        <w:textAlignment w:val="baseline"/>
        <w:rPr>
          <w:rFonts w:eastAsia="Calibri" w:cs="Cambria"/>
          <w:color w:val="000000"/>
          <w:kern w:val="3"/>
          <w:lang w:eastAsia="zh-CN"/>
        </w:rPr>
      </w:pPr>
    </w:p>
    <w:tbl>
      <w:tblPr>
        <w:tblStyle w:val="Tabelamrea"/>
        <w:tblW w:w="8789" w:type="dxa"/>
        <w:tblInd w:w="-5" w:type="dxa"/>
        <w:tblLook w:val="04A0" w:firstRow="1" w:lastRow="0" w:firstColumn="1" w:lastColumn="0" w:noHBand="0" w:noVBand="1"/>
      </w:tblPr>
      <w:tblGrid>
        <w:gridCol w:w="1627"/>
        <w:gridCol w:w="7162"/>
      </w:tblGrid>
      <w:tr w:rsidR="00440F5E" w:rsidRPr="00677A7D" w14:paraId="0BA839AE" w14:textId="77777777" w:rsidTr="00440F5E">
        <w:tc>
          <w:tcPr>
            <w:tcW w:w="1627" w:type="dxa"/>
          </w:tcPr>
          <w:p w14:paraId="3A8FB5B1" w14:textId="1F9CCA61" w:rsidR="00440F5E" w:rsidRPr="00677A7D" w:rsidRDefault="00440F5E" w:rsidP="000027B9">
            <w:pPr>
              <w:suppressAutoHyphens/>
              <w:autoSpaceDN w:val="0"/>
              <w:spacing w:line="259" w:lineRule="auto"/>
              <w:ind w:left="360" w:right="6"/>
              <w:jc w:val="both"/>
              <w:textAlignment w:val="baseline"/>
              <w:rPr>
                <w:rFonts w:eastAsia="Calibri" w:cs="Cambria"/>
                <w:b/>
                <w:bCs/>
                <w:color w:val="000000"/>
                <w:kern w:val="3"/>
                <w:lang w:eastAsia="zh-CN"/>
              </w:rPr>
            </w:pPr>
          </w:p>
        </w:tc>
        <w:tc>
          <w:tcPr>
            <w:tcW w:w="7162" w:type="dxa"/>
          </w:tcPr>
          <w:p w14:paraId="1230A09E" w14:textId="291E9E06" w:rsidR="00440F5E" w:rsidRPr="00677A7D" w:rsidRDefault="00440F5E" w:rsidP="00440F5E">
            <w:pPr>
              <w:pStyle w:val="Odstavekseznama"/>
              <w:suppressAutoHyphens/>
              <w:autoSpaceDN w:val="0"/>
              <w:spacing w:line="259" w:lineRule="auto"/>
              <w:ind w:left="644" w:right="6"/>
              <w:jc w:val="both"/>
              <w:textAlignment w:val="baseline"/>
              <w:rPr>
                <w:rFonts w:eastAsia="Calibri" w:cs="Cambria"/>
                <w:color w:val="000000"/>
                <w:kern w:val="3"/>
                <w:lang w:eastAsia="zh-CN"/>
              </w:rPr>
            </w:pPr>
            <w:r w:rsidRPr="00677A7D">
              <w:rPr>
                <w:rFonts w:eastAsia="Calibri" w:cs="Cambria"/>
                <w:b/>
                <w:bCs/>
                <w:color w:val="000000"/>
                <w:kern w:val="3"/>
                <w:lang w:eastAsia="zh-CN"/>
              </w:rPr>
              <w:t xml:space="preserve">Ustrezne zgoraj navedene delovne izkušnje pridobljene </w:t>
            </w:r>
            <w:r w:rsidRPr="00677A7D">
              <w:rPr>
                <w:rFonts w:eastAsia="Calibri" w:cs="Cambria"/>
                <w:color w:val="000000"/>
                <w:kern w:val="3"/>
                <w:lang w:eastAsia="zh-CN"/>
              </w:rPr>
              <w:t>pri sledeči publikaciji/časopisu/reviji/spletnem mediju:</w:t>
            </w:r>
          </w:p>
          <w:p w14:paraId="363A1693" w14:textId="3179369B" w:rsidR="00440F5E" w:rsidRPr="00677A7D" w:rsidRDefault="00440F5E" w:rsidP="000027B9">
            <w:pPr>
              <w:suppressAutoHyphens/>
              <w:autoSpaceDN w:val="0"/>
              <w:spacing w:line="259" w:lineRule="auto"/>
              <w:ind w:left="360" w:right="6"/>
              <w:jc w:val="both"/>
              <w:textAlignment w:val="baseline"/>
              <w:rPr>
                <w:rFonts w:eastAsia="Calibri" w:cs="Cambria"/>
                <w:b/>
                <w:bCs/>
                <w:color w:val="000000"/>
                <w:kern w:val="3"/>
                <w:lang w:eastAsia="zh-CN"/>
              </w:rPr>
            </w:pPr>
            <w:r w:rsidRPr="00677A7D">
              <w:rPr>
                <w:rFonts w:eastAsia="Calibri" w:cs="Cambria"/>
                <w:b/>
                <w:bCs/>
                <w:color w:val="000000"/>
                <w:kern w:val="3"/>
                <w:lang w:eastAsia="zh-CN"/>
              </w:rPr>
              <w:t xml:space="preserve"> </w:t>
            </w:r>
          </w:p>
        </w:tc>
      </w:tr>
      <w:tr w:rsidR="00440F5E" w:rsidRPr="00677A7D" w14:paraId="376D8021" w14:textId="77777777" w:rsidTr="00440F5E">
        <w:trPr>
          <w:trHeight w:val="454"/>
        </w:trPr>
        <w:tc>
          <w:tcPr>
            <w:tcW w:w="1627" w:type="dxa"/>
          </w:tcPr>
          <w:p w14:paraId="4FB96EB9" w14:textId="77777777" w:rsidR="00440F5E" w:rsidRPr="00677A7D" w:rsidRDefault="00440F5E" w:rsidP="000027B9">
            <w:pPr>
              <w:suppressAutoHyphens/>
              <w:autoSpaceDN w:val="0"/>
              <w:spacing w:line="259" w:lineRule="auto"/>
              <w:ind w:left="360" w:right="6"/>
              <w:jc w:val="both"/>
              <w:textAlignment w:val="baseline"/>
              <w:rPr>
                <w:rFonts w:eastAsia="Calibri" w:cs="Cambria"/>
                <w:bCs/>
                <w:color w:val="000000"/>
                <w:kern w:val="3"/>
                <w:lang w:eastAsia="zh-CN"/>
              </w:rPr>
            </w:pPr>
            <w:r w:rsidRPr="00677A7D">
              <w:rPr>
                <w:rFonts w:eastAsia="Calibri" w:cs="Cambria"/>
                <w:bCs/>
                <w:color w:val="000000"/>
                <w:kern w:val="3"/>
                <w:lang w:eastAsia="zh-CN"/>
              </w:rPr>
              <w:t>Odgovorni urednik</w:t>
            </w:r>
          </w:p>
        </w:tc>
        <w:tc>
          <w:tcPr>
            <w:tcW w:w="7162" w:type="dxa"/>
          </w:tcPr>
          <w:p w14:paraId="17D996FC" w14:textId="77777777" w:rsidR="00440F5E" w:rsidRPr="00677A7D" w:rsidRDefault="00440F5E" w:rsidP="000027B9">
            <w:pPr>
              <w:suppressAutoHyphens/>
              <w:autoSpaceDN w:val="0"/>
              <w:spacing w:line="259" w:lineRule="auto"/>
              <w:ind w:left="360" w:right="6"/>
              <w:jc w:val="both"/>
              <w:textAlignment w:val="baseline"/>
              <w:rPr>
                <w:rFonts w:eastAsia="Calibri" w:cs="Cambria"/>
                <w:bCs/>
                <w:color w:val="000000"/>
                <w:kern w:val="3"/>
                <w:lang w:eastAsia="zh-CN"/>
              </w:rPr>
            </w:pPr>
          </w:p>
        </w:tc>
      </w:tr>
      <w:tr w:rsidR="00440F5E" w:rsidRPr="00677A7D" w14:paraId="01F729DE" w14:textId="77777777" w:rsidTr="00440F5E">
        <w:trPr>
          <w:trHeight w:val="454"/>
        </w:trPr>
        <w:tc>
          <w:tcPr>
            <w:tcW w:w="1627" w:type="dxa"/>
          </w:tcPr>
          <w:p w14:paraId="7ED941B5" w14:textId="77777777" w:rsidR="00440F5E" w:rsidRPr="00677A7D" w:rsidRDefault="00440F5E" w:rsidP="000027B9">
            <w:pPr>
              <w:suppressAutoHyphens/>
              <w:autoSpaceDN w:val="0"/>
              <w:spacing w:line="259" w:lineRule="auto"/>
              <w:ind w:left="360" w:right="6"/>
              <w:jc w:val="both"/>
              <w:textAlignment w:val="baseline"/>
              <w:rPr>
                <w:rFonts w:eastAsia="Calibri" w:cs="Cambria"/>
                <w:bCs/>
                <w:color w:val="000000"/>
                <w:kern w:val="3"/>
                <w:lang w:eastAsia="zh-CN"/>
              </w:rPr>
            </w:pPr>
            <w:r w:rsidRPr="00677A7D">
              <w:rPr>
                <w:rFonts w:eastAsia="Calibri" w:cs="Cambria"/>
                <w:bCs/>
                <w:color w:val="000000"/>
                <w:kern w:val="3"/>
                <w:lang w:eastAsia="zh-CN"/>
              </w:rPr>
              <w:t>Tehnični urednik</w:t>
            </w:r>
          </w:p>
        </w:tc>
        <w:tc>
          <w:tcPr>
            <w:tcW w:w="7162" w:type="dxa"/>
          </w:tcPr>
          <w:p w14:paraId="6FBAC725" w14:textId="77777777" w:rsidR="00440F5E" w:rsidRPr="00677A7D" w:rsidRDefault="00440F5E" w:rsidP="000027B9">
            <w:pPr>
              <w:suppressAutoHyphens/>
              <w:autoSpaceDN w:val="0"/>
              <w:spacing w:line="259" w:lineRule="auto"/>
              <w:ind w:left="360" w:right="6"/>
              <w:jc w:val="both"/>
              <w:textAlignment w:val="baseline"/>
              <w:rPr>
                <w:rFonts w:eastAsia="Calibri" w:cs="Cambria"/>
                <w:bCs/>
                <w:color w:val="000000"/>
                <w:kern w:val="3"/>
                <w:lang w:eastAsia="zh-CN"/>
              </w:rPr>
            </w:pPr>
          </w:p>
        </w:tc>
      </w:tr>
      <w:tr w:rsidR="00440F5E" w:rsidRPr="00E60F55" w14:paraId="74CE0B84" w14:textId="77777777" w:rsidTr="00440F5E">
        <w:trPr>
          <w:trHeight w:val="454"/>
        </w:trPr>
        <w:tc>
          <w:tcPr>
            <w:tcW w:w="1627" w:type="dxa"/>
          </w:tcPr>
          <w:p w14:paraId="020DEC90" w14:textId="77777777" w:rsidR="00440F5E" w:rsidRPr="00677A7D" w:rsidRDefault="00440F5E" w:rsidP="000027B9">
            <w:pPr>
              <w:suppressAutoHyphens/>
              <w:autoSpaceDN w:val="0"/>
              <w:spacing w:line="259" w:lineRule="auto"/>
              <w:ind w:left="360" w:right="6"/>
              <w:jc w:val="both"/>
              <w:textAlignment w:val="baseline"/>
              <w:rPr>
                <w:rFonts w:eastAsia="Calibri" w:cs="Cambria"/>
                <w:bCs/>
                <w:color w:val="000000"/>
                <w:kern w:val="3"/>
                <w:lang w:eastAsia="zh-CN"/>
              </w:rPr>
            </w:pPr>
            <w:r w:rsidRPr="00677A7D">
              <w:rPr>
                <w:rFonts w:eastAsia="Calibri" w:cs="Cambria"/>
                <w:bCs/>
                <w:color w:val="000000"/>
                <w:kern w:val="3"/>
                <w:lang w:eastAsia="zh-CN"/>
              </w:rPr>
              <w:t>Novinar-urednik</w:t>
            </w:r>
          </w:p>
        </w:tc>
        <w:tc>
          <w:tcPr>
            <w:tcW w:w="7162" w:type="dxa"/>
          </w:tcPr>
          <w:p w14:paraId="6B390BA8" w14:textId="77777777" w:rsidR="00440F5E" w:rsidRPr="00677A7D" w:rsidRDefault="00440F5E" w:rsidP="000027B9">
            <w:pPr>
              <w:suppressAutoHyphens/>
              <w:autoSpaceDN w:val="0"/>
              <w:spacing w:line="259" w:lineRule="auto"/>
              <w:ind w:left="360" w:right="6"/>
              <w:jc w:val="both"/>
              <w:textAlignment w:val="baseline"/>
              <w:rPr>
                <w:rFonts w:eastAsia="Calibri" w:cs="Cambria"/>
                <w:bCs/>
                <w:color w:val="000000"/>
                <w:kern w:val="3"/>
                <w:lang w:eastAsia="zh-CN"/>
              </w:rPr>
            </w:pPr>
          </w:p>
        </w:tc>
      </w:tr>
    </w:tbl>
    <w:p w14:paraId="202E236E" w14:textId="77777777" w:rsidR="00E96467" w:rsidRDefault="00E96467" w:rsidP="00902842">
      <w:pPr>
        <w:pStyle w:val="Odstavekseznama"/>
        <w:suppressAutoHyphens/>
        <w:autoSpaceDN w:val="0"/>
        <w:spacing w:line="259" w:lineRule="auto"/>
        <w:ind w:left="644" w:right="6"/>
        <w:jc w:val="both"/>
        <w:textAlignment w:val="baseline"/>
        <w:rPr>
          <w:rFonts w:eastAsia="Calibri" w:cs="Cambria"/>
          <w:color w:val="000000"/>
          <w:kern w:val="3"/>
          <w:lang w:eastAsia="zh-CN"/>
        </w:rPr>
      </w:pPr>
    </w:p>
    <w:p w14:paraId="28E8A2D1" w14:textId="77777777" w:rsidR="009D2579" w:rsidRDefault="009D2579" w:rsidP="00967250">
      <w:pPr>
        <w:suppressAutoHyphens/>
        <w:autoSpaceDN w:val="0"/>
        <w:spacing w:line="259" w:lineRule="auto"/>
        <w:ind w:right="6"/>
        <w:jc w:val="both"/>
        <w:textAlignment w:val="baseline"/>
        <w:rPr>
          <w:rFonts w:eastAsia="Calibri" w:cs="Cambria"/>
          <w:b/>
          <w:color w:val="000000"/>
          <w:kern w:val="3"/>
          <w:lang w:eastAsia="zh-CN"/>
        </w:rPr>
      </w:pPr>
    </w:p>
    <w:p w14:paraId="1F6BD2B9" w14:textId="77777777" w:rsidR="00967250" w:rsidRPr="00677A7D" w:rsidRDefault="00967250" w:rsidP="00967250">
      <w:pPr>
        <w:suppressAutoHyphens/>
        <w:autoSpaceDN w:val="0"/>
        <w:spacing w:line="259" w:lineRule="auto"/>
        <w:ind w:right="6"/>
        <w:jc w:val="both"/>
        <w:textAlignment w:val="baseline"/>
        <w:rPr>
          <w:rFonts w:eastAsia="Calibri" w:cs="Cambria"/>
          <w:b/>
          <w:color w:val="000000"/>
          <w:kern w:val="3"/>
          <w:lang w:eastAsia="zh-CN"/>
        </w:rPr>
      </w:pPr>
      <w:r w:rsidRPr="00677A7D">
        <w:rPr>
          <w:rFonts w:eastAsia="Calibri" w:cs="Cambria"/>
          <w:b/>
          <w:color w:val="000000"/>
          <w:kern w:val="3"/>
          <w:lang w:eastAsia="zh-CN"/>
        </w:rPr>
        <w:t>Obvezna priloga:</w:t>
      </w:r>
    </w:p>
    <w:p w14:paraId="6F1A0971" w14:textId="77777777" w:rsidR="00B07F9C" w:rsidRPr="00677A7D" w:rsidRDefault="00B07F9C" w:rsidP="00B07F9C">
      <w:pPr>
        <w:jc w:val="both"/>
        <w:rPr>
          <w:rFonts w:asciiTheme="minorHAnsi" w:hAnsiTheme="minorHAnsi"/>
          <w:bCs/>
        </w:rPr>
      </w:pPr>
    </w:p>
    <w:p w14:paraId="6ECA3892" w14:textId="77777777" w:rsidR="00095891" w:rsidRPr="00677A7D" w:rsidRDefault="00095891" w:rsidP="00095891">
      <w:pPr>
        <w:jc w:val="both"/>
        <w:rPr>
          <w:rFonts w:asciiTheme="minorHAnsi" w:hAnsiTheme="minorHAnsi"/>
          <w:bCs/>
        </w:rPr>
      </w:pPr>
      <w:r w:rsidRPr="00677A7D">
        <w:rPr>
          <w:rFonts w:asciiTheme="minorHAnsi" w:hAnsiTheme="minorHAnsi"/>
          <w:b/>
          <w:bCs/>
        </w:rPr>
        <w:t xml:space="preserve">Ponudnik mora </w:t>
      </w:r>
      <w:r w:rsidRPr="00677A7D">
        <w:rPr>
          <w:rFonts w:asciiTheme="minorHAnsi" w:hAnsiTheme="minorHAnsi"/>
          <w:b/>
          <w:bCs/>
          <w:u w:val="single"/>
        </w:rPr>
        <w:t>že k ponudbi</w:t>
      </w:r>
      <w:r w:rsidRPr="00677A7D">
        <w:rPr>
          <w:rFonts w:asciiTheme="minorHAnsi" w:hAnsiTheme="minorHAnsi"/>
          <w:b/>
          <w:bCs/>
        </w:rPr>
        <w:t xml:space="preserve"> priložiti dokazila o izpolnjevanju zahtev glede izobrazbe in delovnih izkušenj na zahtevanih področjih na sledeči način:</w:t>
      </w:r>
      <w:r w:rsidRPr="00677A7D">
        <w:rPr>
          <w:rFonts w:asciiTheme="minorHAnsi" w:hAnsiTheme="minorHAnsi"/>
          <w:bCs/>
        </w:rPr>
        <w:t xml:space="preserve"> </w:t>
      </w:r>
    </w:p>
    <w:p w14:paraId="5EE92B87" w14:textId="77777777" w:rsidR="00095891" w:rsidRPr="00677A7D" w:rsidRDefault="00095891" w:rsidP="00095891">
      <w:pPr>
        <w:jc w:val="both"/>
        <w:rPr>
          <w:rFonts w:asciiTheme="minorHAnsi" w:hAnsiTheme="minorHAnsi"/>
          <w:bCs/>
        </w:rPr>
      </w:pPr>
    </w:p>
    <w:p w14:paraId="3237C8DD" w14:textId="77777777" w:rsidR="00095891" w:rsidRPr="00677A7D" w:rsidRDefault="00095891" w:rsidP="00095891">
      <w:pPr>
        <w:jc w:val="both"/>
        <w:rPr>
          <w:rFonts w:asciiTheme="minorHAnsi" w:hAnsiTheme="minorHAnsi"/>
          <w:bCs/>
          <w:u w:val="single"/>
        </w:rPr>
      </w:pPr>
      <w:r w:rsidRPr="00677A7D">
        <w:rPr>
          <w:rFonts w:asciiTheme="minorHAnsi" w:hAnsiTheme="minorHAnsi"/>
          <w:bCs/>
          <w:u w:val="single"/>
        </w:rPr>
        <w:t>Kot dokazila o ustreznih delovnih izkušnjah ponudnik predloži:</w:t>
      </w:r>
    </w:p>
    <w:p w14:paraId="21219290" w14:textId="77777777" w:rsidR="00095891" w:rsidRPr="00677A7D" w:rsidRDefault="00095891" w:rsidP="00095891">
      <w:pPr>
        <w:pStyle w:val="Odstavekseznama"/>
        <w:numPr>
          <w:ilvl w:val="0"/>
          <w:numId w:val="34"/>
        </w:numPr>
        <w:jc w:val="both"/>
        <w:rPr>
          <w:rFonts w:asciiTheme="minorHAnsi" w:hAnsiTheme="minorHAnsi"/>
          <w:bCs/>
        </w:rPr>
      </w:pPr>
      <w:r w:rsidRPr="00677A7D">
        <w:rPr>
          <w:rFonts w:asciiTheme="minorHAnsi" w:hAnsiTheme="minorHAnsi"/>
          <w:b/>
          <w:bCs/>
        </w:rPr>
        <w:t>fotokopijo delovne knjižice</w:t>
      </w:r>
      <w:r w:rsidRPr="00677A7D">
        <w:rPr>
          <w:rFonts w:asciiTheme="minorHAnsi" w:hAnsiTheme="minorHAnsi"/>
          <w:bCs/>
        </w:rPr>
        <w:t xml:space="preserve"> (prikazani morajo biti podatki o imenu in priimku zaposlenega, podatki o delovni dobi) ali </w:t>
      </w:r>
      <w:r w:rsidRPr="00677A7D">
        <w:rPr>
          <w:rFonts w:asciiTheme="minorHAnsi" w:hAnsiTheme="minorHAnsi"/>
          <w:b/>
          <w:bCs/>
        </w:rPr>
        <w:t>Izpis obdobij zavarovanja iz ZPIZ</w:t>
      </w:r>
      <w:r w:rsidRPr="00677A7D">
        <w:rPr>
          <w:rFonts w:asciiTheme="minorHAnsi" w:hAnsiTheme="minorHAnsi"/>
          <w:bCs/>
        </w:rPr>
        <w:t xml:space="preserve"> (prikazani morajo biti podatki o imenu in priimku zaposlenega, podatki o delovni dobi) za vsak nominirani kader</w:t>
      </w:r>
    </w:p>
    <w:p w14:paraId="200074B5" w14:textId="77777777" w:rsidR="00095891" w:rsidRPr="00677A7D" w:rsidRDefault="00095891" w:rsidP="00095891">
      <w:pPr>
        <w:pStyle w:val="Odstavekseznama"/>
        <w:numPr>
          <w:ilvl w:val="0"/>
          <w:numId w:val="34"/>
        </w:numPr>
        <w:jc w:val="both"/>
        <w:rPr>
          <w:rFonts w:asciiTheme="minorHAnsi" w:hAnsiTheme="minorHAnsi"/>
          <w:bCs/>
        </w:rPr>
      </w:pPr>
      <w:r w:rsidRPr="00677A7D">
        <w:rPr>
          <w:rFonts w:asciiTheme="minorHAnsi" w:hAnsiTheme="minorHAnsi"/>
          <w:b/>
          <w:bCs/>
        </w:rPr>
        <w:t xml:space="preserve">fotokopijo ključnih delov pogodbe o zaposlitvi ali pogodbe o sodelovanju ali dogovorov in morebitnih aneksov k le tem </w:t>
      </w:r>
      <w:r w:rsidRPr="00677A7D">
        <w:rPr>
          <w:rFonts w:asciiTheme="minorHAnsi" w:hAnsiTheme="minorHAnsi"/>
          <w:bCs/>
        </w:rPr>
        <w:t>(naziv delodajalca, delavca, čas sklenitve, veljavnost pogodbe, aneksi za podaljšanje pogodbe) za vsak nominirani kader</w:t>
      </w:r>
    </w:p>
    <w:p w14:paraId="4C8A07CA" w14:textId="77777777" w:rsidR="00095891" w:rsidRPr="00677A7D" w:rsidRDefault="00095891" w:rsidP="00095891">
      <w:pPr>
        <w:jc w:val="both"/>
        <w:rPr>
          <w:rFonts w:asciiTheme="minorHAnsi" w:hAnsiTheme="minorHAnsi"/>
          <w:bCs/>
        </w:rPr>
      </w:pPr>
    </w:p>
    <w:p w14:paraId="6659A786" w14:textId="77777777" w:rsidR="00095891" w:rsidRPr="00677A7D" w:rsidRDefault="00095891" w:rsidP="00095891">
      <w:pPr>
        <w:jc w:val="both"/>
        <w:rPr>
          <w:rFonts w:asciiTheme="minorHAnsi" w:hAnsiTheme="minorHAnsi"/>
          <w:bCs/>
        </w:rPr>
      </w:pPr>
      <w:r w:rsidRPr="00677A7D">
        <w:rPr>
          <w:rFonts w:asciiTheme="minorHAnsi" w:hAnsiTheme="minorHAnsi"/>
          <w:bCs/>
        </w:rPr>
        <w:t>Iz dokazil mora biti jasno razvidno izpolnjevanje naročnikovih pogojev/zahtev glede delovnih izkušenj.</w:t>
      </w:r>
    </w:p>
    <w:p w14:paraId="187CA30A" w14:textId="77777777" w:rsidR="00095891" w:rsidRPr="00677A7D" w:rsidRDefault="00095891" w:rsidP="00095891">
      <w:pPr>
        <w:jc w:val="both"/>
        <w:rPr>
          <w:rFonts w:asciiTheme="minorHAnsi" w:hAnsiTheme="minorHAnsi"/>
          <w:bCs/>
        </w:rPr>
      </w:pPr>
    </w:p>
    <w:p w14:paraId="00876491" w14:textId="77777777" w:rsidR="00095891" w:rsidRPr="00677A7D" w:rsidRDefault="00095891" w:rsidP="00095891">
      <w:pPr>
        <w:jc w:val="both"/>
        <w:rPr>
          <w:rFonts w:asciiTheme="minorHAnsi" w:hAnsiTheme="minorHAnsi"/>
          <w:bCs/>
          <w:u w:val="single"/>
        </w:rPr>
      </w:pPr>
      <w:r w:rsidRPr="00677A7D">
        <w:rPr>
          <w:rFonts w:asciiTheme="minorHAnsi" w:hAnsiTheme="minorHAnsi"/>
          <w:bCs/>
          <w:u w:val="single"/>
        </w:rPr>
        <w:t>Kot dokazila o ustrezni izobrazbi ponudnik predloži:</w:t>
      </w:r>
    </w:p>
    <w:p w14:paraId="6529CF69" w14:textId="77777777" w:rsidR="00095891" w:rsidRPr="00677A7D" w:rsidRDefault="00095891" w:rsidP="00095891">
      <w:pPr>
        <w:pStyle w:val="Odstavekseznama"/>
        <w:numPr>
          <w:ilvl w:val="0"/>
          <w:numId w:val="34"/>
        </w:numPr>
        <w:jc w:val="both"/>
        <w:rPr>
          <w:rFonts w:asciiTheme="minorHAnsi" w:hAnsiTheme="minorHAnsi"/>
          <w:bCs/>
        </w:rPr>
      </w:pPr>
      <w:r w:rsidRPr="00677A7D">
        <w:rPr>
          <w:rFonts w:asciiTheme="minorHAnsi" w:hAnsiTheme="minorHAnsi"/>
          <w:b/>
          <w:bCs/>
        </w:rPr>
        <w:t>fotokopijo potrdila o izobrazbi</w:t>
      </w:r>
      <w:r w:rsidRPr="00677A7D">
        <w:rPr>
          <w:rFonts w:asciiTheme="minorHAnsi" w:hAnsiTheme="minorHAnsi"/>
          <w:bCs/>
        </w:rPr>
        <w:t xml:space="preserve"> (fotokopija diplome ali drugega enakovrednega dokazila) za vsak nominirani kader</w:t>
      </w:r>
    </w:p>
    <w:p w14:paraId="1006ECF4" w14:textId="77777777" w:rsidR="00095891" w:rsidRPr="00677A7D" w:rsidRDefault="00095891" w:rsidP="00095891">
      <w:pPr>
        <w:jc w:val="both"/>
        <w:rPr>
          <w:rFonts w:asciiTheme="minorHAnsi" w:hAnsiTheme="minorHAnsi"/>
          <w:bCs/>
        </w:rPr>
      </w:pPr>
    </w:p>
    <w:p w14:paraId="74BD0A9A" w14:textId="77777777" w:rsidR="00095891" w:rsidRPr="00677A7D" w:rsidRDefault="00095891" w:rsidP="00095891">
      <w:pPr>
        <w:jc w:val="both"/>
        <w:rPr>
          <w:rFonts w:asciiTheme="minorHAnsi" w:hAnsiTheme="minorHAnsi"/>
          <w:b/>
          <w:bCs/>
          <w:i/>
          <w:u w:val="single"/>
        </w:rPr>
      </w:pPr>
      <w:r w:rsidRPr="00677A7D">
        <w:rPr>
          <w:rFonts w:asciiTheme="minorHAnsi" w:hAnsiTheme="minorHAnsi"/>
          <w:b/>
          <w:bCs/>
          <w:i/>
          <w:u w:val="single"/>
        </w:rPr>
        <w:t>Skladno z določili 6. odstavka 89. člena ZJN-3 se dokazil, vezanih na merila, ne sme dopolnjevati.</w:t>
      </w:r>
    </w:p>
    <w:p w14:paraId="6AF25E56" w14:textId="77777777" w:rsidR="00B07F9C" w:rsidRPr="00677A7D" w:rsidRDefault="00B07F9C" w:rsidP="00967250">
      <w:pPr>
        <w:suppressAutoHyphens/>
        <w:autoSpaceDN w:val="0"/>
        <w:spacing w:line="259" w:lineRule="auto"/>
        <w:ind w:right="6"/>
        <w:jc w:val="both"/>
        <w:textAlignment w:val="baseline"/>
        <w:rPr>
          <w:rFonts w:eastAsia="Calibri" w:cs="Cambria"/>
          <w:b/>
          <w:color w:val="000000"/>
          <w:kern w:val="3"/>
          <w:lang w:eastAsia="zh-CN"/>
        </w:rPr>
      </w:pPr>
    </w:p>
    <w:p w14:paraId="067FD63B" w14:textId="32495FD1" w:rsidR="00967250" w:rsidRPr="00677A7D" w:rsidRDefault="00BE5CF4" w:rsidP="00F11EF9">
      <w:pPr>
        <w:suppressAutoHyphens/>
        <w:autoSpaceDN w:val="0"/>
        <w:spacing w:line="259" w:lineRule="auto"/>
        <w:ind w:right="6"/>
        <w:jc w:val="both"/>
        <w:textAlignment w:val="baseline"/>
        <w:rPr>
          <w:rFonts w:eastAsia="Calibri" w:cs="Cambria"/>
          <w:color w:val="000000"/>
          <w:kern w:val="3"/>
          <w:lang w:eastAsia="zh-CN"/>
        </w:rPr>
      </w:pPr>
      <w:r w:rsidRPr="00677A7D">
        <w:rPr>
          <w:rFonts w:eastAsia="Calibri" w:cs="Cambria"/>
          <w:color w:val="000000"/>
          <w:kern w:val="3"/>
          <w:lang w:eastAsia="zh-CN"/>
        </w:rPr>
        <w:t>*</w:t>
      </w:r>
      <w:r w:rsidR="008B225F" w:rsidRPr="00677A7D">
        <w:rPr>
          <w:rFonts w:eastAsia="Calibri" w:cs="Cambria"/>
          <w:color w:val="000000"/>
          <w:kern w:val="3"/>
          <w:lang w:eastAsia="zh-CN"/>
        </w:rPr>
        <w:t>Č</w:t>
      </w:r>
      <w:r w:rsidR="00967250" w:rsidRPr="00677A7D">
        <w:rPr>
          <w:rFonts w:eastAsia="Calibri" w:cs="Cambria"/>
          <w:color w:val="000000"/>
          <w:kern w:val="3"/>
          <w:lang w:eastAsia="zh-CN"/>
        </w:rPr>
        <w:t xml:space="preserve">e kader </w:t>
      </w:r>
      <w:r w:rsidR="00B72936" w:rsidRPr="00677A7D">
        <w:rPr>
          <w:rFonts w:eastAsia="Calibri" w:cs="Cambria"/>
          <w:color w:val="000000"/>
          <w:kern w:val="3"/>
          <w:lang w:eastAsia="zh-CN"/>
        </w:rPr>
        <w:t xml:space="preserve">(tudi fizična oseba) </w:t>
      </w:r>
      <w:r w:rsidR="00967250" w:rsidRPr="00677A7D">
        <w:rPr>
          <w:rFonts w:eastAsia="Calibri" w:cs="Cambria"/>
          <w:color w:val="000000"/>
          <w:kern w:val="3"/>
          <w:lang w:eastAsia="zh-CN"/>
        </w:rPr>
        <w:t xml:space="preserve">ni zaposlen pri ponudniku, mora </w:t>
      </w:r>
      <w:r w:rsidRPr="00677A7D">
        <w:rPr>
          <w:rFonts w:eastAsia="Calibri" w:cs="Cambria"/>
          <w:b/>
          <w:color w:val="000000"/>
          <w:kern w:val="3"/>
          <w:lang w:eastAsia="zh-CN"/>
        </w:rPr>
        <w:t xml:space="preserve">kader, ki ni zaposlen </w:t>
      </w:r>
      <w:r w:rsidRPr="00677A7D">
        <w:rPr>
          <w:rFonts w:eastAsia="Calibri" w:cs="Cambria"/>
          <w:color w:val="000000"/>
          <w:kern w:val="3"/>
          <w:lang w:eastAsia="zh-CN"/>
        </w:rPr>
        <w:t xml:space="preserve">pri ponudniku, ponudnik obvezno v ponudbi </w:t>
      </w:r>
      <w:r w:rsidRPr="00677A7D">
        <w:rPr>
          <w:rFonts w:eastAsia="Calibri" w:cs="Cambria"/>
          <w:b/>
          <w:color w:val="000000"/>
          <w:kern w:val="3"/>
          <w:u w:val="single"/>
          <w:lang w:eastAsia="zh-CN"/>
        </w:rPr>
        <w:t>nominirati/imenovati za podizvajalca ali partnerja</w:t>
      </w:r>
      <w:r w:rsidRPr="00677A7D">
        <w:rPr>
          <w:rFonts w:eastAsia="Calibri" w:cs="Cambria"/>
          <w:color w:val="000000"/>
          <w:kern w:val="3"/>
          <w:lang w:eastAsia="zh-CN"/>
        </w:rPr>
        <w:t xml:space="preserve"> kar je skladno z določili Zakona o javnem naročanju in prakso odločitev Državne revizijske komisije.</w:t>
      </w:r>
    </w:p>
    <w:p w14:paraId="49F8D43A" w14:textId="53D9DAE5" w:rsidR="00BE5CF4" w:rsidRPr="00E60F55" w:rsidRDefault="00BE5CF4" w:rsidP="00F11EF9">
      <w:pPr>
        <w:suppressAutoHyphens/>
        <w:autoSpaceDN w:val="0"/>
        <w:spacing w:line="259" w:lineRule="auto"/>
        <w:ind w:right="6"/>
        <w:jc w:val="both"/>
        <w:textAlignment w:val="baseline"/>
        <w:rPr>
          <w:rFonts w:eastAsia="Calibri" w:cs="Cambria"/>
          <w:b/>
          <w:color w:val="000000"/>
          <w:kern w:val="3"/>
          <w:lang w:eastAsia="zh-CN"/>
        </w:rPr>
      </w:pPr>
      <w:r w:rsidRPr="00677A7D">
        <w:rPr>
          <w:rFonts w:eastAsia="Calibri" w:cs="Cambria"/>
          <w:b/>
          <w:color w:val="000000"/>
          <w:kern w:val="3"/>
          <w:lang w:eastAsia="zh-CN"/>
        </w:rPr>
        <w:t xml:space="preserve">Prav tako mora v tem primeru za ta kader (podizvajalca/partnerja) </w:t>
      </w:r>
      <w:r w:rsidRPr="00677A7D">
        <w:rPr>
          <w:rFonts w:eastAsia="Calibri" w:cs="Cambria"/>
          <w:b/>
          <w:color w:val="000000"/>
          <w:kern w:val="3"/>
          <w:u w:val="single"/>
          <w:lang w:eastAsia="zh-CN"/>
        </w:rPr>
        <w:t>ponudnik predložiti vse obrazce</w:t>
      </w:r>
      <w:r w:rsidRPr="00677A7D">
        <w:rPr>
          <w:rFonts w:eastAsia="Calibri" w:cs="Cambria"/>
          <w:b/>
          <w:color w:val="000000"/>
          <w:kern w:val="3"/>
          <w:lang w:eastAsia="zh-CN"/>
        </w:rPr>
        <w:t>, ki so jih skladno z zahtevami predmetne dokumentacije v zvezi z oddajo javnega naročila dolžni predložiti podizvajalci/partnerji (ESPD obrazec, obrazci</w:t>
      </w:r>
      <w:r w:rsidR="00E60F55" w:rsidRPr="00677A7D">
        <w:rPr>
          <w:rFonts w:eastAsia="Calibri" w:cs="Cambria"/>
          <w:b/>
          <w:color w:val="000000"/>
          <w:kern w:val="3"/>
          <w:lang w:eastAsia="zh-CN"/>
        </w:rPr>
        <w:t xml:space="preserve"> Priloga št. 2, 3a, 3b, 4, 5, 6, 7,8, …).</w:t>
      </w:r>
    </w:p>
    <w:p w14:paraId="41B6EEA8" w14:textId="6C2DAE60" w:rsidR="006504F0" w:rsidRDefault="006504F0" w:rsidP="00F11EF9">
      <w:pPr>
        <w:suppressAutoHyphens/>
        <w:autoSpaceDN w:val="0"/>
        <w:spacing w:line="259" w:lineRule="auto"/>
        <w:ind w:right="6"/>
        <w:jc w:val="both"/>
        <w:textAlignment w:val="baseline"/>
        <w:rPr>
          <w:rFonts w:eastAsia="Calibri" w:cs="Cambria"/>
          <w:color w:val="000000"/>
          <w:kern w:val="3"/>
          <w:lang w:eastAsia="zh-CN"/>
        </w:rPr>
      </w:pPr>
    </w:p>
    <w:p w14:paraId="2F87830D" w14:textId="77777777" w:rsidR="006504F0" w:rsidRPr="00967250" w:rsidRDefault="006504F0" w:rsidP="00F11EF9">
      <w:pPr>
        <w:suppressAutoHyphens/>
        <w:autoSpaceDN w:val="0"/>
        <w:spacing w:line="259" w:lineRule="auto"/>
        <w:ind w:right="6"/>
        <w:jc w:val="both"/>
        <w:textAlignment w:val="baseline"/>
        <w:rPr>
          <w:rFonts w:eastAsia="Calibri" w:cs="Cambria"/>
          <w:color w:val="000000"/>
          <w:kern w:val="3"/>
          <w:lang w:eastAsia="zh-CN"/>
        </w:rPr>
      </w:pPr>
    </w:p>
    <w:p w14:paraId="73A22490" w14:textId="77777777" w:rsidR="00967250" w:rsidRPr="009D5939" w:rsidRDefault="00967250" w:rsidP="003A6E92">
      <w:pPr>
        <w:suppressAutoHyphens/>
        <w:autoSpaceDN w:val="0"/>
        <w:spacing w:line="259" w:lineRule="auto"/>
        <w:ind w:left="360" w:right="6"/>
        <w:jc w:val="both"/>
        <w:textAlignment w:val="baseline"/>
        <w:rPr>
          <w:rFonts w:eastAsia="Calibri" w:cs="Cambria"/>
          <w:color w:val="000000"/>
          <w:kern w:val="3"/>
          <w:lang w:eastAsia="zh-CN"/>
        </w:rPr>
      </w:pPr>
    </w:p>
    <w:p w14:paraId="6F48B3D1" w14:textId="77777777" w:rsidR="0051166C" w:rsidRPr="00030444" w:rsidRDefault="0051166C" w:rsidP="0051166C">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____________________________________</w:t>
      </w:r>
    </w:p>
    <w:p w14:paraId="53273E9A" w14:textId="77777777" w:rsidR="0051166C" w:rsidRPr="00030444" w:rsidRDefault="0051166C" w:rsidP="0051166C">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t>Podpis zakonitega zastopnika</w:t>
      </w:r>
    </w:p>
    <w:p w14:paraId="23998685" w14:textId="77777777" w:rsidR="0051166C" w:rsidRPr="00030444" w:rsidRDefault="0051166C" w:rsidP="0051166C">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t xml:space="preserve">     gospodarskega subjekta</w:t>
      </w:r>
    </w:p>
    <w:p w14:paraId="53CA575C" w14:textId="77777777" w:rsidR="003A6E92" w:rsidRPr="009D5939" w:rsidRDefault="003A6E92" w:rsidP="003A6E92">
      <w:pPr>
        <w:suppressAutoHyphens/>
        <w:autoSpaceDN w:val="0"/>
        <w:spacing w:line="259" w:lineRule="auto"/>
        <w:ind w:right="6"/>
        <w:jc w:val="both"/>
        <w:textAlignment w:val="baseline"/>
        <w:rPr>
          <w:rFonts w:eastAsia="Calibri" w:cs="Cambria"/>
          <w:b/>
          <w:color w:val="000000"/>
          <w:kern w:val="3"/>
          <w:lang w:eastAsia="zh-CN"/>
        </w:rPr>
      </w:pPr>
    </w:p>
    <w:p w14:paraId="1486435C" w14:textId="77777777" w:rsidR="003A6E92" w:rsidRPr="001136A4" w:rsidRDefault="003A6E92" w:rsidP="003A6E92">
      <w:pPr>
        <w:suppressAutoHyphens/>
        <w:autoSpaceDN w:val="0"/>
        <w:spacing w:line="259" w:lineRule="auto"/>
        <w:ind w:left="360" w:right="6"/>
        <w:jc w:val="both"/>
        <w:textAlignment w:val="baseline"/>
        <w:rPr>
          <w:rFonts w:eastAsia="Calibri" w:cs="Cambria"/>
          <w:color w:val="000000"/>
          <w:kern w:val="3"/>
          <w:lang w:eastAsia="zh-CN"/>
        </w:rPr>
      </w:pPr>
    </w:p>
    <w:p w14:paraId="7DD2D937" w14:textId="77777777" w:rsidR="003A6E92" w:rsidRPr="0051166C" w:rsidRDefault="003A6E92" w:rsidP="003A6E92">
      <w:pPr>
        <w:tabs>
          <w:tab w:val="left" w:pos="0"/>
        </w:tabs>
        <w:jc w:val="both"/>
        <w:rPr>
          <w:rFonts w:eastAsia="Calibri" w:cs="Cambria"/>
          <w:b/>
          <w:i/>
          <w:kern w:val="3"/>
          <w:sz w:val="20"/>
          <w:szCs w:val="20"/>
          <w:lang w:eastAsia="zh-CN"/>
        </w:rPr>
      </w:pPr>
      <w:r w:rsidRPr="0051166C">
        <w:rPr>
          <w:rFonts w:eastAsia="Calibri" w:cs="Cambria"/>
          <w:b/>
          <w:i/>
          <w:kern w:val="3"/>
          <w:sz w:val="20"/>
          <w:szCs w:val="20"/>
          <w:lang w:eastAsia="zh-CN"/>
        </w:rPr>
        <w:t>Ponudniku izjave ni potrebno podpisati, naročnik bo štel, da izjavo ponudnik potrdi s tem, ko odda ponudbo.</w:t>
      </w:r>
    </w:p>
    <w:p w14:paraId="1CE4070C" w14:textId="77777777" w:rsidR="0051166C" w:rsidRDefault="0051166C" w:rsidP="0051166C">
      <w:pPr>
        <w:suppressAutoHyphens/>
        <w:autoSpaceDN w:val="0"/>
        <w:spacing w:line="259" w:lineRule="auto"/>
        <w:ind w:right="6"/>
        <w:jc w:val="both"/>
        <w:textAlignment w:val="baseline"/>
        <w:rPr>
          <w:rFonts w:asciiTheme="minorHAnsi" w:eastAsia="Calibri" w:hAnsiTheme="minorHAnsi" w:cs="Cambria"/>
          <w:color w:val="000000"/>
          <w:kern w:val="3"/>
          <w:sz w:val="20"/>
          <w:szCs w:val="20"/>
          <w:lang w:eastAsia="zh-CN"/>
        </w:rPr>
      </w:pPr>
    </w:p>
    <w:p w14:paraId="72EF18C5" w14:textId="77777777" w:rsidR="0051166C" w:rsidRPr="00BC42EC" w:rsidRDefault="0051166C" w:rsidP="0051166C">
      <w:pPr>
        <w:suppressAutoHyphens/>
        <w:autoSpaceDN w:val="0"/>
        <w:spacing w:line="259" w:lineRule="auto"/>
        <w:ind w:right="6"/>
        <w:jc w:val="both"/>
        <w:textAlignment w:val="baseline"/>
        <w:rPr>
          <w:rFonts w:asciiTheme="minorHAnsi" w:hAnsiTheme="minorHAnsi"/>
          <w:b/>
          <w:sz w:val="20"/>
          <w:szCs w:val="20"/>
        </w:rPr>
      </w:pPr>
      <w:r w:rsidRPr="00C65289">
        <w:rPr>
          <w:rFonts w:asciiTheme="minorHAnsi" w:eastAsia="Calibri" w:hAnsiTheme="minorHAnsi" w:cs="Cambria"/>
          <w:color w:val="000000"/>
          <w:kern w:val="3"/>
          <w:sz w:val="20"/>
          <w:szCs w:val="20"/>
          <w:lang w:eastAsia="zh-CN"/>
        </w:rPr>
        <w:t xml:space="preserve">V kolikor ponudnik zgornje pogoje ne izpolnjuje v celoti sam, obrazec izpolni in podpiše </w:t>
      </w:r>
      <w:r w:rsidRPr="00C65289">
        <w:rPr>
          <w:rFonts w:asciiTheme="minorHAnsi" w:eastAsia="Calibri" w:hAnsiTheme="minorHAnsi" w:cs="Cambria"/>
          <w:b/>
          <w:color w:val="000000"/>
          <w:kern w:val="3"/>
          <w:sz w:val="20"/>
          <w:szCs w:val="20"/>
          <w:lang w:eastAsia="zh-CN"/>
        </w:rPr>
        <w:t>tudi partner, podizvajalec</w:t>
      </w:r>
      <w:r w:rsidRPr="00C65289">
        <w:rPr>
          <w:rFonts w:asciiTheme="minorHAnsi" w:eastAsia="Calibri" w:hAnsiTheme="minorHAnsi" w:cs="Cambria"/>
          <w:color w:val="000000"/>
          <w:kern w:val="3"/>
          <w:sz w:val="20"/>
          <w:szCs w:val="20"/>
          <w:lang w:eastAsia="zh-CN"/>
        </w:rPr>
        <w:t xml:space="preserve"> ali drug gospodarski subjekt (obrazec se fotokopira). Te podpisane obrazce nato ponudnik predloži/naloži v informacijski sistem e-JN, razdelek »Druge priloge«.</w:t>
      </w:r>
    </w:p>
    <w:p w14:paraId="59962D5C" w14:textId="77777777" w:rsidR="003A6E92" w:rsidRPr="0051166C" w:rsidRDefault="003A6E92" w:rsidP="003A6E92">
      <w:pPr>
        <w:suppressAutoHyphens/>
        <w:autoSpaceDN w:val="0"/>
        <w:ind w:right="6"/>
        <w:jc w:val="both"/>
        <w:textAlignment w:val="baseline"/>
        <w:rPr>
          <w:rFonts w:asciiTheme="minorHAnsi" w:eastAsia="Calibri" w:hAnsiTheme="minorHAnsi" w:cs="Cambria"/>
          <w:b/>
          <w:i/>
          <w:color w:val="000000"/>
          <w:kern w:val="3"/>
          <w:sz w:val="20"/>
          <w:szCs w:val="20"/>
          <w:lang w:eastAsia="zh-CN"/>
        </w:rPr>
      </w:pPr>
    </w:p>
    <w:p w14:paraId="7156FC8F" w14:textId="77777777" w:rsidR="003A6E92" w:rsidRDefault="003A6E92" w:rsidP="003A6E92">
      <w:pPr>
        <w:suppressAutoHyphens/>
        <w:autoSpaceDN w:val="0"/>
        <w:spacing w:line="259" w:lineRule="auto"/>
        <w:ind w:right="6"/>
        <w:jc w:val="both"/>
        <w:textAlignment w:val="baseline"/>
        <w:rPr>
          <w:rFonts w:asciiTheme="minorHAnsi" w:eastAsia="Calibri" w:hAnsiTheme="minorHAnsi" w:cs="Cambria"/>
          <w:b/>
          <w:i/>
          <w:color w:val="000000"/>
          <w:kern w:val="3"/>
          <w:sz w:val="20"/>
          <w:szCs w:val="20"/>
          <w:lang w:eastAsia="zh-CN"/>
        </w:rPr>
      </w:pPr>
      <w:r w:rsidRPr="00BC42EC">
        <w:rPr>
          <w:rFonts w:asciiTheme="minorHAnsi" w:eastAsia="Calibri" w:hAnsiTheme="minorHAnsi" w:cs="Cambria"/>
          <w:b/>
          <w:i/>
          <w:color w:val="000000"/>
          <w:kern w:val="3"/>
          <w:sz w:val="20"/>
          <w:szCs w:val="20"/>
          <w:lang w:eastAsia="zh-CN"/>
        </w:rPr>
        <w:t>Obrazec se naloži v informacijski sistem e-JN, razdelek »Druge priloge«.</w:t>
      </w:r>
    </w:p>
    <w:p w14:paraId="3123E77F" w14:textId="77777777" w:rsidR="003A6E92" w:rsidRPr="00BC42EC" w:rsidRDefault="003A6E92" w:rsidP="003A6E92">
      <w:pPr>
        <w:tabs>
          <w:tab w:val="left" w:pos="2175"/>
        </w:tabs>
        <w:rPr>
          <w:rFonts w:asciiTheme="minorHAnsi" w:hAnsiTheme="minorHAnsi"/>
        </w:rPr>
      </w:pPr>
    </w:p>
    <w:p w14:paraId="4974BC31" w14:textId="77777777" w:rsidR="003A6E92" w:rsidRPr="001136A4" w:rsidRDefault="003A6E92" w:rsidP="003A6E92">
      <w:pPr>
        <w:pageBreakBefore/>
        <w:tabs>
          <w:tab w:val="right" w:pos="2556"/>
          <w:tab w:val="right" w:pos="5609"/>
        </w:tabs>
        <w:suppressAutoHyphens/>
        <w:autoSpaceDN w:val="0"/>
        <w:spacing w:line="259" w:lineRule="auto"/>
        <w:ind w:right="6"/>
        <w:jc w:val="right"/>
        <w:textAlignment w:val="baseline"/>
        <w:outlineLvl w:val="1"/>
        <w:rPr>
          <w:rFonts w:eastAsia="Calibri" w:cs="Cambria"/>
          <w:b/>
          <w:bCs/>
          <w:i/>
          <w:iCs/>
          <w:color w:val="000000"/>
        </w:rPr>
        <w:sectPr w:rsidR="003A6E92" w:rsidRPr="001136A4" w:rsidSect="00671BF2">
          <w:headerReference w:type="default" r:id="rId46"/>
          <w:pgSz w:w="11906" w:h="16838"/>
          <w:pgMar w:top="1417" w:right="1417" w:bottom="1417" w:left="1417" w:header="708" w:footer="708" w:gutter="0"/>
          <w:cols w:space="708"/>
          <w:docGrid w:linePitch="360"/>
        </w:sectPr>
      </w:pPr>
    </w:p>
    <w:p w14:paraId="1C53AE50" w14:textId="56B03A13" w:rsidR="000F6A74" w:rsidRPr="006A4B2D" w:rsidRDefault="00372668" w:rsidP="00C72F94">
      <w:pPr>
        <w:pageBreakBefore/>
        <w:tabs>
          <w:tab w:val="right" w:pos="2556"/>
          <w:tab w:val="right" w:pos="5609"/>
        </w:tabs>
        <w:suppressAutoHyphens/>
        <w:autoSpaceDN w:val="0"/>
        <w:ind w:right="6"/>
        <w:jc w:val="right"/>
        <w:textAlignment w:val="baseline"/>
        <w:outlineLvl w:val="1"/>
        <w:rPr>
          <w:rFonts w:eastAsia="Calibri"/>
          <w:b/>
          <w:i/>
          <w:iCs/>
          <w:color w:val="000000"/>
          <w:sz w:val="24"/>
          <w:szCs w:val="24"/>
        </w:rPr>
      </w:pPr>
      <w:bookmarkStart w:id="184" w:name="_Toc32922923"/>
      <w:bookmarkStart w:id="185" w:name="_Toc451354724"/>
      <w:bookmarkEnd w:id="175"/>
      <w:bookmarkEnd w:id="176"/>
      <w:r w:rsidRPr="006A4B2D">
        <w:rPr>
          <w:rFonts w:eastAsia="Calibri"/>
          <w:b/>
          <w:i/>
          <w:iCs/>
          <w:color w:val="000000"/>
          <w:sz w:val="24"/>
          <w:szCs w:val="24"/>
        </w:rPr>
        <w:t>PRILOGA št. 1</w:t>
      </w:r>
      <w:r w:rsidR="006F7EB6">
        <w:rPr>
          <w:rFonts w:eastAsia="Calibri"/>
          <w:b/>
          <w:i/>
          <w:iCs/>
          <w:color w:val="000000"/>
          <w:sz w:val="24"/>
          <w:szCs w:val="24"/>
        </w:rPr>
        <w:t>0</w:t>
      </w:r>
      <w:bookmarkEnd w:id="184"/>
    </w:p>
    <w:p w14:paraId="5152E2CB" w14:textId="19B02D6B" w:rsidR="000F6A74" w:rsidRPr="000F6A74" w:rsidRDefault="000F6A74" w:rsidP="00436E2B">
      <w:pPr>
        <w:pStyle w:val="Intenzivencitat"/>
        <w:rPr>
          <w:rFonts w:eastAsia="Calibri"/>
          <w:lang w:eastAsia="zh-CN"/>
        </w:rPr>
      </w:pPr>
      <w:bookmarkStart w:id="186" w:name="_Toc32922924"/>
      <w:r w:rsidRPr="000F6A74">
        <w:rPr>
          <w:rFonts w:eastAsia="Calibri"/>
          <w:lang w:eastAsia="zh-CN"/>
        </w:rPr>
        <w:t>VZOREC POGODBE</w:t>
      </w:r>
      <w:bookmarkEnd w:id="186"/>
      <w:r w:rsidRPr="000F6A74">
        <w:rPr>
          <w:rFonts w:eastAsia="Calibri"/>
          <w:lang w:eastAsia="zh-CN"/>
        </w:rPr>
        <w:t xml:space="preserve"> </w:t>
      </w:r>
    </w:p>
    <w:p w14:paraId="73D35445" w14:textId="77777777" w:rsidR="000F6A74" w:rsidRPr="00C72F94" w:rsidRDefault="000F6A74" w:rsidP="000F6A74">
      <w:pPr>
        <w:rPr>
          <w:rFonts w:eastAsia="Calibri"/>
          <w:b/>
          <w:bCs/>
          <w:i/>
          <w:color w:val="000000"/>
          <w:sz w:val="20"/>
          <w:szCs w:val="20"/>
          <w:lang w:eastAsia="zh-CN"/>
        </w:rPr>
      </w:pPr>
      <w:r w:rsidRPr="000F6A74">
        <w:rPr>
          <w:rFonts w:eastAsia="Calibri"/>
          <w:b/>
          <w:bCs/>
          <w:i/>
          <w:color w:val="000000"/>
          <w:lang w:eastAsia="zh-CN"/>
        </w:rPr>
        <w:t>*</w:t>
      </w:r>
      <w:r w:rsidRPr="00C72F94">
        <w:rPr>
          <w:rFonts w:eastAsia="Calibri"/>
          <w:b/>
          <w:bCs/>
          <w:i/>
          <w:color w:val="000000"/>
          <w:sz w:val="20"/>
          <w:szCs w:val="20"/>
          <w:lang w:eastAsia="zh-CN"/>
        </w:rPr>
        <w:t>Opomba:</w:t>
      </w:r>
    </w:p>
    <w:p w14:paraId="0D54C2B2" w14:textId="77777777" w:rsidR="000F6A74" w:rsidRPr="00C72F94" w:rsidRDefault="000F6A74" w:rsidP="000F6A74">
      <w:pPr>
        <w:rPr>
          <w:rFonts w:eastAsia="Calibri"/>
          <w:b/>
          <w:bCs/>
          <w:i/>
          <w:color w:val="000000"/>
          <w:sz w:val="20"/>
          <w:szCs w:val="20"/>
          <w:u w:val="single"/>
          <w:lang w:eastAsia="zh-CN"/>
        </w:rPr>
      </w:pPr>
      <w:r w:rsidRPr="00C72F94">
        <w:rPr>
          <w:rFonts w:eastAsia="Calibri"/>
          <w:b/>
          <w:bCs/>
          <w:i/>
          <w:color w:val="000000"/>
          <w:sz w:val="20"/>
          <w:szCs w:val="20"/>
          <w:u w:val="single"/>
          <w:lang w:eastAsia="zh-CN"/>
        </w:rPr>
        <w:t>VZOREC POGODBE SE OB ODDAJI PONUDBE NE PRILAGA!!!</w:t>
      </w:r>
    </w:p>
    <w:p w14:paraId="07BDE23C" w14:textId="77777777" w:rsidR="000F6A74" w:rsidRDefault="000F6A74" w:rsidP="000F6A74">
      <w:pPr>
        <w:rPr>
          <w:rFonts w:eastAsia="Calibri"/>
          <w:b/>
          <w:bCs/>
          <w:i/>
          <w:color w:val="000000"/>
          <w:sz w:val="20"/>
          <w:szCs w:val="20"/>
          <w:lang w:eastAsia="zh-CN"/>
        </w:rPr>
      </w:pPr>
      <w:r w:rsidRPr="00C72F94">
        <w:rPr>
          <w:rFonts w:eastAsia="Calibri"/>
          <w:b/>
          <w:bCs/>
          <w:i/>
          <w:color w:val="000000"/>
          <w:sz w:val="20"/>
          <w:szCs w:val="20"/>
          <w:lang w:eastAsia="zh-CN"/>
        </w:rPr>
        <w:t xml:space="preserve">Z oddajo ponudbe ponudnik potrdi, da bo dela izvedel po pogojih, ki so navedeni v </w:t>
      </w:r>
      <w:r w:rsidR="0092318C">
        <w:rPr>
          <w:rFonts w:eastAsia="Calibri"/>
          <w:b/>
          <w:bCs/>
          <w:i/>
          <w:color w:val="000000"/>
          <w:sz w:val="20"/>
          <w:szCs w:val="20"/>
          <w:lang w:eastAsia="zh-CN"/>
        </w:rPr>
        <w:t>vzorcu</w:t>
      </w:r>
      <w:r w:rsidR="0092318C" w:rsidRPr="00C72F94">
        <w:rPr>
          <w:rFonts w:eastAsia="Calibri"/>
          <w:b/>
          <w:bCs/>
          <w:i/>
          <w:color w:val="000000"/>
          <w:sz w:val="20"/>
          <w:szCs w:val="20"/>
          <w:lang w:eastAsia="zh-CN"/>
        </w:rPr>
        <w:t xml:space="preserve"> </w:t>
      </w:r>
      <w:r w:rsidRPr="00C72F94">
        <w:rPr>
          <w:rFonts w:eastAsia="Calibri"/>
          <w:b/>
          <w:bCs/>
          <w:i/>
          <w:color w:val="000000"/>
          <w:sz w:val="20"/>
          <w:szCs w:val="20"/>
          <w:lang w:eastAsia="zh-CN"/>
        </w:rPr>
        <w:t>pogodbe ter, da je seznanjen z vzorcem pogodbe in soglaša z njegovo vsebino.</w:t>
      </w:r>
    </w:p>
    <w:p w14:paraId="1A9CDAC9" w14:textId="77777777" w:rsidR="00E35179" w:rsidRPr="00C72F94" w:rsidRDefault="00E35179" w:rsidP="000F6A74">
      <w:pPr>
        <w:rPr>
          <w:rFonts w:eastAsia="Calibri"/>
          <w:b/>
          <w:bCs/>
          <w:i/>
          <w:color w:val="000000"/>
          <w:sz w:val="20"/>
          <w:szCs w:val="20"/>
          <w:lang w:eastAsia="zh-CN"/>
        </w:rPr>
      </w:pPr>
    </w:p>
    <w:tbl>
      <w:tblPr>
        <w:tblW w:w="9167" w:type="dxa"/>
        <w:tblInd w:w="-68" w:type="dxa"/>
        <w:tblLayout w:type="fixed"/>
        <w:tblCellMar>
          <w:left w:w="70" w:type="dxa"/>
          <w:right w:w="70" w:type="dxa"/>
        </w:tblCellMar>
        <w:tblLook w:val="00A0" w:firstRow="1" w:lastRow="0" w:firstColumn="1" w:lastColumn="0" w:noHBand="0" w:noVBand="0"/>
      </w:tblPr>
      <w:tblGrid>
        <w:gridCol w:w="2256"/>
        <w:gridCol w:w="6911"/>
      </w:tblGrid>
      <w:tr w:rsidR="000F6A74" w:rsidRPr="000F6A74" w14:paraId="200FA672" w14:textId="77777777" w:rsidTr="00C72F94">
        <w:trPr>
          <w:trHeight w:val="1152"/>
        </w:trPr>
        <w:tc>
          <w:tcPr>
            <w:tcW w:w="2256" w:type="dxa"/>
          </w:tcPr>
          <w:p w14:paraId="0E821356" w14:textId="77777777" w:rsidR="000F6A74" w:rsidRPr="000F6A74" w:rsidRDefault="000F6A74" w:rsidP="000F6A74">
            <w:pPr>
              <w:rPr>
                <w:rFonts w:eastAsia="Calibri"/>
                <w:color w:val="000000"/>
                <w:lang w:eastAsia="zh-CN"/>
              </w:rPr>
            </w:pPr>
            <w:r w:rsidRPr="000F6A74">
              <w:rPr>
                <w:rFonts w:eastAsia="Calibri"/>
                <w:color w:val="000000"/>
                <w:lang w:eastAsia="zh-CN"/>
              </w:rPr>
              <w:t>NAROČNIK:</w:t>
            </w:r>
          </w:p>
        </w:tc>
        <w:tc>
          <w:tcPr>
            <w:tcW w:w="6911" w:type="dxa"/>
          </w:tcPr>
          <w:p w14:paraId="2F2C7434" w14:textId="77777777" w:rsidR="000F6A74" w:rsidRPr="000F6A74" w:rsidRDefault="000F6A74" w:rsidP="000F6A74">
            <w:pPr>
              <w:rPr>
                <w:rFonts w:eastAsia="Calibri"/>
                <w:b/>
                <w:bCs/>
                <w:color w:val="000000"/>
                <w:lang w:eastAsia="zh-CN"/>
              </w:rPr>
            </w:pPr>
            <w:r w:rsidRPr="000F6A74">
              <w:rPr>
                <w:rFonts w:eastAsia="Calibri"/>
                <w:b/>
                <w:bCs/>
                <w:color w:val="000000"/>
                <w:lang w:eastAsia="zh-CN"/>
              </w:rPr>
              <w:t xml:space="preserve">MESTNA OBČINA KRANJ, </w:t>
            </w:r>
            <w:r w:rsidRPr="000F6A74">
              <w:rPr>
                <w:rFonts w:eastAsia="Calibri"/>
                <w:color w:val="000000"/>
                <w:lang w:eastAsia="zh-CN"/>
              </w:rPr>
              <w:t xml:space="preserve">Slovenski trg 1, 4000 Kranj, ki jo zastopa </w:t>
            </w:r>
            <w:r w:rsidRPr="000F6A74">
              <w:rPr>
                <w:rFonts w:eastAsia="Calibri"/>
                <w:b/>
                <w:bCs/>
                <w:color w:val="000000"/>
                <w:lang w:eastAsia="zh-CN"/>
              </w:rPr>
              <w:t xml:space="preserve">župan </w:t>
            </w:r>
            <w:r w:rsidR="008B00BB">
              <w:rPr>
                <w:rFonts w:eastAsia="Calibri"/>
                <w:b/>
                <w:bCs/>
                <w:color w:val="000000"/>
                <w:lang w:eastAsia="zh-CN"/>
              </w:rPr>
              <w:t>Matjaž Rakovec</w:t>
            </w:r>
            <w:r w:rsidRPr="000F6A74">
              <w:rPr>
                <w:rFonts w:eastAsia="Calibri"/>
                <w:b/>
                <w:bCs/>
                <w:color w:val="000000"/>
                <w:lang w:eastAsia="zh-CN"/>
              </w:rPr>
              <w:t xml:space="preserve">, </w:t>
            </w:r>
          </w:p>
          <w:p w14:paraId="5772BDF0" w14:textId="77777777" w:rsidR="000F6A74" w:rsidRPr="000F6A74" w:rsidRDefault="000F6A74" w:rsidP="000F6A74">
            <w:pPr>
              <w:rPr>
                <w:rFonts w:eastAsia="Calibri"/>
                <w:color w:val="000000"/>
                <w:lang w:eastAsia="zh-CN"/>
              </w:rPr>
            </w:pPr>
            <w:r w:rsidRPr="000F6A74">
              <w:rPr>
                <w:rFonts w:eastAsia="Calibri"/>
                <w:color w:val="000000"/>
                <w:lang w:eastAsia="zh-CN"/>
              </w:rPr>
              <w:t>matična številka:</w:t>
            </w:r>
            <w:r w:rsidRPr="000F6A74">
              <w:rPr>
                <w:rFonts w:eastAsia="Calibri"/>
                <w:color w:val="000000"/>
                <w:lang w:eastAsia="zh-CN"/>
              </w:rPr>
              <w:tab/>
              <w:t>5874653</w:t>
            </w:r>
            <w:r w:rsidR="00D56C28">
              <w:rPr>
                <w:rFonts w:eastAsia="Calibri"/>
                <w:color w:val="000000"/>
                <w:lang w:eastAsia="zh-CN"/>
              </w:rPr>
              <w:t>000</w:t>
            </w:r>
          </w:p>
          <w:p w14:paraId="67ED923A" w14:textId="77777777" w:rsidR="000F6A74" w:rsidRPr="000F6A74" w:rsidRDefault="000F6A74" w:rsidP="000F6A74">
            <w:pPr>
              <w:rPr>
                <w:rFonts w:eastAsia="Calibri"/>
                <w:color w:val="000000"/>
                <w:lang w:eastAsia="zh-CN"/>
              </w:rPr>
            </w:pPr>
            <w:r w:rsidRPr="000F6A74">
              <w:rPr>
                <w:rFonts w:eastAsia="Calibri"/>
                <w:color w:val="000000"/>
                <w:lang w:eastAsia="zh-CN"/>
              </w:rPr>
              <w:t>ID za DDV:</w:t>
            </w:r>
            <w:r w:rsidRPr="000F6A74">
              <w:rPr>
                <w:rFonts w:eastAsia="Calibri"/>
                <w:color w:val="000000"/>
                <w:lang w:eastAsia="zh-CN"/>
              </w:rPr>
              <w:tab/>
            </w:r>
            <w:r w:rsidRPr="000F6A74">
              <w:rPr>
                <w:rFonts w:eastAsia="Calibri"/>
                <w:color w:val="000000"/>
                <w:lang w:eastAsia="zh-CN"/>
              </w:rPr>
              <w:tab/>
              <w:t>SI 55789935</w:t>
            </w:r>
          </w:p>
        </w:tc>
      </w:tr>
      <w:tr w:rsidR="000F6A74" w:rsidRPr="000F6A74" w14:paraId="0A00D490" w14:textId="77777777" w:rsidTr="00C72F94">
        <w:trPr>
          <w:trHeight w:val="871"/>
        </w:trPr>
        <w:tc>
          <w:tcPr>
            <w:tcW w:w="2256" w:type="dxa"/>
          </w:tcPr>
          <w:p w14:paraId="1371220F" w14:textId="77777777" w:rsidR="000F6A74" w:rsidRPr="000F6A74" w:rsidRDefault="000F6A74" w:rsidP="000F6A74">
            <w:pPr>
              <w:rPr>
                <w:rFonts w:eastAsia="Calibri"/>
                <w:color w:val="000000"/>
                <w:lang w:eastAsia="zh-CN"/>
              </w:rPr>
            </w:pPr>
          </w:p>
        </w:tc>
        <w:tc>
          <w:tcPr>
            <w:tcW w:w="6911" w:type="dxa"/>
          </w:tcPr>
          <w:p w14:paraId="7634473A" w14:textId="77777777" w:rsidR="000F6A74" w:rsidRPr="000F6A74" w:rsidRDefault="000F6A74" w:rsidP="000F6A74">
            <w:pPr>
              <w:rPr>
                <w:rFonts w:eastAsia="Calibri"/>
                <w:color w:val="000000"/>
                <w:lang w:eastAsia="zh-CN"/>
              </w:rPr>
            </w:pPr>
            <w:r w:rsidRPr="000F6A74">
              <w:rPr>
                <w:rFonts w:eastAsia="Calibri"/>
                <w:color w:val="000000"/>
                <w:lang w:eastAsia="zh-CN"/>
              </w:rPr>
              <w:t>EZR: 01252-0100006472</w:t>
            </w:r>
          </w:p>
          <w:p w14:paraId="4E9D7B99" w14:textId="77777777" w:rsidR="000F6A74" w:rsidRPr="000F6A74" w:rsidRDefault="000F6A74" w:rsidP="000F6A74">
            <w:pPr>
              <w:rPr>
                <w:rFonts w:eastAsia="Calibri"/>
                <w:color w:val="000000"/>
                <w:lang w:eastAsia="zh-CN"/>
              </w:rPr>
            </w:pPr>
            <w:r w:rsidRPr="000F6A74">
              <w:rPr>
                <w:rFonts w:eastAsia="Calibri"/>
                <w:color w:val="000000"/>
                <w:lang w:eastAsia="zh-CN"/>
              </w:rPr>
              <w:t xml:space="preserve">pri: Upravi za javna plačila, </w:t>
            </w:r>
          </w:p>
          <w:p w14:paraId="0A9B7C6B" w14:textId="77777777" w:rsidR="000F6A74" w:rsidRPr="000F6A74" w:rsidRDefault="000F6A74" w:rsidP="000F6A74">
            <w:pPr>
              <w:rPr>
                <w:rFonts w:eastAsia="Calibri"/>
                <w:b/>
                <w:color w:val="000000"/>
                <w:u w:val="single"/>
                <w:lang w:eastAsia="zh-CN"/>
              </w:rPr>
            </w:pPr>
            <w:r w:rsidRPr="000F6A74">
              <w:rPr>
                <w:rFonts w:eastAsia="Calibri"/>
                <w:color w:val="000000"/>
                <w:lang w:eastAsia="zh-CN"/>
              </w:rPr>
              <w:t>šifra proračunskega uporabnika: 75515</w:t>
            </w:r>
          </w:p>
        </w:tc>
      </w:tr>
      <w:tr w:rsidR="000F6A74" w:rsidRPr="000F6A74" w14:paraId="11D16527" w14:textId="77777777" w:rsidTr="00C72F94">
        <w:trPr>
          <w:trHeight w:val="871"/>
        </w:trPr>
        <w:tc>
          <w:tcPr>
            <w:tcW w:w="2256" w:type="dxa"/>
          </w:tcPr>
          <w:p w14:paraId="5CE75AEC" w14:textId="77777777" w:rsidR="000F6A74" w:rsidRPr="000F6A74" w:rsidRDefault="000F6A74" w:rsidP="000F6A74">
            <w:pPr>
              <w:rPr>
                <w:rFonts w:eastAsia="Calibri"/>
                <w:color w:val="000000"/>
                <w:lang w:eastAsia="zh-CN"/>
              </w:rPr>
            </w:pPr>
          </w:p>
        </w:tc>
        <w:tc>
          <w:tcPr>
            <w:tcW w:w="6911" w:type="dxa"/>
          </w:tcPr>
          <w:p w14:paraId="3297FBEF" w14:textId="77777777" w:rsidR="000F6A74" w:rsidRPr="000F6A74" w:rsidRDefault="000F6A74" w:rsidP="000F6A74">
            <w:pPr>
              <w:rPr>
                <w:rFonts w:eastAsia="Calibri"/>
                <w:color w:val="000000"/>
                <w:lang w:eastAsia="zh-CN"/>
              </w:rPr>
            </w:pPr>
          </w:p>
          <w:p w14:paraId="0BA8BE65" w14:textId="77777777" w:rsidR="000F6A74" w:rsidRPr="000F6A74" w:rsidRDefault="000F6A74" w:rsidP="000F6A74">
            <w:pPr>
              <w:rPr>
                <w:rFonts w:eastAsia="Calibri"/>
                <w:color w:val="000000"/>
                <w:lang w:eastAsia="zh-CN"/>
              </w:rPr>
            </w:pPr>
            <w:r w:rsidRPr="000F6A74">
              <w:rPr>
                <w:rFonts w:eastAsia="Calibri"/>
                <w:color w:val="000000"/>
                <w:lang w:eastAsia="zh-CN"/>
              </w:rPr>
              <w:t>in</w:t>
            </w:r>
          </w:p>
          <w:p w14:paraId="639CCF81" w14:textId="77777777" w:rsidR="000F6A74" w:rsidRPr="000F6A74" w:rsidRDefault="000F6A74" w:rsidP="000F6A74">
            <w:pPr>
              <w:rPr>
                <w:rFonts w:eastAsia="Calibri"/>
                <w:color w:val="000000"/>
                <w:lang w:eastAsia="zh-CN"/>
              </w:rPr>
            </w:pPr>
          </w:p>
        </w:tc>
      </w:tr>
      <w:tr w:rsidR="000F6A74" w:rsidRPr="000F6A74" w14:paraId="716E6153" w14:textId="77777777" w:rsidTr="00C72F94">
        <w:trPr>
          <w:trHeight w:val="2023"/>
        </w:trPr>
        <w:tc>
          <w:tcPr>
            <w:tcW w:w="2256" w:type="dxa"/>
          </w:tcPr>
          <w:p w14:paraId="2922421D" w14:textId="77777777" w:rsidR="000F6A74" w:rsidRPr="000F6A74" w:rsidRDefault="000F6A74" w:rsidP="000F6A74">
            <w:pPr>
              <w:rPr>
                <w:rFonts w:eastAsia="Calibri"/>
                <w:color w:val="000000"/>
                <w:lang w:eastAsia="zh-CN"/>
              </w:rPr>
            </w:pPr>
            <w:r w:rsidRPr="000F6A74">
              <w:rPr>
                <w:rFonts w:eastAsia="Calibri"/>
                <w:color w:val="000000"/>
                <w:lang w:eastAsia="zh-CN"/>
              </w:rPr>
              <w:t>IZVAJALEC:</w:t>
            </w:r>
          </w:p>
        </w:tc>
        <w:tc>
          <w:tcPr>
            <w:tcW w:w="6911" w:type="dxa"/>
          </w:tcPr>
          <w:p w14:paraId="224F2E2D" w14:textId="77777777" w:rsidR="000F6A74" w:rsidRPr="000F6A74" w:rsidRDefault="000F6A74" w:rsidP="000F6A74">
            <w:pPr>
              <w:rPr>
                <w:rFonts w:eastAsia="Calibri"/>
                <w:b/>
                <w:bCs/>
                <w:color w:val="000000"/>
                <w:lang w:eastAsia="zh-CN"/>
              </w:rPr>
            </w:pPr>
            <w:r w:rsidRPr="000F6A74">
              <w:rPr>
                <w:rFonts w:eastAsia="Calibri"/>
                <w:b/>
                <w:bCs/>
                <w:color w:val="000000"/>
                <w:lang w:eastAsia="zh-CN"/>
              </w:rPr>
              <w:t>…………………………………………………………..…….</w:t>
            </w:r>
            <w:r w:rsidRPr="000F6A74">
              <w:rPr>
                <w:rFonts w:eastAsia="Calibri"/>
                <w:color w:val="000000"/>
                <w:lang w:eastAsia="zh-CN"/>
              </w:rPr>
              <w:t xml:space="preserve">, ki ga zastopa </w:t>
            </w:r>
            <w:r w:rsidRPr="000F6A74">
              <w:rPr>
                <w:rFonts w:eastAsia="Calibri"/>
                <w:b/>
                <w:bCs/>
                <w:color w:val="000000"/>
                <w:lang w:eastAsia="zh-CN"/>
              </w:rPr>
              <w:t>zakoniti zastopnik  …………………………………………………………….………..…………..</w:t>
            </w:r>
          </w:p>
          <w:p w14:paraId="52AB2D71" w14:textId="77777777" w:rsidR="000F6A74" w:rsidRPr="000F6A74" w:rsidRDefault="000F6A74" w:rsidP="000F6A74">
            <w:pPr>
              <w:rPr>
                <w:rFonts w:eastAsia="Calibri"/>
                <w:color w:val="000000"/>
                <w:lang w:eastAsia="zh-CN"/>
              </w:rPr>
            </w:pPr>
          </w:p>
          <w:p w14:paraId="0BFB31A1" w14:textId="77777777" w:rsidR="000F6A74" w:rsidRPr="000F6A74" w:rsidRDefault="000F6A74" w:rsidP="000F6A74">
            <w:pPr>
              <w:rPr>
                <w:rFonts w:eastAsia="Calibri"/>
                <w:color w:val="000000"/>
                <w:lang w:eastAsia="zh-CN"/>
              </w:rPr>
            </w:pPr>
            <w:r w:rsidRPr="000F6A74">
              <w:rPr>
                <w:rFonts w:eastAsia="Calibri"/>
                <w:color w:val="000000"/>
                <w:lang w:eastAsia="zh-CN"/>
              </w:rPr>
              <w:t>matična številka: …………………………………………………………………..………</w:t>
            </w:r>
          </w:p>
          <w:p w14:paraId="3EAB9E58" w14:textId="77777777" w:rsidR="000F6A74" w:rsidRPr="000F6A74" w:rsidRDefault="000F6A74" w:rsidP="000F6A74">
            <w:pPr>
              <w:rPr>
                <w:rFonts w:eastAsia="Calibri"/>
                <w:color w:val="000000"/>
                <w:lang w:eastAsia="zh-CN"/>
              </w:rPr>
            </w:pPr>
            <w:r w:rsidRPr="000F6A74">
              <w:rPr>
                <w:rFonts w:eastAsia="Calibri"/>
                <w:color w:val="000000"/>
                <w:lang w:eastAsia="zh-CN"/>
              </w:rPr>
              <w:t>ID za DDV: SI ……………………………………………………………….………..………</w:t>
            </w:r>
          </w:p>
          <w:p w14:paraId="58E659ED" w14:textId="77777777" w:rsidR="000F6A74" w:rsidRPr="000F6A74" w:rsidRDefault="000F6A74" w:rsidP="000F6A74">
            <w:pPr>
              <w:rPr>
                <w:rFonts w:eastAsia="Calibri"/>
                <w:color w:val="000000"/>
                <w:lang w:eastAsia="zh-CN"/>
              </w:rPr>
            </w:pPr>
            <w:r w:rsidRPr="000F6A74">
              <w:rPr>
                <w:rFonts w:eastAsia="Calibri"/>
                <w:color w:val="000000"/>
                <w:lang w:eastAsia="zh-CN"/>
              </w:rPr>
              <w:t>TRR: ………………………………….…. odprt pri ………………………….……………</w:t>
            </w:r>
          </w:p>
          <w:p w14:paraId="1814CFA3" w14:textId="77777777" w:rsidR="000F6A74" w:rsidRPr="000F6A74" w:rsidRDefault="000F6A74" w:rsidP="000F6A74">
            <w:pPr>
              <w:rPr>
                <w:rFonts w:eastAsia="Calibri"/>
                <w:color w:val="000000"/>
                <w:lang w:eastAsia="zh-CN"/>
              </w:rPr>
            </w:pPr>
          </w:p>
        </w:tc>
      </w:tr>
    </w:tbl>
    <w:p w14:paraId="3298A770" w14:textId="77777777" w:rsidR="00B54442" w:rsidRDefault="00B54442" w:rsidP="000F6A74">
      <w:pPr>
        <w:rPr>
          <w:rFonts w:eastAsia="Calibri"/>
          <w:color w:val="000000"/>
          <w:lang w:eastAsia="zh-CN"/>
        </w:rPr>
      </w:pPr>
    </w:p>
    <w:p w14:paraId="255C37F3" w14:textId="77777777" w:rsidR="00B54442" w:rsidRDefault="00B54442" w:rsidP="000F6A74">
      <w:pPr>
        <w:rPr>
          <w:rFonts w:eastAsia="Calibri"/>
          <w:color w:val="000000"/>
          <w:lang w:eastAsia="zh-CN"/>
        </w:rPr>
      </w:pPr>
    </w:p>
    <w:p w14:paraId="5DDB2AF6" w14:textId="77777777" w:rsidR="000F6A74" w:rsidRDefault="000F6A74" w:rsidP="000F6A74">
      <w:pPr>
        <w:rPr>
          <w:rFonts w:eastAsia="Calibri"/>
          <w:color w:val="000000"/>
          <w:lang w:eastAsia="zh-CN"/>
        </w:rPr>
      </w:pPr>
      <w:r w:rsidRPr="000F6A74">
        <w:rPr>
          <w:rFonts w:eastAsia="Calibri"/>
          <w:color w:val="000000"/>
          <w:lang w:eastAsia="zh-CN"/>
        </w:rPr>
        <w:t>skleneta naslednjo</w:t>
      </w:r>
    </w:p>
    <w:p w14:paraId="3C0BF65C" w14:textId="77777777" w:rsidR="00372668" w:rsidRDefault="00372668" w:rsidP="000F6A74">
      <w:pPr>
        <w:rPr>
          <w:rFonts w:eastAsia="Calibri"/>
          <w:color w:val="000000"/>
          <w:lang w:eastAsia="zh-CN"/>
        </w:rPr>
      </w:pPr>
    </w:p>
    <w:p w14:paraId="31F6FCD7" w14:textId="77777777" w:rsidR="007D0D48" w:rsidRDefault="007D0D48" w:rsidP="000F6A74">
      <w:pPr>
        <w:rPr>
          <w:rFonts w:eastAsia="Calibri"/>
          <w:color w:val="000000"/>
          <w:lang w:eastAsia="zh-CN"/>
        </w:rPr>
        <w:sectPr w:rsidR="007D0D48" w:rsidSect="00CA6BA5">
          <w:headerReference w:type="default" r:id="rId47"/>
          <w:pgSz w:w="11906" w:h="16838"/>
          <w:pgMar w:top="1417" w:right="1417" w:bottom="1417" w:left="1417" w:header="708" w:footer="708" w:gutter="0"/>
          <w:cols w:space="708"/>
          <w:docGrid w:linePitch="360"/>
        </w:sectPr>
      </w:pPr>
    </w:p>
    <w:p w14:paraId="6B4EA0A4" w14:textId="759F8EFD" w:rsidR="00B54442" w:rsidRDefault="00B54442" w:rsidP="000F6A74">
      <w:pPr>
        <w:rPr>
          <w:rFonts w:eastAsia="Calibri"/>
          <w:color w:val="000000"/>
          <w:lang w:eastAsia="zh-CN"/>
        </w:rPr>
      </w:pPr>
    </w:p>
    <w:p w14:paraId="045993F6" w14:textId="1F87BEEE" w:rsidR="002C1933" w:rsidRDefault="002C1933" w:rsidP="000F6A74">
      <w:pPr>
        <w:rPr>
          <w:rFonts w:eastAsia="Calibri"/>
          <w:color w:val="000000"/>
          <w:lang w:eastAsia="zh-CN"/>
        </w:rPr>
      </w:pPr>
    </w:p>
    <w:p w14:paraId="35B4825C" w14:textId="54D616CF" w:rsidR="004030B7" w:rsidRDefault="004030B7" w:rsidP="000F6A74">
      <w:pPr>
        <w:rPr>
          <w:rFonts w:eastAsia="Calibri"/>
          <w:color w:val="000000"/>
          <w:lang w:eastAsia="zh-CN"/>
        </w:rPr>
      </w:pPr>
    </w:p>
    <w:p w14:paraId="3435F28B" w14:textId="77777777" w:rsidR="004030B7" w:rsidRPr="000F6A74" w:rsidRDefault="004030B7" w:rsidP="000F6A74">
      <w:pPr>
        <w:rPr>
          <w:rFonts w:eastAsia="Calibri"/>
          <w:color w:val="000000"/>
          <w:lang w:eastAsia="zh-CN"/>
        </w:rPr>
      </w:pPr>
    </w:p>
    <w:p w14:paraId="427599EE" w14:textId="77777777" w:rsidR="000F6A74" w:rsidRPr="00BD4C76" w:rsidRDefault="000F6A74" w:rsidP="000F6A74">
      <w:pPr>
        <w:jc w:val="center"/>
        <w:rPr>
          <w:rFonts w:asciiTheme="minorHAnsi" w:eastAsia="Calibri" w:hAnsiTheme="minorHAnsi"/>
          <w:b/>
          <w:bCs/>
          <w:lang w:eastAsia="zh-CN"/>
        </w:rPr>
      </w:pPr>
      <w:r w:rsidRPr="00BD4C76">
        <w:rPr>
          <w:rFonts w:asciiTheme="minorHAnsi" w:eastAsia="Calibri" w:hAnsiTheme="minorHAnsi"/>
          <w:b/>
          <w:bCs/>
          <w:lang w:eastAsia="zh-CN"/>
        </w:rPr>
        <w:t>P O G O D B O</w:t>
      </w:r>
    </w:p>
    <w:p w14:paraId="3D334E92" w14:textId="77777777" w:rsidR="00194853" w:rsidRDefault="00503343" w:rsidP="000F6A74">
      <w:pPr>
        <w:jc w:val="center"/>
        <w:rPr>
          <w:ins w:id="187" w:author="Mira Starc" w:date="2019-11-27T17:24:00Z"/>
          <w:rFonts w:asciiTheme="minorHAnsi" w:eastAsia="Calibri" w:hAnsiTheme="minorHAnsi"/>
          <w:b/>
          <w:lang w:eastAsia="zh-CN"/>
        </w:rPr>
      </w:pPr>
      <w:r w:rsidRPr="00503343">
        <w:rPr>
          <w:rFonts w:asciiTheme="minorHAnsi" w:eastAsia="Calibri" w:hAnsiTheme="minorHAnsi"/>
          <w:b/>
          <w:lang w:eastAsia="zh-CN"/>
        </w:rPr>
        <w:t>O ZAKUPU PROSTORA</w:t>
      </w:r>
      <w:r w:rsidR="00833836">
        <w:rPr>
          <w:rFonts w:asciiTheme="minorHAnsi" w:eastAsia="Calibri" w:hAnsiTheme="minorHAnsi"/>
          <w:b/>
          <w:lang w:eastAsia="zh-CN"/>
        </w:rPr>
        <w:t xml:space="preserve"> </w:t>
      </w:r>
      <w:r w:rsidR="00194853">
        <w:rPr>
          <w:rFonts w:asciiTheme="minorHAnsi" w:eastAsia="Calibri" w:hAnsiTheme="minorHAnsi"/>
          <w:b/>
          <w:lang w:eastAsia="zh-CN"/>
        </w:rPr>
        <w:t xml:space="preserve">ZA OBJAVO INFORMATIVNIH VSEBIN </w:t>
      </w:r>
      <w:r w:rsidR="00833836">
        <w:rPr>
          <w:rFonts w:asciiTheme="minorHAnsi" w:eastAsia="Calibri" w:hAnsiTheme="minorHAnsi"/>
          <w:b/>
          <w:lang w:eastAsia="zh-CN"/>
        </w:rPr>
        <w:t>V TISKANEM MEDIJU</w:t>
      </w:r>
      <w:r w:rsidRPr="00503343">
        <w:rPr>
          <w:rFonts w:asciiTheme="minorHAnsi" w:eastAsia="Calibri" w:hAnsiTheme="minorHAnsi"/>
          <w:b/>
          <w:lang w:eastAsia="zh-CN"/>
        </w:rPr>
        <w:t xml:space="preserve"> </w:t>
      </w:r>
    </w:p>
    <w:p w14:paraId="349F1E19" w14:textId="27C49FCD" w:rsidR="000F6A74" w:rsidRPr="00BD4C76" w:rsidRDefault="00503343" w:rsidP="000F6A74">
      <w:pPr>
        <w:jc w:val="center"/>
        <w:rPr>
          <w:rFonts w:asciiTheme="minorHAnsi" w:eastAsia="Calibri" w:hAnsiTheme="minorHAnsi"/>
          <w:b/>
          <w:lang w:eastAsia="zh-CN"/>
        </w:rPr>
      </w:pPr>
      <w:r w:rsidRPr="00503343">
        <w:rPr>
          <w:rFonts w:asciiTheme="minorHAnsi" w:eastAsia="Calibri" w:hAnsiTheme="minorHAnsi"/>
          <w:b/>
          <w:lang w:eastAsia="zh-CN"/>
        </w:rPr>
        <w:t>ZA MESTNO OBČINO KRANJ</w:t>
      </w:r>
    </w:p>
    <w:p w14:paraId="71A6D8E2" w14:textId="77777777" w:rsidR="006C1486" w:rsidRDefault="006C1486" w:rsidP="000F6A74">
      <w:pPr>
        <w:jc w:val="center"/>
        <w:rPr>
          <w:rFonts w:asciiTheme="minorHAnsi" w:eastAsia="Calibri" w:hAnsiTheme="minorHAnsi"/>
          <w:b/>
          <w:lang w:eastAsia="zh-CN"/>
        </w:rPr>
      </w:pPr>
    </w:p>
    <w:p w14:paraId="49BBC92D" w14:textId="77777777" w:rsidR="00372668" w:rsidRPr="001D3F7D" w:rsidRDefault="00372668" w:rsidP="00372668">
      <w:pPr>
        <w:rPr>
          <w:rFonts w:asciiTheme="minorHAnsi" w:hAnsiTheme="minorHAnsi"/>
          <w:b/>
          <w:lang w:eastAsia="zh-CN"/>
        </w:rPr>
      </w:pPr>
    </w:p>
    <w:p w14:paraId="4421A761" w14:textId="77777777" w:rsidR="00372668" w:rsidRPr="001D3F7D" w:rsidRDefault="00372668" w:rsidP="000E167B">
      <w:pPr>
        <w:numPr>
          <w:ilvl w:val="0"/>
          <w:numId w:val="28"/>
        </w:numPr>
        <w:rPr>
          <w:rFonts w:asciiTheme="minorHAnsi" w:hAnsiTheme="minorHAnsi"/>
          <w:b/>
          <w:lang w:eastAsia="zh-CN"/>
        </w:rPr>
      </w:pPr>
      <w:r w:rsidRPr="001D3F7D">
        <w:rPr>
          <w:rFonts w:asciiTheme="minorHAnsi" w:hAnsiTheme="minorHAnsi"/>
          <w:b/>
          <w:lang w:eastAsia="zh-CN"/>
        </w:rPr>
        <w:t>člen</w:t>
      </w:r>
    </w:p>
    <w:p w14:paraId="717DA8B0" w14:textId="77777777" w:rsidR="00372668" w:rsidRPr="001D3F7D" w:rsidRDefault="00372668" w:rsidP="00372668">
      <w:pPr>
        <w:rPr>
          <w:rFonts w:asciiTheme="minorHAnsi" w:hAnsiTheme="minorHAnsi"/>
          <w:b/>
          <w:lang w:eastAsia="zh-CN"/>
        </w:rPr>
      </w:pPr>
    </w:p>
    <w:p w14:paraId="3A019B3D"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 xml:space="preserve">Naročnik in izvajalec ugotavljata: </w:t>
      </w:r>
    </w:p>
    <w:p w14:paraId="6AAD4A86" w14:textId="3A7A795E" w:rsidR="00030937" w:rsidRPr="00440F5E" w:rsidRDefault="00030937" w:rsidP="000E167B">
      <w:pPr>
        <w:numPr>
          <w:ilvl w:val="0"/>
          <w:numId w:val="41"/>
        </w:numPr>
        <w:jc w:val="both"/>
        <w:rPr>
          <w:rFonts w:asciiTheme="minorHAnsi" w:hAnsiTheme="minorHAnsi"/>
          <w:lang w:eastAsia="zh-CN"/>
        </w:rPr>
      </w:pPr>
      <w:r w:rsidRPr="00440F5E">
        <w:rPr>
          <w:rFonts w:asciiTheme="minorHAnsi" w:hAnsiTheme="minorHAnsi"/>
          <w:lang w:eastAsia="zh-CN"/>
        </w:rPr>
        <w:t xml:space="preserve">da je bil izvajalec v </w:t>
      </w:r>
      <w:r w:rsidR="00625E20" w:rsidRPr="00440F5E">
        <w:rPr>
          <w:rFonts w:asciiTheme="minorHAnsi" w:hAnsiTheme="minorHAnsi"/>
          <w:lang w:eastAsia="zh-CN"/>
        </w:rPr>
        <w:t xml:space="preserve">odprtem </w:t>
      </w:r>
      <w:r w:rsidRPr="00440F5E">
        <w:rPr>
          <w:rFonts w:asciiTheme="minorHAnsi" w:hAnsiTheme="minorHAnsi"/>
          <w:lang w:eastAsia="zh-CN"/>
        </w:rPr>
        <w:t xml:space="preserve">postopku </w:t>
      </w:r>
      <w:r w:rsidR="00625E20" w:rsidRPr="00440F5E">
        <w:rPr>
          <w:rFonts w:asciiTheme="minorHAnsi" w:hAnsiTheme="minorHAnsi"/>
          <w:lang w:eastAsia="zh-CN"/>
        </w:rPr>
        <w:t xml:space="preserve">javnega </w:t>
      </w:r>
      <w:r w:rsidRPr="00440F5E">
        <w:rPr>
          <w:rFonts w:asciiTheme="minorHAnsi" w:hAnsiTheme="minorHAnsi"/>
          <w:lang w:eastAsia="zh-CN"/>
        </w:rPr>
        <w:t>naročila, objavljenem na Portalu javnih naročil, št. objave JN________________, z dne _______</w:t>
      </w:r>
      <w:r w:rsidR="008817A0" w:rsidRPr="00440F5E">
        <w:rPr>
          <w:rFonts w:asciiTheme="minorHAnsi" w:hAnsiTheme="minorHAnsi"/>
          <w:lang w:eastAsia="zh-CN"/>
        </w:rPr>
        <w:t>______</w:t>
      </w:r>
      <w:r w:rsidRPr="00440F5E">
        <w:rPr>
          <w:rFonts w:asciiTheme="minorHAnsi" w:hAnsiTheme="minorHAnsi"/>
          <w:lang w:eastAsia="zh-CN"/>
        </w:rPr>
        <w:t>, ponudbe št. __________________, z dne ________________ ter pravnomočne odločitve št. ___________________ z dne ________________, izbran za izvajalca</w:t>
      </w:r>
      <w:r w:rsidR="00833836" w:rsidRPr="00440F5E">
        <w:rPr>
          <w:rFonts w:asciiTheme="minorHAnsi" w:hAnsiTheme="minorHAnsi"/>
          <w:lang w:eastAsia="zh-CN"/>
        </w:rPr>
        <w:t>;</w:t>
      </w:r>
    </w:p>
    <w:p w14:paraId="1510EEF1" w14:textId="1B848709" w:rsidR="00030937" w:rsidRPr="00030937" w:rsidRDefault="00030937" w:rsidP="000E167B">
      <w:pPr>
        <w:numPr>
          <w:ilvl w:val="0"/>
          <w:numId w:val="41"/>
        </w:numPr>
        <w:jc w:val="both"/>
        <w:rPr>
          <w:rFonts w:asciiTheme="minorHAnsi" w:hAnsiTheme="minorHAnsi"/>
          <w:lang w:eastAsia="zh-CN"/>
        </w:rPr>
      </w:pPr>
      <w:r w:rsidRPr="00030937">
        <w:rPr>
          <w:rFonts w:asciiTheme="minorHAnsi" w:hAnsiTheme="minorHAnsi"/>
          <w:lang w:eastAsia="zh-CN"/>
        </w:rPr>
        <w:t xml:space="preserve">ima naročnik za izvedbo pogodbenih storitev </w:t>
      </w:r>
      <w:r w:rsidR="00493696">
        <w:rPr>
          <w:rFonts w:asciiTheme="minorHAnsi" w:hAnsiTheme="minorHAnsi"/>
          <w:lang w:eastAsia="zh-CN"/>
        </w:rPr>
        <w:t>načrtovana</w:t>
      </w:r>
      <w:r w:rsidR="00493696" w:rsidRPr="00030937">
        <w:rPr>
          <w:rFonts w:asciiTheme="minorHAnsi" w:hAnsiTheme="minorHAnsi"/>
          <w:lang w:eastAsia="zh-CN"/>
        </w:rPr>
        <w:t xml:space="preserve"> </w:t>
      </w:r>
      <w:r w:rsidRPr="00030937">
        <w:rPr>
          <w:rFonts w:asciiTheme="minorHAnsi" w:hAnsiTheme="minorHAnsi"/>
          <w:lang w:eastAsia="zh-CN"/>
        </w:rPr>
        <w:t>finančna sredstva</w:t>
      </w:r>
      <w:r w:rsidR="00F11EF9">
        <w:rPr>
          <w:rFonts w:asciiTheme="minorHAnsi" w:hAnsiTheme="minorHAnsi"/>
          <w:lang w:eastAsia="zh-CN"/>
        </w:rPr>
        <w:t xml:space="preserve"> v vsakokrat veljavnem proračunu</w:t>
      </w:r>
      <w:r w:rsidRPr="00030937">
        <w:rPr>
          <w:rFonts w:asciiTheme="minorHAnsi" w:hAnsiTheme="minorHAnsi"/>
          <w:lang w:eastAsia="zh-CN"/>
        </w:rPr>
        <w:t>;</w:t>
      </w:r>
    </w:p>
    <w:p w14:paraId="45AB5B7B" w14:textId="4588BCCE" w:rsidR="00030937" w:rsidRPr="00030937" w:rsidRDefault="00030937" w:rsidP="000E167B">
      <w:pPr>
        <w:numPr>
          <w:ilvl w:val="0"/>
          <w:numId w:val="41"/>
        </w:numPr>
        <w:jc w:val="both"/>
        <w:rPr>
          <w:rFonts w:asciiTheme="minorHAnsi" w:hAnsiTheme="minorHAnsi"/>
          <w:lang w:eastAsia="zh-CN"/>
        </w:rPr>
      </w:pPr>
      <w:r w:rsidRPr="00030937">
        <w:rPr>
          <w:rFonts w:asciiTheme="minorHAnsi" w:hAnsiTheme="minorHAnsi"/>
          <w:lang w:eastAsia="zh-CN"/>
        </w:rPr>
        <w:t>bosta kvaliteta in obseg izvajanja storitev odgovarjala zahtevam iz dokumentacije v zvezi z oddajo javnega naročila in veljavnimi predpisi.</w:t>
      </w:r>
    </w:p>
    <w:p w14:paraId="370F6886" w14:textId="77777777" w:rsidR="00030937" w:rsidRPr="00030937" w:rsidRDefault="00030937" w:rsidP="00030937">
      <w:pPr>
        <w:jc w:val="both"/>
        <w:rPr>
          <w:rFonts w:asciiTheme="minorHAnsi" w:hAnsiTheme="minorHAnsi"/>
          <w:lang w:eastAsia="zh-CN"/>
        </w:rPr>
      </w:pPr>
    </w:p>
    <w:p w14:paraId="65299E17" w14:textId="70554DCE" w:rsidR="00030937" w:rsidRPr="0021306B" w:rsidRDefault="00030937" w:rsidP="000E167B">
      <w:pPr>
        <w:numPr>
          <w:ilvl w:val="0"/>
          <w:numId w:val="28"/>
        </w:numPr>
        <w:rPr>
          <w:rFonts w:asciiTheme="minorHAnsi" w:hAnsiTheme="minorHAnsi"/>
          <w:b/>
          <w:lang w:eastAsia="zh-CN"/>
        </w:rPr>
      </w:pPr>
      <w:r w:rsidRPr="0021306B">
        <w:rPr>
          <w:rFonts w:asciiTheme="minorHAnsi" w:hAnsiTheme="minorHAnsi"/>
          <w:b/>
          <w:lang w:eastAsia="zh-CN"/>
        </w:rPr>
        <w:t>člen</w:t>
      </w:r>
    </w:p>
    <w:p w14:paraId="6E64A61F" w14:textId="77777777" w:rsidR="00101897" w:rsidRDefault="00101897" w:rsidP="00030937">
      <w:pPr>
        <w:jc w:val="both"/>
        <w:rPr>
          <w:rFonts w:asciiTheme="minorHAnsi" w:hAnsiTheme="minorHAnsi"/>
          <w:lang w:eastAsia="zh-CN"/>
        </w:rPr>
      </w:pPr>
    </w:p>
    <w:p w14:paraId="08A2C827" w14:textId="10676E90" w:rsidR="00030937" w:rsidRPr="00677A7D" w:rsidRDefault="00030937" w:rsidP="00030937">
      <w:pPr>
        <w:jc w:val="both"/>
        <w:rPr>
          <w:rFonts w:asciiTheme="minorHAnsi" w:hAnsiTheme="minorHAnsi"/>
          <w:lang w:eastAsia="zh-CN"/>
        </w:rPr>
      </w:pPr>
      <w:r w:rsidRPr="00030937">
        <w:rPr>
          <w:rFonts w:asciiTheme="minorHAnsi" w:hAnsiTheme="minorHAnsi"/>
          <w:lang w:eastAsia="zh-CN"/>
        </w:rPr>
        <w:t xml:space="preserve">Predmet pogodbe je zakup medijskega prostora v glasilu z naslovom __________________, ki obsega izdajateljska opravila, uredniško delo, tisk in pripravo prispevkov, distribucijo ter druga povezana dela, ki so določena z dokumentacijo v zvezi z oddajo javnega naročila, in sicer v delu, ki se nanaša na zakupljeni medijski prostor. Izvajalec bo zagotovil medijski </w:t>
      </w:r>
      <w:r w:rsidRPr="00677A7D">
        <w:rPr>
          <w:rFonts w:asciiTheme="minorHAnsi" w:hAnsiTheme="minorHAnsi"/>
          <w:lang w:eastAsia="zh-CN"/>
        </w:rPr>
        <w:t xml:space="preserve">prostor v </w:t>
      </w:r>
      <w:r w:rsidR="00833836" w:rsidRPr="00677A7D">
        <w:rPr>
          <w:rFonts w:asciiTheme="minorHAnsi" w:hAnsiTheme="minorHAnsi"/>
          <w:lang w:eastAsia="zh-CN"/>
        </w:rPr>
        <w:t xml:space="preserve">24 </w:t>
      </w:r>
      <w:r w:rsidRPr="00677A7D">
        <w:rPr>
          <w:rFonts w:asciiTheme="minorHAnsi" w:hAnsiTheme="minorHAnsi"/>
          <w:lang w:eastAsia="zh-CN"/>
        </w:rPr>
        <w:t>mesečnih številkah glasila.</w:t>
      </w:r>
    </w:p>
    <w:p w14:paraId="67E533F1" w14:textId="77777777" w:rsidR="00030937" w:rsidRPr="00677A7D" w:rsidRDefault="00030937" w:rsidP="00030937">
      <w:pPr>
        <w:jc w:val="both"/>
        <w:rPr>
          <w:rFonts w:asciiTheme="minorHAnsi" w:hAnsiTheme="minorHAnsi"/>
          <w:lang w:eastAsia="zh-CN"/>
        </w:rPr>
      </w:pPr>
      <w:r w:rsidRPr="00677A7D">
        <w:rPr>
          <w:rFonts w:asciiTheme="minorHAnsi" w:hAnsiTheme="minorHAnsi"/>
          <w:lang w:eastAsia="zh-CN"/>
        </w:rPr>
        <w:t xml:space="preserve"> </w:t>
      </w:r>
    </w:p>
    <w:p w14:paraId="5F069218" w14:textId="77777777" w:rsidR="00030937" w:rsidRPr="00677A7D" w:rsidRDefault="00030937" w:rsidP="00030937">
      <w:pPr>
        <w:jc w:val="both"/>
        <w:rPr>
          <w:rFonts w:asciiTheme="minorHAnsi" w:hAnsiTheme="minorHAnsi"/>
          <w:lang w:eastAsia="zh-CN"/>
        </w:rPr>
      </w:pPr>
      <w:r w:rsidRPr="00677A7D">
        <w:rPr>
          <w:rFonts w:asciiTheme="minorHAnsi" w:hAnsiTheme="minorHAnsi"/>
          <w:lang w:eastAsia="zh-CN"/>
        </w:rPr>
        <w:t xml:space="preserve">Izvajalec mora pri izvajanju pogodbenih obveznosti, ki so predmet te pogodbe, upoštevati vso veljavno slovensko zakonodajo. </w:t>
      </w:r>
    </w:p>
    <w:p w14:paraId="1A1F91FD" w14:textId="77777777" w:rsidR="00030937" w:rsidRPr="00677A7D" w:rsidRDefault="00030937" w:rsidP="00030937">
      <w:pPr>
        <w:jc w:val="both"/>
        <w:rPr>
          <w:rFonts w:asciiTheme="minorHAnsi" w:hAnsiTheme="minorHAnsi"/>
          <w:lang w:eastAsia="zh-CN"/>
        </w:rPr>
      </w:pPr>
    </w:p>
    <w:p w14:paraId="483066A2" w14:textId="0D546717" w:rsidR="00030937" w:rsidRPr="00677A7D" w:rsidRDefault="00030937" w:rsidP="00030937">
      <w:pPr>
        <w:jc w:val="both"/>
        <w:rPr>
          <w:rFonts w:asciiTheme="minorHAnsi" w:hAnsiTheme="minorHAnsi"/>
          <w:lang w:eastAsia="zh-CN"/>
        </w:rPr>
      </w:pPr>
      <w:r w:rsidRPr="00677A7D">
        <w:rPr>
          <w:rFonts w:asciiTheme="minorHAnsi" w:hAnsiTheme="minorHAnsi"/>
          <w:lang w:eastAsia="zh-CN"/>
        </w:rPr>
        <w:t xml:space="preserve">Storitve se bodo izvajale </w:t>
      </w:r>
      <w:r w:rsidR="00311E1B" w:rsidRPr="00677A7D">
        <w:rPr>
          <w:rFonts w:asciiTheme="minorHAnsi" w:hAnsiTheme="minorHAnsi"/>
          <w:lang w:eastAsia="zh-CN"/>
        </w:rPr>
        <w:t>24 mesecev oziroma</w:t>
      </w:r>
      <w:r w:rsidR="00095891" w:rsidRPr="00677A7D">
        <w:rPr>
          <w:rFonts w:asciiTheme="minorHAnsi" w:hAnsiTheme="minorHAnsi"/>
          <w:lang w:eastAsia="zh-CN"/>
        </w:rPr>
        <w:t xml:space="preserve"> v vsakem primeru za zakup prostora v  24 mesečnih številkah glasila (24 številk).</w:t>
      </w:r>
    </w:p>
    <w:p w14:paraId="5E8F946B" w14:textId="77777777" w:rsidR="00432F91" w:rsidRPr="00677A7D" w:rsidRDefault="00432F91" w:rsidP="00030937">
      <w:pPr>
        <w:jc w:val="both"/>
        <w:rPr>
          <w:rFonts w:asciiTheme="minorHAnsi" w:hAnsiTheme="minorHAnsi"/>
          <w:lang w:eastAsia="zh-CN"/>
        </w:rPr>
      </w:pPr>
    </w:p>
    <w:p w14:paraId="483723FA" w14:textId="6F19EED7" w:rsidR="00030937" w:rsidRPr="00677A7D" w:rsidRDefault="00030937" w:rsidP="000E167B">
      <w:pPr>
        <w:numPr>
          <w:ilvl w:val="0"/>
          <w:numId w:val="28"/>
        </w:numPr>
        <w:rPr>
          <w:rFonts w:asciiTheme="minorHAnsi" w:hAnsiTheme="minorHAnsi"/>
          <w:b/>
          <w:lang w:eastAsia="zh-CN"/>
        </w:rPr>
      </w:pPr>
      <w:r w:rsidRPr="00677A7D">
        <w:rPr>
          <w:rFonts w:asciiTheme="minorHAnsi" w:hAnsiTheme="minorHAnsi"/>
          <w:b/>
          <w:lang w:eastAsia="zh-CN"/>
        </w:rPr>
        <w:t>člen</w:t>
      </w:r>
    </w:p>
    <w:p w14:paraId="4E939A58" w14:textId="77777777" w:rsidR="00E30DDD" w:rsidRPr="00677A7D" w:rsidRDefault="00E30DDD" w:rsidP="00030937">
      <w:pPr>
        <w:jc w:val="both"/>
        <w:rPr>
          <w:rFonts w:asciiTheme="minorHAnsi" w:hAnsiTheme="minorHAnsi"/>
          <w:lang w:eastAsia="zh-CN"/>
        </w:rPr>
      </w:pPr>
    </w:p>
    <w:p w14:paraId="066C08B6" w14:textId="652ED1CD" w:rsidR="00030937" w:rsidRDefault="00030937" w:rsidP="00311E1B">
      <w:pPr>
        <w:jc w:val="both"/>
        <w:rPr>
          <w:rFonts w:asciiTheme="minorHAnsi" w:hAnsiTheme="minorHAnsi"/>
          <w:lang w:eastAsia="zh-CN"/>
        </w:rPr>
      </w:pPr>
      <w:r w:rsidRPr="00677A7D">
        <w:rPr>
          <w:rFonts w:asciiTheme="minorHAnsi" w:hAnsiTheme="minorHAnsi"/>
          <w:lang w:eastAsia="zh-CN"/>
        </w:rPr>
        <w:t>Izvajalec mora zagotoviti izdajanje tiskanega medija, v katerem naročnik zakuplja prostor za objavo informativnih vsebin</w:t>
      </w:r>
      <w:r w:rsidR="00AA35F9" w:rsidRPr="00677A7D">
        <w:rPr>
          <w:rFonts w:asciiTheme="minorHAnsi" w:hAnsiTheme="minorHAnsi"/>
          <w:lang w:eastAsia="zh-CN"/>
        </w:rPr>
        <w:t xml:space="preserve"> v tiskanem mediju</w:t>
      </w:r>
      <w:r w:rsidRPr="00677A7D">
        <w:rPr>
          <w:rFonts w:asciiTheme="minorHAnsi" w:hAnsiTheme="minorHAnsi"/>
          <w:lang w:eastAsia="zh-CN"/>
        </w:rPr>
        <w:t xml:space="preserve">, za obdobje </w:t>
      </w:r>
      <w:r w:rsidR="00311E1B" w:rsidRPr="00677A7D">
        <w:rPr>
          <w:rFonts w:asciiTheme="minorHAnsi" w:hAnsiTheme="minorHAnsi"/>
          <w:lang w:eastAsia="zh-CN"/>
        </w:rPr>
        <w:t xml:space="preserve">24 mesecev oziroma v vsakem primeru za zakup prostora v </w:t>
      </w:r>
      <w:r w:rsidRPr="00677A7D">
        <w:rPr>
          <w:rFonts w:asciiTheme="minorHAnsi" w:hAnsiTheme="minorHAnsi"/>
          <w:lang w:eastAsia="zh-CN"/>
        </w:rPr>
        <w:t xml:space="preserve"> </w:t>
      </w:r>
      <w:r w:rsidR="00311E1B" w:rsidRPr="00677A7D">
        <w:rPr>
          <w:rFonts w:asciiTheme="minorHAnsi" w:hAnsiTheme="minorHAnsi"/>
          <w:lang w:eastAsia="zh-CN"/>
        </w:rPr>
        <w:t xml:space="preserve">24 mesečnih številkah glasila </w:t>
      </w:r>
      <w:r w:rsidRPr="00677A7D">
        <w:rPr>
          <w:rFonts w:asciiTheme="minorHAnsi" w:hAnsiTheme="minorHAnsi"/>
          <w:lang w:eastAsia="zh-CN"/>
        </w:rPr>
        <w:t>(</w:t>
      </w:r>
      <w:r w:rsidR="00833836" w:rsidRPr="00677A7D">
        <w:rPr>
          <w:rFonts w:asciiTheme="minorHAnsi" w:hAnsiTheme="minorHAnsi"/>
          <w:lang w:eastAsia="zh-CN"/>
        </w:rPr>
        <w:t>24</w:t>
      </w:r>
      <w:r w:rsidRPr="00677A7D">
        <w:rPr>
          <w:rFonts w:asciiTheme="minorHAnsi" w:hAnsiTheme="minorHAnsi"/>
          <w:lang w:eastAsia="zh-CN"/>
        </w:rPr>
        <w:t xml:space="preserve"> številk)</w:t>
      </w:r>
      <w:r w:rsidR="00F12197" w:rsidRPr="00677A7D">
        <w:rPr>
          <w:rFonts w:asciiTheme="minorHAnsi" w:hAnsiTheme="minorHAnsi"/>
          <w:lang w:eastAsia="zh-CN"/>
        </w:rPr>
        <w:t xml:space="preserve"> v obsegu 6 strani</w:t>
      </w:r>
      <w:r w:rsidRPr="00677A7D">
        <w:rPr>
          <w:rFonts w:asciiTheme="minorHAnsi" w:hAnsiTheme="minorHAnsi"/>
          <w:lang w:eastAsia="zh-CN"/>
        </w:rPr>
        <w:t>.</w:t>
      </w:r>
    </w:p>
    <w:p w14:paraId="43CDF13F" w14:textId="77777777" w:rsidR="00311E1B" w:rsidRDefault="00311E1B" w:rsidP="00030937">
      <w:pPr>
        <w:jc w:val="both"/>
        <w:rPr>
          <w:rFonts w:asciiTheme="minorHAnsi" w:hAnsiTheme="minorHAnsi"/>
          <w:lang w:eastAsia="zh-CN"/>
        </w:rPr>
      </w:pPr>
    </w:p>
    <w:p w14:paraId="2E3F2009"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Obseg del zajema:</w:t>
      </w:r>
    </w:p>
    <w:p w14:paraId="46BCCCD1" w14:textId="77777777" w:rsidR="00C254F5" w:rsidRPr="00030937" w:rsidRDefault="00C254F5" w:rsidP="000E167B">
      <w:pPr>
        <w:numPr>
          <w:ilvl w:val="0"/>
          <w:numId w:val="45"/>
        </w:numPr>
        <w:jc w:val="both"/>
        <w:rPr>
          <w:rFonts w:asciiTheme="minorHAnsi" w:hAnsiTheme="minorHAnsi"/>
          <w:lang w:eastAsia="zh-CN"/>
        </w:rPr>
      </w:pPr>
      <w:r w:rsidRPr="00030937">
        <w:rPr>
          <w:rFonts w:asciiTheme="minorHAnsi" w:hAnsiTheme="minorHAnsi"/>
          <w:lang w:eastAsia="zh-CN"/>
        </w:rPr>
        <w:t>urejanje informativnih vsebin na zakupljenih straneh v sodelovanju z naročnikom,</w:t>
      </w:r>
    </w:p>
    <w:p w14:paraId="540A35B5" w14:textId="48ADE533" w:rsidR="00C254F5" w:rsidRPr="00030937" w:rsidRDefault="00B42E25" w:rsidP="000E167B">
      <w:pPr>
        <w:numPr>
          <w:ilvl w:val="0"/>
          <w:numId w:val="45"/>
        </w:numPr>
        <w:jc w:val="both"/>
        <w:rPr>
          <w:rFonts w:asciiTheme="minorHAnsi" w:hAnsiTheme="minorHAnsi"/>
          <w:lang w:eastAsia="zh-CN"/>
        </w:rPr>
      </w:pPr>
      <w:r w:rsidRPr="00B42E25">
        <w:rPr>
          <w:rFonts w:asciiTheme="minorHAnsi" w:hAnsiTheme="minorHAnsi"/>
          <w:lang w:eastAsia="zh-CN"/>
        </w:rPr>
        <w:t>priprava novinarskih prispevkov – lastni predlogi izvajalca in upoštevanje predlogov naročnika, kar se vse uskladi z naročnikom</w:t>
      </w:r>
      <w:r w:rsidR="00C254F5" w:rsidRPr="00030937">
        <w:rPr>
          <w:rFonts w:asciiTheme="minorHAnsi" w:hAnsiTheme="minorHAnsi"/>
          <w:lang w:eastAsia="zh-CN"/>
        </w:rPr>
        <w:t>,</w:t>
      </w:r>
    </w:p>
    <w:p w14:paraId="26BB3B0B" w14:textId="77777777" w:rsidR="00C254F5" w:rsidRPr="00030937" w:rsidRDefault="00C254F5" w:rsidP="000E167B">
      <w:pPr>
        <w:numPr>
          <w:ilvl w:val="0"/>
          <w:numId w:val="45"/>
        </w:numPr>
        <w:jc w:val="both"/>
        <w:rPr>
          <w:rFonts w:asciiTheme="minorHAnsi" w:hAnsiTheme="minorHAnsi"/>
          <w:lang w:eastAsia="zh-CN"/>
        </w:rPr>
      </w:pPr>
      <w:r w:rsidRPr="00030937">
        <w:rPr>
          <w:rFonts w:asciiTheme="minorHAnsi" w:hAnsiTheme="minorHAnsi"/>
          <w:lang w:eastAsia="zh-CN"/>
        </w:rPr>
        <w:t>zagotavljanje slikovnega in grafičnega gradiva za objavo na zakupljenih straneh po dogovoru z naročnikom,</w:t>
      </w:r>
    </w:p>
    <w:p w14:paraId="77D4EA1D" w14:textId="236D1008" w:rsidR="00C254F5" w:rsidRDefault="00B42E25" w:rsidP="000E167B">
      <w:pPr>
        <w:numPr>
          <w:ilvl w:val="0"/>
          <w:numId w:val="45"/>
        </w:numPr>
        <w:jc w:val="both"/>
        <w:rPr>
          <w:rFonts w:asciiTheme="minorHAnsi" w:hAnsiTheme="minorHAnsi"/>
          <w:lang w:eastAsia="zh-CN"/>
        </w:rPr>
      </w:pPr>
      <w:r w:rsidRPr="00B42E25">
        <w:rPr>
          <w:rFonts w:asciiTheme="minorHAnsi" w:hAnsiTheme="minorHAnsi"/>
          <w:lang w:eastAsia="zh-CN"/>
        </w:rPr>
        <w:t>lektoriranje besedil na zakupljenih straneh, pri čemer morajo biti tudi besedila v celotni publikaciji jezikovno pregledana, da ustrezajo strokovnim standardom, ki veljajo za slovenski jezik</w:t>
      </w:r>
      <w:r w:rsidR="00C254F5" w:rsidRPr="00030937">
        <w:rPr>
          <w:rFonts w:asciiTheme="minorHAnsi" w:hAnsiTheme="minorHAnsi"/>
          <w:lang w:eastAsia="zh-CN"/>
        </w:rPr>
        <w:t>,</w:t>
      </w:r>
    </w:p>
    <w:p w14:paraId="17180A69" w14:textId="77777777" w:rsidR="0031715F" w:rsidRPr="00297890" w:rsidRDefault="0031715F" w:rsidP="0031715F">
      <w:pPr>
        <w:pStyle w:val="Odstavekseznama"/>
        <w:numPr>
          <w:ilvl w:val="0"/>
          <w:numId w:val="45"/>
        </w:numPr>
        <w:rPr>
          <w:rFonts w:asciiTheme="minorHAnsi" w:hAnsiTheme="minorHAnsi"/>
          <w:lang w:eastAsia="zh-CN"/>
        </w:rPr>
      </w:pPr>
      <w:r w:rsidRPr="00297890">
        <w:rPr>
          <w:rFonts w:asciiTheme="minorHAnsi" w:hAnsiTheme="minorHAnsi"/>
          <w:lang w:eastAsia="zh-CN"/>
        </w:rPr>
        <w:t>profesionalno fotografiranje in oblikovanje strokovno ustreznih fotografij na zakupljenih straneh,</w:t>
      </w:r>
    </w:p>
    <w:p w14:paraId="3E264190" w14:textId="77777777" w:rsidR="00C254F5" w:rsidRPr="00030937" w:rsidRDefault="00C254F5" w:rsidP="000E167B">
      <w:pPr>
        <w:numPr>
          <w:ilvl w:val="0"/>
          <w:numId w:val="45"/>
        </w:numPr>
        <w:jc w:val="both"/>
        <w:rPr>
          <w:rFonts w:asciiTheme="minorHAnsi" w:hAnsiTheme="minorHAnsi"/>
          <w:lang w:eastAsia="zh-CN"/>
        </w:rPr>
      </w:pPr>
      <w:r w:rsidRPr="00030937">
        <w:rPr>
          <w:rFonts w:asciiTheme="minorHAnsi" w:hAnsiTheme="minorHAnsi"/>
          <w:lang w:eastAsia="zh-CN"/>
        </w:rPr>
        <w:t>oblikovanje in tehnično urejanje zakupljenih strani,</w:t>
      </w:r>
    </w:p>
    <w:p w14:paraId="5CAE01DC" w14:textId="77777777" w:rsidR="00C254F5" w:rsidRPr="00030937" w:rsidRDefault="00C254F5" w:rsidP="000E167B">
      <w:pPr>
        <w:numPr>
          <w:ilvl w:val="0"/>
          <w:numId w:val="45"/>
        </w:numPr>
        <w:jc w:val="both"/>
        <w:rPr>
          <w:rFonts w:asciiTheme="minorHAnsi" w:hAnsiTheme="minorHAnsi"/>
          <w:lang w:eastAsia="zh-CN"/>
        </w:rPr>
      </w:pPr>
      <w:r w:rsidRPr="00030937">
        <w:rPr>
          <w:rFonts w:asciiTheme="minorHAnsi" w:hAnsiTheme="minorHAnsi"/>
          <w:lang w:eastAsia="zh-CN"/>
        </w:rPr>
        <w:t>uskladitev preloma zakupljenih strani z naročnikom,</w:t>
      </w:r>
    </w:p>
    <w:p w14:paraId="1A8A38E1" w14:textId="77777777" w:rsidR="00C254F5" w:rsidRPr="00030937" w:rsidRDefault="00C254F5" w:rsidP="000E167B">
      <w:pPr>
        <w:numPr>
          <w:ilvl w:val="0"/>
          <w:numId w:val="45"/>
        </w:numPr>
        <w:jc w:val="both"/>
        <w:rPr>
          <w:rFonts w:asciiTheme="minorHAnsi" w:hAnsiTheme="minorHAnsi"/>
          <w:lang w:eastAsia="zh-CN"/>
        </w:rPr>
      </w:pPr>
      <w:r w:rsidRPr="00030937">
        <w:rPr>
          <w:rFonts w:asciiTheme="minorHAnsi" w:hAnsiTheme="minorHAnsi"/>
          <w:lang w:eastAsia="zh-CN"/>
        </w:rPr>
        <w:t xml:space="preserve">uskladitev objave vsebin z naročnikom tudi na drugih straneh publikacije, ki niso predmet zakupa, če so vsebine povezane z naročnikom, in sicer informativne in oglasne, </w:t>
      </w:r>
    </w:p>
    <w:p w14:paraId="43B4CF0E" w14:textId="77777777" w:rsidR="00C254F5" w:rsidRPr="00030937" w:rsidRDefault="00C254F5" w:rsidP="000E167B">
      <w:pPr>
        <w:numPr>
          <w:ilvl w:val="0"/>
          <w:numId w:val="45"/>
        </w:numPr>
        <w:jc w:val="both"/>
        <w:rPr>
          <w:rFonts w:asciiTheme="minorHAnsi" w:hAnsiTheme="minorHAnsi"/>
          <w:lang w:eastAsia="zh-CN"/>
        </w:rPr>
      </w:pPr>
      <w:r w:rsidRPr="00030937">
        <w:rPr>
          <w:rFonts w:asciiTheme="minorHAnsi" w:hAnsiTheme="minorHAnsi"/>
          <w:lang w:eastAsia="zh-CN"/>
        </w:rPr>
        <w:t xml:space="preserve">zagotavljanje organizacije in vodenje organizacijsko-tehničnih, administrativnih ter finančnih del, povezanih z zakupom,  </w:t>
      </w:r>
    </w:p>
    <w:p w14:paraId="0A781239" w14:textId="77777777" w:rsidR="00C254F5" w:rsidRPr="00030937" w:rsidRDefault="00C254F5" w:rsidP="000E167B">
      <w:pPr>
        <w:numPr>
          <w:ilvl w:val="0"/>
          <w:numId w:val="45"/>
        </w:numPr>
        <w:jc w:val="both"/>
        <w:rPr>
          <w:rFonts w:asciiTheme="minorHAnsi" w:hAnsiTheme="minorHAnsi"/>
          <w:lang w:eastAsia="zh-CN"/>
        </w:rPr>
      </w:pPr>
      <w:r w:rsidRPr="00030937">
        <w:rPr>
          <w:rFonts w:asciiTheme="minorHAnsi" w:hAnsiTheme="minorHAnsi"/>
          <w:lang w:eastAsia="zh-CN"/>
        </w:rPr>
        <w:t>podrobnejša operativna izvedba z mesečnimi obveznostmi naročnika in izvajalca je razčlenjena v izvedbenem delu programske zasnove,</w:t>
      </w:r>
    </w:p>
    <w:p w14:paraId="3B5FC8C8" w14:textId="5C4B7D45" w:rsidR="00C254F5" w:rsidRPr="00677A7D" w:rsidRDefault="00C254F5" w:rsidP="00A46134">
      <w:pPr>
        <w:pStyle w:val="Odstavekseznama"/>
        <w:numPr>
          <w:ilvl w:val="0"/>
          <w:numId w:val="45"/>
        </w:numPr>
        <w:rPr>
          <w:rFonts w:asciiTheme="minorHAnsi" w:hAnsiTheme="minorHAnsi"/>
          <w:lang w:eastAsia="zh-CN"/>
        </w:rPr>
      </w:pPr>
      <w:r w:rsidRPr="00030937">
        <w:rPr>
          <w:rFonts w:asciiTheme="minorHAnsi" w:hAnsiTheme="minorHAnsi"/>
          <w:lang w:eastAsia="zh-CN"/>
        </w:rPr>
        <w:t>izvajalec zagotavlja redno periodiko publikacije, v kateri naročnik zakuplja prostor za objavo informativnih vsebin</w:t>
      </w:r>
      <w:r w:rsidR="00AA35F9">
        <w:rPr>
          <w:rFonts w:asciiTheme="minorHAnsi" w:hAnsiTheme="minorHAnsi"/>
          <w:lang w:eastAsia="zh-CN"/>
        </w:rPr>
        <w:t xml:space="preserve"> v </w:t>
      </w:r>
      <w:r w:rsidR="00AA35F9" w:rsidRPr="00677A7D">
        <w:rPr>
          <w:rFonts w:asciiTheme="minorHAnsi" w:hAnsiTheme="minorHAnsi"/>
          <w:lang w:eastAsia="zh-CN"/>
        </w:rPr>
        <w:t>tiskanem mediju</w:t>
      </w:r>
      <w:r w:rsidRPr="00677A7D">
        <w:rPr>
          <w:rFonts w:asciiTheme="minorHAnsi" w:hAnsiTheme="minorHAnsi"/>
          <w:lang w:eastAsia="zh-CN"/>
        </w:rPr>
        <w:t>, z lastno ekipo novinarjev in urednikov v sodelovanju z naročnikom pri informativnih vsebinah,</w:t>
      </w:r>
    </w:p>
    <w:p w14:paraId="1CB65AF7" w14:textId="77777777" w:rsidR="00105009" w:rsidRPr="00677A7D" w:rsidRDefault="00105009" w:rsidP="00A46134">
      <w:pPr>
        <w:pStyle w:val="Odstavekseznama"/>
        <w:numPr>
          <w:ilvl w:val="0"/>
          <w:numId w:val="45"/>
        </w:numPr>
        <w:rPr>
          <w:rFonts w:asciiTheme="minorHAnsi" w:hAnsiTheme="minorHAnsi"/>
          <w:lang w:eastAsia="zh-CN"/>
        </w:rPr>
      </w:pPr>
      <w:r w:rsidRPr="00677A7D">
        <w:rPr>
          <w:rFonts w:asciiTheme="minorHAnsi" w:hAnsiTheme="minorHAnsi"/>
          <w:lang w:eastAsia="zh-CN"/>
        </w:rPr>
        <w:t xml:space="preserve">glasilo/publikacijo se izdaja zadnji ali prvi teden v mesecu, kar naročnik in izvajalec naknadno pisno dogovorita v 7 dneh po sklenitvi pogodbe, </w:t>
      </w:r>
    </w:p>
    <w:p w14:paraId="405C593C" w14:textId="2F5186CC" w:rsidR="00F0314A" w:rsidRPr="00677A7D" w:rsidRDefault="00F0314A" w:rsidP="00A46134">
      <w:pPr>
        <w:pStyle w:val="Odstavekseznama"/>
        <w:numPr>
          <w:ilvl w:val="0"/>
          <w:numId w:val="45"/>
        </w:numPr>
        <w:rPr>
          <w:rFonts w:asciiTheme="minorHAnsi" w:hAnsiTheme="minorHAnsi"/>
          <w:lang w:eastAsia="zh-CN"/>
        </w:rPr>
      </w:pPr>
      <w:r w:rsidRPr="00677A7D">
        <w:rPr>
          <w:rFonts w:asciiTheme="minorHAnsi" w:hAnsiTheme="minorHAnsi"/>
          <w:lang w:eastAsia="zh-CN"/>
        </w:rPr>
        <w:t xml:space="preserve">izvajalec mora v 7 dneh po </w:t>
      </w:r>
      <w:r w:rsidR="00105009" w:rsidRPr="00677A7D">
        <w:rPr>
          <w:rFonts w:asciiTheme="minorHAnsi" w:hAnsiTheme="minorHAnsi"/>
          <w:lang w:eastAsia="zh-CN"/>
        </w:rPr>
        <w:t>sklenitvi</w:t>
      </w:r>
      <w:r w:rsidRPr="00677A7D">
        <w:rPr>
          <w:rFonts w:asciiTheme="minorHAnsi" w:hAnsiTheme="minorHAnsi"/>
          <w:lang w:eastAsia="zh-CN"/>
        </w:rPr>
        <w:t xml:space="preserve"> pogodbe predložiti tudi podroben terminski </w:t>
      </w:r>
      <w:r w:rsidR="003E7E73" w:rsidRPr="00677A7D">
        <w:rPr>
          <w:rFonts w:asciiTheme="minorHAnsi" w:hAnsiTheme="minorHAnsi"/>
          <w:lang w:eastAsia="zh-CN"/>
        </w:rPr>
        <w:t>načrt</w:t>
      </w:r>
      <w:r w:rsidRPr="00677A7D">
        <w:rPr>
          <w:rFonts w:asciiTheme="minorHAnsi" w:hAnsiTheme="minorHAnsi"/>
          <w:lang w:eastAsia="zh-CN"/>
        </w:rPr>
        <w:t xml:space="preserve"> izvajanja storitev, kjer se prikaže zaporedje/ načrt izhajanja glasila/publikcije za celotno obodobje veljavnosti pogodbe, </w:t>
      </w:r>
    </w:p>
    <w:p w14:paraId="597AC6E8" w14:textId="06BA3A7C" w:rsidR="00F0314A" w:rsidRPr="00677A7D" w:rsidRDefault="00F0314A" w:rsidP="00A46134">
      <w:pPr>
        <w:pStyle w:val="Odstavekseznama"/>
        <w:numPr>
          <w:ilvl w:val="0"/>
          <w:numId w:val="45"/>
        </w:numPr>
        <w:rPr>
          <w:rFonts w:asciiTheme="minorHAnsi" w:hAnsiTheme="minorHAnsi"/>
          <w:lang w:eastAsia="zh-CN"/>
        </w:rPr>
      </w:pPr>
      <w:r w:rsidRPr="00677A7D">
        <w:rPr>
          <w:rFonts w:asciiTheme="minorHAnsi" w:hAnsiTheme="minorHAnsi"/>
          <w:lang w:eastAsia="zh-CN"/>
        </w:rPr>
        <w:t xml:space="preserve">izvajalec bo storitve izvajal v skladu s strani naročnika potrjenem terminskem </w:t>
      </w:r>
      <w:r w:rsidR="00105009" w:rsidRPr="00677A7D">
        <w:rPr>
          <w:rFonts w:asciiTheme="minorHAnsi" w:hAnsiTheme="minorHAnsi"/>
          <w:lang w:eastAsia="zh-CN"/>
        </w:rPr>
        <w:t>planu izvedbe naročila,</w:t>
      </w:r>
    </w:p>
    <w:p w14:paraId="6317BBE6" w14:textId="77777777" w:rsidR="00C254F5" w:rsidRPr="00030937" w:rsidRDefault="00C254F5" w:rsidP="00A46134">
      <w:pPr>
        <w:pStyle w:val="Odstavekseznama"/>
        <w:numPr>
          <w:ilvl w:val="0"/>
          <w:numId w:val="45"/>
        </w:numPr>
        <w:rPr>
          <w:rFonts w:asciiTheme="minorHAnsi" w:hAnsiTheme="minorHAnsi"/>
          <w:lang w:eastAsia="zh-CN"/>
        </w:rPr>
      </w:pPr>
      <w:r w:rsidRPr="00677A7D">
        <w:rPr>
          <w:rFonts w:asciiTheme="minorHAnsi" w:hAnsiTheme="minorHAnsi"/>
          <w:lang w:eastAsia="zh-CN"/>
        </w:rPr>
        <w:t>trženje oglasnega prostora je izključno</w:t>
      </w:r>
      <w:r w:rsidRPr="00030937">
        <w:rPr>
          <w:rFonts w:asciiTheme="minorHAnsi" w:hAnsiTheme="minorHAnsi"/>
          <w:lang w:eastAsia="zh-CN"/>
        </w:rPr>
        <w:t xml:space="preserve"> stvar izvajalca, in sicer upoštevajoč določila Zakona o medijih,</w:t>
      </w:r>
    </w:p>
    <w:p w14:paraId="20905E24" w14:textId="77777777" w:rsidR="00C254F5" w:rsidRPr="00030937" w:rsidRDefault="00C254F5" w:rsidP="000E167B">
      <w:pPr>
        <w:numPr>
          <w:ilvl w:val="0"/>
          <w:numId w:val="45"/>
        </w:numPr>
        <w:jc w:val="both"/>
        <w:rPr>
          <w:rFonts w:asciiTheme="minorHAnsi" w:hAnsiTheme="minorHAnsi"/>
          <w:lang w:eastAsia="zh-CN"/>
        </w:rPr>
      </w:pPr>
      <w:r w:rsidRPr="00030937">
        <w:rPr>
          <w:rFonts w:asciiTheme="minorHAnsi" w:hAnsiTheme="minorHAnsi"/>
          <w:lang w:eastAsia="zh-CN"/>
        </w:rPr>
        <w:t>izvajalec zagotavlja distribucijo publikacije na vsa gospodinjstva na območju Mestne občine Kranj brezplačno,</w:t>
      </w:r>
    </w:p>
    <w:p w14:paraId="5D786105" w14:textId="77777777" w:rsidR="00C254F5" w:rsidRPr="00030937" w:rsidRDefault="00C254F5" w:rsidP="000E167B">
      <w:pPr>
        <w:numPr>
          <w:ilvl w:val="0"/>
          <w:numId w:val="45"/>
        </w:numPr>
        <w:jc w:val="both"/>
        <w:rPr>
          <w:rFonts w:asciiTheme="minorHAnsi" w:hAnsiTheme="minorHAnsi"/>
          <w:lang w:eastAsia="zh-CN"/>
        </w:rPr>
      </w:pPr>
      <w:r w:rsidRPr="00030937">
        <w:rPr>
          <w:rFonts w:asciiTheme="minorHAnsi" w:hAnsiTheme="minorHAnsi"/>
          <w:lang w:eastAsia="zh-CN"/>
        </w:rPr>
        <w:t>izvajalec omogoča objavo publikacije na spletni strani občine v skladu z navodili naročnika,</w:t>
      </w:r>
    </w:p>
    <w:p w14:paraId="6E2EE3C4" w14:textId="4EC7D823" w:rsidR="00C254F5" w:rsidRPr="00030937" w:rsidRDefault="00C254F5" w:rsidP="000E167B">
      <w:pPr>
        <w:numPr>
          <w:ilvl w:val="0"/>
          <w:numId w:val="45"/>
        </w:numPr>
        <w:jc w:val="both"/>
        <w:rPr>
          <w:rFonts w:asciiTheme="minorHAnsi" w:hAnsiTheme="minorHAnsi"/>
          <w:lang w:eastAsia="zh-CN"/>
        </w:rPr>
      </w:pPr>
      <w:r w:rsidRPr="00030937">
        <w:rPr>
          <w:rFonts w:asciiTheme="minorHAnsi" w:hAnsiTheme="minorHAnsi"/>
          <w:lang w:eastAsia="zh-CN"/>
        </w:rPr>
        <w:t>v okviru vsebin</w:t>
      </w:r>
      <w:r w:rsidR="00833836">
        <w:rPr>
          <w:rFonts w:asciiTheme="minorHAnsi" w:hAnsiTheme="minorHAnsi"/>
          <w:lang w:eastAsia="zh-CN"/>
        </w:rPr>
        <w:t xml:space="preserve"> na zakupljenih straneh </w:t>
      </w:r>
      <w:r w:rsidRPr="00030937">
        <w:rPr>
          <w:rFonts w:asciiTheme="minorHAnsi" w:hAnsiTheme="minorHAnsi"/>
          <w:lang w:eastAsia="zh-CN"/>
        </w:rPr>
        <w:t>naročnik</w:t>
      </w:r>
      <w:r w:rsidR="00833836">
        <w:rPr>
          <w:rFonts w:asciiTheme="minorHAnsi" w:hAnsiTheme="minorHAnsi"/>
          <w:lang w:eastAsia="zh-CN"/>
        </w:rPr>
        <w:t>a</w:t>
      </w:r>
      <w:r w:rsidRPr="00030937">
        <w:rPr>
          <w:rFonts w:asciiTheme="minorHAnsi" w:hAnsiTheme="minorHAnsi"/>
          <w:lang w:eastAsia="zh-CN"/>
        </w:rPr>
        <w:t xml:space="preserve"> so s strani izvajalca omogočene napovedi dogodkov naročnika, objave uradnih obvestil naročnika, objave razpisov naročnika in je to vključeno v ponudbeno ceno izvajalca,</w:t>
      </w:r>
    </w:p>
    <w:p w14:paraId="17E4C613" w14:textId="77777777" w:rsidR="00C254F5" w:rsidRPr="00030937" w:rsidRDefault="00C254F5" w:rsidP="000E167B">
      <w:pPr>
        <w:numPr>
          <w:ilvl w:val="0"/>
          <w:numId w:val="45"/>
        </w:numPr>
        <w:jc w:val="both"/>
        <w:rPr>
          <w:rFonts w:asciiTheme="minorHAnsi" w:hAnsiTheme="minorHAnsi"/>
          <w:lang w:eastAsia="zh-CN"/>
        </w:rPr>
      </w:pPr>
      <w:r w:rsidRPr="00030937">
        <w:rPr>
          <w:rFonts w:asciiTheme="minorHAnsi" w:hAnsiTheme="minorHAnsi"/>
          <w:lang w:eastAsia="zh-CN"/>
        </w:rPr>
        <w:t>po potrebi pokritost vsebin regionalnega pomena (za različne segmente prebivalstva in področja življenja in dela prebivalstva),</w:t>
      </w:r>
    </w:p>
    <w:p w14:paraId="3E8F81B9" w14:textId="77777777" w:rsidR="00C254F5" w:rsidRPr="00030937" w:rsidRDefault="00C254F5" w:rsidP="000E167B">
      <w:pPr>
        <w:numPr>
          <w:ilvl w:val="0"/>
          <w:numId w:val="45"/>
        </w:numPr>
        <w:jc w:val="both"/>
        <w:rPr>
          <w:rFonts w:asciiTheme="minorHAnsi" w:hAnsiTheme="minorHAnsi"/>
          <w:lang w:eastAsia="zh-CN"/>
        </w:rPr>
      </w:pPr>
      <w:r w:rsidRPr="00030937">
        <w:rPr>
          <w:rFonts w:asciiTheme="minorHAnsi" w:hAnsiTheme="minorHAnsi"/>
          <w:lang w:eastAsia="zh-CN"/>
        </w:rPr>
        <w:t>ostale obveznosti izvajalca, ki so določene v dokumentaciji v zvezi z oddajo javnega naročila.</w:t>
      </w:r>
    </w:p>
    <w:p w14:paraId="2270603D" w14:textId="77777777" w:rsidR="00030937" w:rsidRPr="00030937" w:rsidRDefault="00030937" w:rsidP="00030937">
      <w:pPr>
        <w:jc w:val="both"/>
        <w:rPr>
          <w:rFonts w:asciiTheme="minorHAnsi" w:hAnsiTheme="minorHAnsi"/>
          <w:lang w:eastAsia="zh-CN"/>
        </w:rPr>
      </w:pPr>
    </w:p>
    <w:p w14:paraId="4C28C952" w14:textId="707ABFD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Povezana dela pri pripravi vsebin za zakupljen prostor za objavo informativnih</w:t>
      </w:r>
      <w:r w:rsidR="00AA35F9">
        <w:rPr>
          <w:rFonts w:asciiTheme="minorHAnsi" w:hAnsiTheme="minorHAnsi"/>
          <w:lang w:eastAsia="zh-CN"/>
        </w:rPr>
        <w:t xml:space="preserve"> v tiskanem mediju</w:t>
      </w:r>
      <w:r w:rsidRPr="00030937">
        <w:rPr>
          <w:rFonts w:asciiTheme="minorHAnsi" w:hAnsiTheme="minorHAnsi"/>
          <w:lang w:eastAsia="zh-CN"/>
        </w:rPr>
        <w:t xml:space="preserve"> vsebin naročnika vsebujejo:</w:t>
      </w:r>
    </w:p>
    <w:p w14:paraId="53C01B5D" w14:textId="77777777" w:rsidR="00C254F5" w:rsidRPr="00677A7D" w:rsidRDefault="00C254F5" w:rsidP="000E167B">
      <w:pPr>
        <w:numPr>
          <w:ilvl w:val="0"/>
          <w:numId w:val="46"/>
        </w:numPr>
        <w:jc w:val="both"/>
        <w:rPr>
          <w:rFonts w:asciiTheme="minorHAnsi" w:hAnsiTheme="minorHAnsi"/>
          <w:lang w:eastAsia="zh-CN"/>
        </w:rPr>
      </w:pPr>
      <w:r w:rsidRPr="00677A7D">
        <w:rPr>
          <w:rFonts w:asciiTheme="minorHAnsi" w:hAnsiTheme="minorHAnsi"/>
          <w:lang w:eastAsia="zh-CN"/>
        </w:rPr>
        <w:t>redno sodelovanje urednika edicije izvajalca s predstavnikom naročnika pri usklajevanju zakupljenih vsebin v posamezni številki periodične publikacije,</w:t>
      </w:r>
    </w:p>
    <w:p w14:paraId="0BE6B10E" w14:textId="253841ED" w:rsidR="00C254F5" w:rsidRPr="00677A7D" w:rsidRDefault="00C254F5" w:rsidP="000E167B">
      <w:pPr>
        <w:numPr>
          <w:ilvl w:val="0"/>
          <w:numId w:val="46"/>
        </w:numPr>
        <w:jc w:val="both"/>
        <w:rPr>
          <w:rFonts w:asciiTheme="minorHAnsi" w:hAnsiTheme="minorHAnsi"/>
          <w:lang w:eastAsia="zh-CN"/>
        </w:rPr>
      </w:pPr>
      <w:r w:rsidRPr="00677A7D">
        <w:rPr>
          <w:rFonts w:asciiTheme="minorHAnsi" w:hAnsiTheme="minorHAnsi"/>
          <w:lang w:eastAsia="zh-CN"/>
        </w:rPr>
        <w:t xml:space="preserve">periodičnost izhajanja publikacije, v kateri naročnik zakuplja prostor: </w:t>
      </w:r>
      <w:r w:rsidR="00B86696" w:rsidRPr="00677A7D">
        <w:rPr>
          <w:rFonts w:asciiTheme="minorHAnsi" w:hAnsiTheme="minorHAnsi"/>
          <w:lang w:eastAsia="zh-CN"/>
        </w:rPr>
        <w:t xml:space="preserve">mesečno, praviloma </w:t>
      </w:r>
      <w:r w:rsidRPr="00677A7D">
        <w:rPr>
          <w:rFonts w:asciiTheme="minorHAnsi" w:hAnsiTheme="minorHAnsi"/>
          <w:lang w:eastAsia="zh-CN"/>
        </w:rPr>
        <w:t>12 številk letno</w:t>
      </w:r>
      <w:r w:rsidR="002F1C66" w:rsidRPr="00677A7D">
        <w:rPr>
          <w:rFonts w:asciiTheme="minorHAnsi" w:hAnsiTheme="minorHAnsi"/>
          <w:lang w:eastAsia="zh-CN"/>
        </w:rPr>
        <w:t xml:space="preserve"> (24 številk v dveh letih)</w:t>
      </w:r>
      <w:r w:rsidRPr="00677A7D">
        <w:rPr>
          <w:rFonts w:asciiTheme="minorHAnsi" w:hAnsiTheme="minorHAnsi"/>
          <w:lang w:eastAsia="zh-CN"/>
        </w:rPr>
        <w:t xml:space="preserve">, datumi izidov se določijo </w:t>
      </w:r>
      <w:r w:rsidR="003E7E73" w:rsidRPr="00677A7D">
        <w:rPr>
          <w:rFonts w:asciiTheme="minorHAnsi" w:hAnsiTheme="minorHAnsi"/>
          <w:lang w:eastAsia="zh-CN"/>
        </w:rPr>
        <w:t>s strani naročnika potrjenim</w:t>
      </w:r>
      <w:r w:rsidRPr="00677A7D">
        <w:rPr>
          <w:rFonts w:asciiTheme="minorHAnsi" w:hAnsiTheme="minorHAnsi"/>
          <w:lang w:eastAsia="zh-CN"/>
        </w:rPr>
        <w:t xml:space="preserve"> </w:t>
      </w:r>
      <w:r w:rsidR="003E7E73" w:rsidRPr="00677A7D">
        <w:rPr>
          <w:rFonts w:asciiTheme="minorHAnsi" w:hAnsiTheme="minorHAnsi"/>
          <w:lang w:eastAsia="zh-CN"/>
        </w:rPr>
        <w:t>terminskim</w:t>
      </w:r>
      <w:r w:rsidRPr="00677A7D">
        <w:rPr>
          <w:rFonts w:asciiTheme="minorHAnsi" w:hAnsiTheme="minorHAnsi"/>
          <w:lang w:eastAsia="zh-CN"/>
        </w:rPr>
        <w:t xml:space="preserve"> načrtom, praviloma pa zadnji </w:t>
      </w:r>
      <w:r w:rsidR="003E7E73" w:rsidRPr="00677A7D">
        <w:rPr>
          <w:rFonts w:asciiTheme="minorHAnsi" w:hAnsiTheme="minorHAnsi"/>
          <w:lang w:eastAsia="zh-CN"/>
        </w:rPr>
        <w:t>ali prvi teden</w:t>
      </w:r>
      <w:r w:rsidRPr="00677A7D">
        <w:rPr>
          <w:rFonts w:asciiTheme="minorHAnsi" w:hAnsiTheme="minorHAnsi"/>
          <w:lang w:eastAsia="zh-CN"/>
        </w:rPr>
        <w:t xml:space="preserve"> v mesecu,</w:t>
      </w:r>
    </w:p>
    <w:p w14:paraId="2C2319A3" w14:textId="6253DE7A" w:rsidR="00C254F5" w:rsidRPr="00030937" w:rsidRDefault="00C254F5" w:rsidP="000E167B">
      <w:pPr>
        <w:numPr>
          <w:ilvl w:val="0"/>
          <w:numId w:val="46"/>
        </w:numPr>
        <w:jc w:val="both"/>
        <w:rPr>
          <w:rFonts w:asciiTheme="minorHAnsi" w:hAnsiTheme="minorHAnsi"/>
          <w:lang w:eastAsia="zh-CN"/>
        </w:rPr>
      </w:pPr>
      <w:r w:rsidRPr="00677A7D">
        <w:rPr>
          <w:rFonts w:asciiTheme="minorHAnsi" w:hAnsiTheme="minorHAnsi"/>
          <w:lang w:eastAsia="zh-CN"/>
        </w:rPr>
        <w:t>publikacija ima časopisni format (290 x 420 mm z 10 odstotnim odstopanjem</w:t>
      </w:r>
      <w:r w:rsidRPr="00030937">
        <w:rPr>
          <w:rFonts w:asciiTheme="minorHAnsi" w:hAnsiTheme="minorHAnsi"/>
          <w:lang w:eastAsia="zh-CN"/>
        </w:rPr>
        <w:t xml:space="preserve"> v + ali - ), tisk je rotacija, barvni tisk; osnovni (zahtevani) mesečni zakup za vsebine naročnika je 6 strani, izvajalec pa ponuja dodatnih _____________ strani zakupljenega prostora, kar skupaj znaša _________ strani;</w:t>
      </w:r>
    </w:p>
    <w:p w14:paraId="599B5ADB" w14:textId="77777777" w:rsidR="00C254F5" w:rsidRPr="00030937" w:rsidRDefault="00C254F5" w:rsidP="000E167B">
      <w:pPr>
        <w:numPr>
          <w:ilvl w:val="0"/>
          <w:numId w:val="46"/>
        </w:numPr>
        <w:jc w:val="both"/>
        <w:rPr>
          <w:rFonts w:asciiTheme="minorHAnsi" w:hAnsiTheme="minorHAnsi"/>
          <w:lang w:eastAsia="zh-CN"/>
        </w:rPr>
      </w:pPr>
      <w:r w:rsidRPr="00030937">
        <w:rPr>
          <w:rFonts w:asciiTheme="minorHAnsi" w:hAnsiTheme="minorHAnsi"/>
          <w:lang w:eastAsia="zh-CN"/>
        </w:rPr>
        <w:t>okvirna naklada na posamezno številko, ki se distribuira brezplačno, znaša 21.500 za distribucijo na vsa gospodinjstva v Mestni občini Kranj. Izvajalec zagotavlja način dostave na gospodinjstva v Mestni občini Kranj.</w:t>
      </w:r>
    </w:p>
    <w:p w14:paraId="755E395A" w14:textId="27124FDD" w:rsidR="00432F91" w:rsidRDefault="00432F91" w:rsidP="00030937">
      <w:pPr>
        <w:jc w:val="both"/>
        <w:rPr>
          <w:rFonts w:asciiTheme="minorHAnsi" w:hAnsiTheme="minorHAnsi"/>
          <w:lang w:eastAsia="zh-CN"/>
        </w:rPr>
      </w:pPr>
    </w:p>
    <w:p w14:paraId="048EA4D6" w14:textId="77777777" w:rsidR="00B00481" w:rsidRPr="00030937" w:rsidRDefault="00B00481" w:rsidP="00030937">
      <w:pPr>
        <w:jc w:val="both"/>
        <w:rPr>
          <w:rFonts w:asciiTheme="minorHAnsi" w:hAnsiTheme="minorHAnsi"/>
          <w:lang w:eastAsia="zh-CN"/>
        </w:rPr>
      </w:pPr>
    </w:p>
    <w:p w14:paraId="73D18B9D" w14:textId="429FF01A" w:rsidR="00030937" w:rsidRPr="0021306B" w:rsidRDefault="00030937" w:rsidP="000E167B">
      <w:pPr>
        <w:numPr>
          <w:ilvl w:val="0"/>
          <w:numId w:val="28"/>
        </w:numPr>
        <w:rPr>
          <w:rFonts w:asciiTheme="minorHAnsi" w:hAnsiTheme="minorHAnsi"/>
          <w:b/>
          <w:lang w:eastAsia="zh-CN"/>
        </w:rPr>
      </w:pPr>
      <w:r w:rsidRPr="0021306B">
        <w:rPr>
          <w:rFonts w:asciiTheme="minorHAnsi" w:hAnsiTheme="minorHAnsi"/>
          <w:b/>
          <w:lang w:eastAsia="zh-CN"/>
        </w:rPr>
        <w:t>člen</w:t>
      </w:r>
    </w:p>
    <w:p w14:paraId="6B2882C2" w14:textId="77777777" w:rsidR="004030B7" w:rsidRDefault="004030B7" w:rsidP="00030937">
      <w:pPr>
        <w:jc w:val="both"/>
        <w:rPr>
          <w:rFonts w:asciiTheme="minorHAnsi" w:hAnsiTheme="minorHAnsi"/>
          <w:lang w:eastAsia="zh-CN"/>
        </w:rPr>
      </w:pPr>
    </w:p>
    <w:p w14:paraId="48E5F4A1" w14:textId="5DDC6556" w:rsidR="00030937" w:rsidRPr="00030937" w:rsidRDefault="00030937" w:rsidP="00030937">
      <w:pPr>
        <w:jc w:val="both"/>
        <w:rPr>
          <w:rFonts w:asciiTheme="minorHAnsi" w:hAnsiTheme="minorHAnsi"/>
          <w:lang w:eastAsia="zh-CN"/>
        </w:rPr>
      </w:pPr>
      <w:r w:rsidRPr="00030937">
        <w:rPr>
          <w:rFonts w:asciiTheme="minorHAnsi" w:hAnsiTheme="minorHAnsi"/>
          <w:lang w:eastAsia="zh-CN"/>
        </w:rPr>
        <w:t>Izvajalec je dolžan:</w:t>
      </w:r>
    </w:p>
    <w:p w14:paraId="38E6A239" w14:textId="0E6CF5F6" w:rsidR="00C254F5" w:rsidRPr="00030937" w:rsidRDefault="00C254F5" w:rsidP="000E167B">
      <w:pPr>
        <w:numPr>
          <w:ilvl w:val="0"/>
          <w:numId w:val="47"/>
        </w:numPr>
        <w:jc w:val="both"/>
        <w:rPr>
          <w:rFonts w:asciiTheme="minorHAnsi" w:hAnsiTheme="minorHAnsi"/>
          <w:lang w:eastAsia="zh-CN"/>
        </w:rPr>
      </w:pPr>
      <w:r w:rsidRPr="00030937">
        <w:rPr>
          <w:rFonts w:asciiTheme="minorHAnsi" w:hAnsiTheme="minorHAnsi"/>
          <w:lang w:eastAsia="zh-CN"/>
        </w:rPr>
        <w:t>pri izpolnjevanju svojih obveznosti po pogodbi ravnati vestno in pošteno in kot dober strokovnjak ter da bo delo izvajalo osebje izvajalca, ki ga je ta nominiral v svoji ponudbi</w:t>
      </w:r>
      <w:r w:rsidR="00B31405">
        <w:rPr>
          <w:rFonts w:asciiTheme="minorHAnsi" w:hAnsiTheme="minorHAnsi"/>
          <w:lang w:eastAsia="zh-CN"/>
        </w:rPr>
        <w:t>,</w:t>
      </w:r>
      <w:r w:rsidRPr="00030937">
        <w:rPr>
          <w:rFonts w:asciiTheme="minorHAnsi" w:hAnsiTheme="minorHAnsi"/>
          <w:lang w:eastAsia="zh-CN"/>
        </w:rPr>
        <w:t xml:space="preserve"> ali drugo</w:t>
      </w:r>
      <w:r w:rsidR="00B31405">
        <w:rPr>
          <w:rFonts w:asciiTheme="minorHAnsi" w:hAnsiTheme="minorHAnsi"/>
          <w:lang w:eastAsia="zh-CN"/>
        </w:rPr>
        <w:t>,</w:t>
      </w:r>
      <w:r w:rsidRPr="00030937">
        <w:rPr>
          <w:rFonts w:asciiTheme="minorHAnsi" w:hAnsiTheme="minorHAnsi"/>
          <w:lang w:eastAsia="zh-CN"/>
        </w:rPr>
        <w:t xml:space="preserve"> vsaj tako usposobljeno osebje za izvedbo pogodbenih obveznosti,</w:t>
      </w:r>
    </w:p>
    <w:p w14:paraId="02EA4777" w14:textId="259903C1" w:rsidR="00C254F5" w:rsidRPr="00030937" w:rsidRDefault="00C254F5" w:rsidP="000E167B">
      <w:pPr>
        <w:numPr>
          <w:ilvl w:val="0"/>
          <w:numId w:val="47"/>
        </w:numPr>
        <w:jc w:val="both"/>
        <w:rPr>
          <w:rFonts w:asciiTheme="minorHAnsi" w:hAnsiTheme="minorHAnsi"/>
          <w:lang w:eastAsia="zh-CN"/>
        </w:rPr>
      </w:pPr>
      <w:r w:rsidRPr="00030937">
        <w:rPr>
          <w:rFonts w:asciiTheme="minorHAnsi" w:hAnsiTheme="minorHAnsi"/>
          <w:lang w:eastAsia="zh-CN"/>
        </w:rPr>
        <w:t xml:space="preserve">pri izpolnjevanju svojih obveznosti po pogodbi v celoti spoštovati </w:t>
      </w:r>
      <w:r w:rsidR="00151D71">
        <w:rPr>
          <w:rFonts w:asciiTheme="minorHAnsi" w:hAnsiTheme="minorHAnsi"/>
          <w:lang w:eastAsia="zh-CN"/>
        </w:rPr>
        <w:t xml:space="preserve">veljavno </w:t>
      </w:r>
      <w:r w:rsidRPr="00030937">
        <w:rPr>
          <w:rFonts w:asciiTheme="minorHAnsi" w:hAnsiTheme="minorHAnsi"/>
          <w:lang w:eastAsia="zh-CN"/>
        </w:rPr>
        <w:t xml:space="preserve">zakonodajo s področja medijev in opozoriti naročnika na dejanja, ki bi lahko pomenila kršitev te zakonodaje, </w:t>
      </w:r>
    </w:p>
    <w:p w14:paraId="70C46324" w14:textId="20B1BBD3" w:rsidR="00C254F5" w:rsidRPr="00030937" w:rsidRDefault="00C254F5" w:rsidP="000E167B">
      <w:pPr>
        <w:numPr>
          <w:ilvl w:val="0"/>
          <w:numId w:val="47"/>
        </w:numPr>
        <w:jc w:val="both"/>
        <w:rPr>
          <w:rFonts w:asciiTheme="minorHAnsi" w:hAnsiTheme="minorHAnsi"/>
          <w:lang w:eastAsia="zh-CN"/>
        </w:rPr>
      </w:pPr>
      <w:r w:rsidRPr="00030937">
        <w:rPr>
          <w:rFonts w:asciiTheme="minorHAnsi" w:hAnsiTheme="minorHAnsi"/>
          <w:lang w:eastAsia="zh-CN"/>
        </w:rPr>
        <w:t>storitve opravljal skladno z dano ponudbo, po tej pogodbi in v skladu z zahtevami naročnika,</w:t>
      </w:r>
    </w:p>
    <w:p w14:paraId="391C3DCA" w14:textId="77777777" w:rsidR="00C254F5" w:rsidRPr="00030937" w:rsidRDefault="00C254F5" w:rsidP="000E167B">
      <w:pPr>
        <w:numPr>
          <w:ilvl w:val="0"/>
          <w:numId w:val="47"/>
        </w:numPr>
        <w:jc w:val="both"/>
        <w:rPr>
          <w:rFonts w:asciiTheme="minorHAnsi" w:hAnsiTheme="minorHAnsi"/>
          <w:lang w:eastAsia="zh-CN"/>
        </w:rPr>
      </w:pPr>
      <w:r w:rsidRPr="00030937">
        <w:rPr>
          <w:rFonts w:asciiTheme="minorHAnsi" w:hAnsiTheme="minorHAnsi"/>
          <w:lang w:eastAsia="zh-CN"/>
        </w:rPr>
        <w:t>obveznosti opravljati v rokih, določenih s to pogodbo,</w:t>
      </w:r>
    </w:p>
    <w:p w14:paraId="0B7B338C" w14:textId="6F8E1FFB" w:rsidR="00C254F5" w:rsidRPr="00030937" w:rsidRDefault="00C254F5" w:rsidP="000E167B">
      <w:pPr>
        <w:numPr>
          <w:ilvl w:val="0"/>
          <w:numId w:val="47"/>
        </w:numPr>
        <w:jc w:val="both"/>
        <w:rPr>
          <w:rFonts w:asciiTheme="minorHAnsi" w:hAnsiTheme="minorHAnsi"/>
          <w:lang w:eastAsia="zh-CN"/>
        </w:rPr>
      </w:pPr>
      <w:r w:rsidRPr="00030937">
        <w:rPr>
          <w:rFonts w:asciiTheme="minorHAnsi" w:hAnsiTheme="minorHAnsi"/>
          <w:lang w:eastAsia="zh-CN"/>
        </w:rPr>
        <w:t>pravočasno in nemudoma pisno obveščati naročnika o vseh okoliščinah, ki bi lahko otežile ali onemogočile kakovostno in pravilno izvedbo storitev</w:t>
      </w:r>
      <w:r w:rsidR="00B31405">
        <w:rPr>
          <w:rFonts w:asciiTheme="minorHAnsi" w:hAnsiTheme="minorHAnsi"/>
          <w:lang w:eastAsia="zh-CN"/>
        </w:rPr>
        <w:t>,</w:t>
      </w:r>
      <w:r w:rsidRPr="00030937">
        <w:rPr>
          <w:rFonts w:asciiTheme="minorHAnsi" w:hAnsiTheme="minorHAnsi"/>
          <w:lang w:eastAsia="zh-CN"/>
        </w:rPr>
        <w:t xml:space="preserve"> ter skupaj z naročnikom poiskal alternativni način dela;</w:t>
      </w:r>
    </w:p>
    <w:p w14:paraId="10752813" w14:textId="77777777" w:rsidR="00C254F5" w:rsidRPr="00030937" w:rsidRDefault="00C254F5" w:rsidP="000E167B">
      <w:pPr>
        <w:numPr>
          <w:ilvl w:val="0"/>
          <w:numId w:val="47"/>
        </w:numPr>
        <w:jc w:val="both"/>
        <w:rPr>
          <w:rFonts w:asciiTheme="minorHAnsi" w:hAnsiTheme="minorHAnsi"/>
          <w:lang w:eastAsia="zh-CN"/>
        </w:rPr>
      </w:pPr>
      <w:r w:rsidRPr="00030937">
        <w:rPr>
          <w:rFonts w:asciiTheme="minorHAnsi" w:hAnsiTheme="minorHAnsi"/>
          <w:lang w:eastAsia="zh-CN"/>
        </w:rPr>
        <w:t>opravljati vse ostale storitve, ki so podrobneje opisane v dokumentaciji v zvezi z javnim naročilom.</w:t>
      </w:r>
    </w:p>
    <w:p w14:paraId="798F2CCD" w14:textId="77777777" w:rsidR="00030937" w:rsidRPr="00030937" w:rsidRDefault="00030937" w:rsidP="00030937">
      <w:pPr>
        <w:jc w:val="both"/>
        <w:rPr>
          <w:rFonts w:asciiTheme="minorHAnsi" w:hAnsiTheme="minorHAnsi"/>
          <w:lang w:eastAsia="zh-CN"/>
        </w:rPr>
      </w:pPr>
    </w:p>
    <w:p w14:paraId="04B6B4C1"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V času izvajanja pogodbe mora morebitni zamenjani kader izvajalca izpolnjevati vse zahtevane kadrovske pogoje. Izvajalec je dolžan naročnika obveščati o vsaki nameravani kadrovski spremembi pri izvajanju storitev tega naročila (ob vsaki spremembi je treba predložiti dokumente, ki so zahtevani za dokazilo o usposobljenosti kadra). Izvajalec je dolžan pridobiti predhodno pisno soglasje naročnika ob vsaki kadrovski spremembi pri izvajanju storitev po tej pogodbi.</w:t>
      </w:r>
    </w:p>
    <w:p w14:paraId="70410263" w14:textId="77777777" w:rsidR="00030937" w:rsidRPr="00030937" w:rsidRDefault="00030937" w:rsidP="00030937">
      <w:pPr>
        <w:jc w:val="both"/>
        <w:rPr>
          <w:rFonts w:asciiTheme="minorHAnsi" w:hAnsiTheme="minorHAnsi"/>
          <w:lang w:eastAsia="zh-CN"/>
        </w:rPr>
      </w:pPr>
    </w:p>
    <w:p w14:paraId="09058B9A" w14:textId="65149CF1" w:rsidR="00030937" w:rsidRPr="00030937" w:rsidRDefault="00030937" w:rsidP="00030937">
      <w:pPr>
        <w:jc w:val="both"/>
        <w:rPr>
          <w:rFonts w:asciiTheme="minorHAnsi" w:hAnsiTheme="minorHAnsi"/>
          <w:lang w:eastAsia="zh-CN"/>
        </w:rPr>
      </w:pPr>
      <w:r w:rsidRPr="00030937">
        <w:rPr>
          <w:rFonts w:asciiTheme="minorHAnsi" w:hAnsiTheme="minorHAnsi"/>
          <w:lang w:eastAsia="zh-CN"/>
        </w:rPr>
        <w:t>Kot sprememba se štejejo morebitni dodatni kadri, ki bi opravljali predmetne storitve</w:t>
      </w:r>
      <w:r w:rsidR="00B31405">
        <w:rPr>
          <w:rFonts w:asciiTheme="minorHAnsi" w:hAnsiTheme="minorHAnsi"/>
          <w:lang w:eastAsia="zh-CN"/>
        </w:rPr>
        <w:t>,</w:t>
      </w:r>
      <w:r w:rsidRPr="00030937">
        <w:rPr>
          <w:rFonts w:asciiTheme="minorHAnsi" w:hAnsiTheme="minorHAnsi"/>
          <w:lang w:eastAsia="zh-CN"/>
        </w:rPr>
        <w:t xml:space="preserve"> kot tudi morebitna zamenjava v ponudbi navedenega kadra. Naročnik ima kadarkoli pravico preverjati dejansko stanje. </w:t>
      </w:r>
    </w:p>
    <w:p w14:paraId="26F6020C" w14:textId="1778AF68" w:rsidR="00030937" w:rsidRDefault="00030937" w:rsidP="00030937">
      <w:pPr>
        <w:jc w:val="both"/>
        <w:rPr>
          <w:rFonts w:asciiTheme="minorHAnsi" w:hAnsiTheme="minorHAnsi"/>
          <w:lang w:eastAsia="zh-CN"/>
        </w:rPr>
      </w:pPr>
    </w:p>
    <w:p w14:paraId="43EDA27A" w14:textId="77777777" w:rsidR="00677A7D" w:rsidRDefault="00677A7D" w:rsidP="00030937">
      <w:pPr>
        <w:jc w:val="both"/>
        <w:rPr>
          <w:rFonts w:asciiTheme="minorHAnsi" w:hAnsiTheme="minorHAnsi"/>
          <w:lang w:eastAsia="zh-CN"/>
        </w:rPr>
      </w:pPr>
    </w:p>
    <w:p w14:paraId="0BEDF224" w14:textId="77777777" w:rsidR="00B00481" w:rsidRDefault="00B00481" w:rsidP="00030937">
      <w:pPr>
        <w:jc w:val="both"/>
        <w:rPr>
          <w:rFonts w:asciiTheme="minorHAnsi" w:hAnsiTheme="minorHAnsi"/>
          <w:lang w:eastAsia="zh-CN"/>
        </w:rPr>
      </w:pPr>
    </w:p>
    <w:p w14:paraId="46B95BDA" w14:textId="68EAFA6E" w:rsidR="00030937" w:rsidRPr="0021306B" w:rsidRDefault="00030937" w:rsidP="000E167B">
      <w:pPr>
        <w:numPr>
          <w:ilvl w:val="0"/>
          <w:numId w:val="28"/>
        </w:numPr>
        <w:rPr>
          <w:rFonts w:asciiTheme="minorHAnsi" w:hAnsiTheme="minorHAnsi"/>
          <w:b/>
          <w:lang w:eastAsia="zh-CN"/>
        </w:rPr>
      </w:pPr>
      <w:r w:rsidRPr="0021306B">
        <w:rPr>
          <w:rFonts w:asciiTheme="minorHAnsi" w:hAnsiTheme="minorHAnsi"/>
          <w:b/>
          <w:lang w:eastAsia="zh-CN"/>
        </w:rPr>
        <w:t>člen</w:t>
      </w:r>
    </w:p>
    <w:p w14:paraId="5E6F21A0" w14:textId="77777777" w:rsidR="00E30DDD" w:rsidRDefault="00E30DDD" w:rsidP="00030937">
      <w:pPr>
        <w:jc w:val="both"/>
        <w:rPr>
          <w:rFonts w:asciiTheme="minorHAnsi" w:hAnsiTheme="minorHAnsi"/>
          <w:lang w:eastAsia="zh-CN"/>
        </w:rPr>
      </w:pPr>
    </w:p>
    <w:p w14:paraId="50059DB3" w14:textId="1D04DBC0" w:rsidR="00030937" w:rsidRPr="00030937" w:rsidRDefault="00030937" w:rsidP="00030937">
      <w:pPr>
        <w:jc w:val="both"/>
        <w:rPr>
          <w:rFonts w:asciiTheme="minorHAnsi" w:hAnsiTheme="minorHAnsi"/>
          <w:lang w:eastAsia="zh-CN"/>
        </w:rPr>
      </w:pPr>
      <w:r w:rsidRPr="00030937">
        <w:rPr>
          <w:rFonts w:asciiTheme="minorHAnsi" w:hAnsiTheme="minorHAnsi"/>
          <w:lang w:eastAsia="zh-CN"/>
        </w:rPr>
        <w:t>Naročnik je dolžan zagotoviti gradivo, ki bo predmet objave v okviru zakupljenega medijskega prostora, najmanj 5 dni pred izidom glasila, izvajalec pa je na predhodno dogovorjeni elektronski naslov dolžan naročniku vsaj en dan pred izidom posredovati glasilo v pdf formatu.</w:t>
      </w:r>
    </w:p>
    <w:p w14:paraId="027FBE43" w14:textId="77777777" w:rsidR="00030937" w:rsidRPr="00030937" w:rsidRDefault="00030937" w:rsidP="00030937">
      <w:pPr>
        <w:jc w:val="both"/>
        <w:rPr>
          <w:rFonts w:asciiTheme="minorHAnsi" w:hAnsiTheme="minorHAnsi"/>
          <w:lang w:eastAsia="zh-CN"/>
        </w:rPr>
      </w:pPr>
    </w:p>
    <w:p w14:paraId="79B2C8D5" w14:textId="50B77961" w:rsidR="00030937" w:rsidRPr="00030937" w:rsidRDefault="00B31405" w:rsidP="00030937">
      <w:pPr>
        <w:jc w:val="both"/>
        <w:rPr>
          <w:rFonts w:asciiTheme="minorHAnsi" w:hAnsiTheme="minorHAnsi"/>
          <w:lang w:eastAsia="zh-CN"/>
        </w:rPr>
      </w:pPr>
      <w:r>
        <w:rPr>
          <w:rFonts w:asciiTheme="minorHAnsi" w:hAnsiTheme="minorHAnsi"/>
          <w:lang w:eastAsia="zh-CN"/>
        </w:rPr>
        <w:t>Če</w:t>
      </w:r>
      <w:r w:rsidR="00030937" w:rsidRPr="00030937">
        <w:rPr>
          <w:rFonts w:asciiTheme="minorHAnsi" w:hAnsiTheme="minorHAnsi"/>
          <w:lang w:eastAsia="zh-CN"/>
        </w:rPr>
        <w:t xml:space="preserve"> izvajalec ne upošteva naročnikovih pripomb, ki se nanašajo na zakupljeni medijski prostor, ima naročnik v roku 7 dni po objavi glasila pravico na izvajalčeve stroške zahtevati objavo popravljenega besedila v naslednji številki časopisa.</w:t>
      </w:r>
    </w:p>
    <w:p w14:paraId="5ACF91EF" w14:textId="02B1565D" w:rsidR="00030937" w:rsidRDefault="00030937" w:rsidP="00030937">
      <w:pPr>
        <w:jc w:val="both"/>
        <w:rPr>
          <w:rFonts w:asciiTheme="minorHAnsi" w:hAnsiTheme="minorHAnsi"/>
          <w:lang w:eastAsia="zh-CN"/>
        </w:rPr>
      </w:pPr>
    </w:p>
    <w:p w14:paraId="681E66A6" w14:textId="6606688E" w:rsidR="00030937" w:rsidRPr="00030937" w:rsidRDefault="00030937" w:rsidP="00030937">
      <w:pPr>
        <w:jc w:val="both"/>
        <w:rPr>
          <w:rFonts w:asciiTheme="minorHAnsi" w:hAnsiTheme="minorHAnsi"/>
          <w:lang w:eastAsia="zh-CN"/>
        </w:rPr>
      </w:pPr>
      <w:r w:rsidRPr="00030937">
        <w:rPr>
          <w:rFonts w:asciiTheme="minorHAnsi" w:hAnsiTheme="minorHAnsi"/>
          <w:lang w:eastAsia="zh-CN"/>
        </w:rPr>
        <w:t>Naročnik in izvajalec se v času izvajanja pogodbe dogovorita o ustanovitvi delovne skupine za urejanje zakupljenega prostora. V delovno skupino so vključene vsaj naslednje osebe:</w:t>
      </w:r>
    </w:p>
    <w:p w14:paraId="7154CC90" w14:textId="77777777" w:rsidR="00C254F5" w:rsidRPr="00030937" w:rsidRDefault="00C254F5" w:rsidP="000E167B">
      <w:pPr>
        <w:numPr>
          <w:ilvl w:val="0"/>
          <w:numId w:val="48"/>
        </w:numPr>
        <w:jc w:val="both"/>
        <w:rPr>
          <w:rFonts w:asciiTheme="minorHAnsi" w:hAnsiTheme="minorHAnsi"/>
          <w:lang w:eastAsia="zh-CN"/>
        </w:rPr>
      </w:pPr>
      <w:r w:rsidRPr="00030937">
        <w:rPr>
          <w:rFonts w:asciiTheme="minorHAnsi" w:hAnsiTheme="minorHAnsi"/>
          <w:lang w:eastAsia="zh-CN"/>
        </w:rPr>
        <w:t xml:space="preserve">dva predstavnika naročnika, </w:t>
      </w:r>
    </w:p>
    <w:p w14:paraId="5D389D7B" w14:textId="77777777" w:rsidR="00C254F5" w:rsidRPr="00030937" w:rsidRDefault="00C254F5" w:rsidP="000E167B">
      <w:pPr>
        <w:numPr>
          <w:ilvl w:val="0"/>
          <w:numId w:val="48"/>
        </w:numPr>
        <w:jc w:val="both"/>
        <w:rPr>
          <w:rFonts w:asciiTheme="minorHAnsi" w:hAnsiTheme="minorHAnsi"/>
          <w:lang w:eastAsia="zh-CN"/>
        </w:rPr>
      </w:pPr>
      <w:r w:rsidRPr="00030937">
        <w:rPr>
          <w:rFonts w:asciiTheme="minorHAnsi" w:hAnsiTheme="minorHAnsi"/>
          <w:lang w:eastAsia="zh-CN"/>
        </w:rPr>
        <w:t>izvršni urednik kot predstavnik izvajalca.</w:t>
      </w:r>
    </w:p>
    <w:p w14:paraId="1050BACD" w14:textId="77777777" w:rsidR="00432F91" w:rsidRPr="00030937" w:rsidRDefault="00432F91" w:rsidP="00030937">
      <w:pPr>
        <w:jc w:val="both"/>
        <w:rPr>
          <w:rFonts w:asciiTheme="minorHAnsi" w:hAnsiTheme="minorHAnsi"/>
          <w:lang w:eastAsia="zh-CN"/>
        </w:rPr>
      </w:pPr>
    </w:p>
    <w:p w14:paraId="478AA491" w14:textId="377B766D" w:rsidR="00030937" w:rsidRPr="0021306B" w:rsidRDefault="00030937" w:rsidP="000E167B">
      <w:pPr>
        <w:numPr>
          <w:ilvl w:val="0"/>
          <w:numId w:val="28"/>
        </w:numPr>
        <w:rPr>
          <w:rFonts w:asciiTheme="minorHAnsi" w:hAnsiTheme="minorHAnsi"/>
          <w:b/>
          <w:lang w:eastAsia="zh-CN"/>
        </w:rPr>
      </w:pPr>
      <w:r w:rsidRPr="0021306B">
        <w:rPr>
          <w:rFonts w:asciiTheme="minorHAnsi" w:hAnsiTheme="minorHAnsi"/>
          <w:b/>
          <w:lang w:eastAsia="zh-CN"/>
        </w:rPr>
        <w:t>člen</w:t>
      </w:r>
    </w:p>
    <w:p w14:paraId="65A1559E" w14:textId="77777777" w:rsidR="00E30DDD" w:rsidRDefault="00E30DDD" w:rsidP="00030937">
      <w:pPr>
        <w:jc w:val="both"/>
        <w:rPr>
          <w:rFonts w:asciiTheme="minorHAnsi" w:hAnsiTheme="minorHAnsi"/>
          <w:lang w:eastAsia="zh-CN"/>
        </w:rPr>
      </w:pPr>
    </w:p>
    <w:p w14:paraId="1311DA0E" w14:textId="05D6681C" w:rsidR="001D69B6" w:rsidRDefault="00030937" w:rsidP="00030937">
      <w:pPr>
        <w:jc w:val="both"/>
        <w:rPr>
          <w:rFonts w:asciiTheme="minorHAnsi" w:hAnsiTheme="minorHAnsi"/>
          <w:lang w:eastAsia="zh-CN"/>
        </w:rPr>
      </w:pPr>
      <w:r w:rsidRPr="002F1C66">
        <w:rPr>
          <w:rFonts w:asciiTheme="minorHAnsi" w:hAnsiTheme="minorHAnsi"/>
          <w:lang w:eastAsia="zh-CN"/>
        </w:rPr>
        <w:t>Pogodben</w:t>
      </w:r>
      <w:r w:rsidR="00E204C1" w:rsidRPr="002F1C66">
        <w:rPr>
          <w:rFonts w:asciiTheme="minorHAnsi" w:hAnsiTheme="minorHAnsi"/>
          <w:lang w:eastAsia="zh-CN"/>
        </w:rPr>
        <w:t>e</w:t>
      </w:r>
      <w:r w:rsidRPr="002F1C66">
        <w:rPr>
          <w:rFonts w:asciiTheme="minorHAnsi" w:hAnsiTheme="minorHAnsi"/>
          <w:lang w:eastAsia="zh-CN"/>
        </w:rPr>
        <w:t xml:space="preserve"> </w:t>
      </w:r>
      <w:r w:rsidR="00E204C1" w:rsidRPr="002F1C66">
        <w:rPr>
          <w:rFonts w:asciiTheme="minorHAnsi" w:hAnsiTheme="minorHAnsi"/>
          <w:lang w:eastAsia="zh-CN"/>
        </w:rPr>
        <w:t xml:space="preserve">storitve </w:t>
      </w:r>
      <w:r w:rsidRPr="002F1C66">
        <w:rPr>
          <w:rFonts w:asciiTheme="minorHAnsi" w:hAnsiTheme="minorHAnsi"/>
          <w:lang w:eastAsia="zh-CN"/>
        </w:rPr>
        <w:t>se zaračunavajo po ceni iz obrazca Ponudbeni predračun, ki je priloga te pogodbe in njen sestavni del, ki znaša ________ EUR (brez DDV) za zakup medijskega prostora v okviru ene (1) izdane številke glasila (mesečno).</w:t>
      </w:r>
      <w:r w:rsidRPr="00030937">
        <w:rPr>
          <w:rFonts w:asciiTheme="minorHAnsi" w:hAnsiTheme="minorHAnsi"/>
          <w:lang w:eastAsia="zh-CN"/>
        </w:rPr>
        <w:t xml:space="preserve">  </w:t>
      </w:r>
    </w:p>
    <w:p w14:paraId="7294DFE2" w14:textId="77777777" w:rsidR="001D69B6" w:rsidRDefault="001D69B6" w:rsidP="00030937">
      <w:pPr>
        <w:jc w:val="both"/>
        <w:rPr>
          <w:rFonts w:asciiTheme="minorHAnsi" w:hAnsiTheme="minorHAnsi"/>
          <w:lang w:eastAsia="zh-CN"/>
        </w:rPr>
      </w:pPr>
    </w:p>
    <w:p w14:paraId="545DC8A7" w14:textId="317A99D7" w:rsidR="001D69B6" w:rsidRDefault="00030937" w:rsidP="00030937">
      <w:pPr>
        <w:jc w:val="both"/>
        <w:rPr>
          <w:rFonts w:asciiTheme="minorHAnsi" w:hAnsiTheme="minorHAnsi"/>
          <w:lang w:eastAsia="zh-CN"/>
        </w:rPr>
      </w:pPr>
      <w:r w:rsidRPr="00030937">
        <w:rPr>
          <w:rFonts w:asciiTheme="minorHAnsi" w:hAnsiTheme="minorHAnsi"/>
          <w:lang w:eastAsia="zh-CN"/>
        </w:rPr>
        <w:t xml:space="preserve">Skupna pogodbena vrednost za obdobje </w:t>
      </w:r>
      <w:r w:rsidR="00B31405">
        <w:rPr>
          <w:rFonts w:asciiTheme="minorHAnsi" w:hAnsiTheme="minorHAnsi"/>
          <w:lang w:eastAsia="zh-CN"/>
        </w:rPr>
        <w:t>24</w:t>
      </w:r>
      <w:r w:rsidRPr="00030937">
        <w:rPr>
          <w:rFonts w:asciiTheme="minorHAnsi" w:hAnsiTheme="minorHAnsi"/>
          <w:lang w:eastAsia="zh-CN"/>
        </w:rPr>
        <w:t xml:space="preserve"> mesecev, ki obsega zakup medijskega prostora v </w:t>
      </w:r>
      <w:r w:rsidR="00B31405">
        <w:rPr>
          <w:rFonts w:asciiTheme="minorHAnsi" w:hAnsiTheme="minorHAnsi"/>
          <w:lang w:eastAsia="zh-CN"/>
        </w:rPr>
        <w:t>24</w:t>
      </w:r>
      <w:r w:rsidRPr="00030937">
        <w:rPr>
          <w:rFonts w:asciiTheme="minorHAnsi" w:hAnsiTheme="minorHAnsi"/>
          <w:lang w:eastAsia="zh-CN"/>
        </w:rPr>
        <w:t xml:space="preserve"> številkah glasila, znaša _______ EUR brez DDV, vrednost DDV znaša_____ EUR, skupna predvidena pogodbena vrednost z DDV znaša ______ EUR. </w:t>
      </w:r>
    </w:p>
    <w:p w14:paraId="499AB2D4" w14:textId="77777777" w:rsidR="001D69B6" w:rsidRDefault="001D69B6" w:rsidP="00030937">
      <w:pPr>
        <w:jc w:val="both"/>
        <w:rPr>
          <w:rFonts w:asciiTheme="minorHAnsi" w:hAnsiTheme="minorHAnsi"/>
          <w:lang w:eastAsia="zh-CN"/>
        </w:rPr>
      </w:pPr>
    </w:p>
    <w:p w14:paraId="2CD826F1" w14:textId="2CE789B5" w:rsidR="00030937" w:rsidRPr="00030937" w:rsidRDefault="00030937" w:rsidP="00030937">
      <w:pPr>
        <w:jc w:val="both"/>
        <w:rPr>
          <w:rFonts w:asciiTheme="minorHAnsi" w:hAnsiTheme="minorHAnsi"/>
          <w:lang w:eastAsia="zh-CN"/>
        </w:rPr>
      </w:pPr>
      <w:r w:rsidRPr="00030937">
        <w:rPr>
          <w:rFonts w:asciiTheme="minorHAnsi" w:hAnsiTheme="minorHAnsi"/>
          <w:lang w:eastAsia="zh-CN"/>
        </w:rPr>
        <w:t>Cena vsebuje vsa dela</w:t>
      </w:r>
      <w:r w:rsidR="00B31405">
        <w:rPr>
          <w:rFonts w:asciiTheme="minorHAnsi" w:hAnsiTheme="minorHAnsi"/>
          <w:lang w:eastAsia="zh-CN"/>
        </w:rPr>
        <w:t>,</w:t>
      </w:r>
      <w:r w:rsidRPr="00030937">
        <w:rPr>
          <w:rFonts w:asciiTheme="minorHAnsi" w:hAnsiTheme="minorHAnsi"/>
          <w:lang w:eastAsia="zh-CN"/>
        </w:rPr>
        <w:t xml:space="preserve"> potrebna za zakup medijskega prostora v glasilu skladno s to pogodbo. </w:t>
      </w:r>
    </w:p>
    <w:p w14:paraId="7B5AC456" w14:textId="77777777" w:rsidR="00030937" w:rsidRPr="00030937" w:rsidRDefault="00030937" w:rsidP="00030937">
      <w:pPr>
        <w:jc w:val="both"/>
        <w:rPr>
          <w:rFonts w:asciiTheme="minorHAnsi" w:hAnsiTheme="minorHAnsi"/>
          <w:lang w:eastAsia="zh-CN"/>
        </w:rPr>
      </w:pPr>
    </w:p>
    <w:p w14:paraId="642B20CF" w14:textId="458FF1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Pogodbena cena in vrednost iz prejšnjega odstavka se nanaša na pripravo, tisk in distribucijo ter izvedbo ostalih opravil</w:t>
      </w:r>
      <w:r w:rsidR="00B31405">
        <w:rPr>
          <w:rFonts w:asciiTheme="minorHAnsi" w:hAnsiTheme="minorHAnsi"/>
          <w:lang w:eastAsia="zh-CN"/>
        </w:rPr>
        <w:t>,</w:t>
      </w:r>
      <w:r w:rsidRPr="00030937">
        <w:rPr>
          <w:rFonts w:asciiTheme="minorHAnsi" w:hAnsiTheme="minorHAnsi"/>
          <w:lang w:eastAsia="zh-CN"/>
        </w:rPr>
        <w:t xml:space="preserve"> navedenih v dokumentaciji v zvezi z oddajo javnega naročila v obsegu, potrebnem za dostavo glasila v vsako gospodinjstvo na območju </w:t>
      </w:r>
      <w:r w:rsidR="00B31405">
        <w:rPr>
          <w:rFonts w:asciiTheme="minorHAnsi" w:hAnsiTheme="minorHAnsi"/>
          <w:lang w:eastAsia="zh-CN"/>
        </w:rPr>
        <w:t>m</w:t>
      </w:r>
      <w:r w:rsidRPr="00030937">
        <w:rPr>
          <w:rFonts w:asciiTheme="minorHAnsi" w:hAnsiTheme="minorHAnsi"/>
          <w:lang w:eastAsia="zh-CN"/>
        </w:rPr>
        <w:t>estne občine Kranj.</w:t>
      </w:r>
    </w:p>
    <w:p w14:paraId="11963EE2" w14:textId="77777777" w:rsidR="00432F91" w:rsidRPr="00030937" w:rsidRDefault="00432F91" w:rsidP="00030937">
      <w:pPr>
        <w:jc w:val="both"/>
        <w:rPr>
          <w:rFonts w:asciiTheme="minorHAnsi" w:hAnsiTheme="minorHAnsi"/>
          <w:lang w:eastAsia="zh-CN"/>
        </w:rPr>
      </w:pPr>
    </w:p>
    <w:p w14:paraId="3C8EEA2C" w14:textId="4BC94079" w:rsidR="00030937" w:rsidRPr="0021306B" w:rsidRDefault="00030937" w:rsidP="000E167B">
      <w:pPr>
        <w:numPr>
          <w:ilvl w:val="0"/>
          <w:numId w:val="28"/>
        </w:numPr>
        <w:rPr>
          <w:rFonts w:asciiTheme="minorHAnsi" w:hAnsiTheme="minorHAnsi"/>
          <w:b/>
          <w:lang w:eastAsia="zh-CN"/>
        </w:rPr>
      </w:pPr>
      <w:r w:rsidRPr="0021306B">
        <w:rPr>
          <w:rFonts w:asciiTheme="minorHAnsi" w:hAnsiTheme="minorHAnsi"/>
          <w:b/>
          <w:lang w:eastAsia="zh-CN"/>
        </w:rPr>
        <w:t>člen</w:t>
      </w:r>
    </w:p>
    <w:p w14:paraId="51BA79E4" w14:textId="77777777" w:rsidR="00030937" w:rsidRPr="00030937" w:rsidRDefault="00030937" w:rsidP="00030937">
      <w:pPr>
        <w:jc w:val="both"/>
        <w:rPr>
          <w:rFonts w:asciiTheme="minorHAnsi" w:hAnsiTheme="minorHAnsi"/>
          <w:lang w:eastAsia="zh-CN"/>
        </w:rPr>
      </w:pPr>
    </w:p>
    <w:p w14:paraId="79E30CD8"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Opravljene storitve po tej pogodbi bo izvajalec obračunaval z izdajanjem mesečnih računov.</w:t>
      </w:r>
    </w:p>
    <w:p w14:paraId="1670C5B0" w14:textId="77777777" w:rsidR="00030937" w:rsidRPr="00030937" w:rsidRDefault="00030937" w:rsidP="00030937">
      <w:pPr>
        <w:jc w:val="both"/>
        <w:rPr>
          <w:rFonts w:asciiTheme="minorHAnsi" w:hAnsiTheme="minorHAnsi"/>
          <w:b/>
          <w:lang w:eastAsia="zh-CN"/>
        </w:rPr>
      </w:pPr>
    </w:p>
    <w:p w14:paraId="40662393" w14:textId="58B07270" w:rsidR="00F04166" w:rsidRPr="00030937" w:rsidRDefault="00F04166" w:rsidP="00F04166">
      <w:pPr>
        <w:jc w:val="both"/>
        <w:rPr>
          <w:rFonts w:asciiTheme="minorHAnsi" w:hAnsiTheme="minorHAnsi"/>
          <w:lang w:eastAsia="zh-CN"/>
        </w:rPr>
      </w:pPr>
      <w:r w:rsidRPr="00030937">
        <w:rPr>
          <w:rFonts w:asciiTheme="minorHAnsi" w:hAnsiTheme="minorHAnsi"/>
          <w:lang w:eastAsia="zh-CN"/>
        </w:rPr>
        <w:t>Izvajalec mora mesečnemu računu za opravljene storitve obvezno priložiti specifikacijo opravljenih storitev</w:t>
      </w:r>
      <w:r>
        <w:rPr>
          <w:rFonts w:asciiTheme="minorHAnsi" w:hAnsiTheme="minorHAnsi"/>
          <w:lang w:eastAsia="zh-CN"/>
        </w:rPr>
        <w:t xml:space="preserve"> in v pdf formatu prilož</w:t>
      </w:r>
      <w:r w:rsidR="001D69B6">
        <w:rPr>
          <w:rFonts w:asciiTheme="minorHAnsi" w:hAnsiTheme="minorHAnsi"/>
          <w:lang w:eastAsia="zh-CN"/>
        </w:rPr>
        <w:t>iti</w:t>
      </w:r>
      <w:r>
        <w:rPr>
          <w:rFonts w:asciiTheme="minorHAnsi" w:hAnsiTheme="minorHAnsi"/>
          <w:lang w:eastAsia="zh-CN"/>
        </w:rPr>
        <w:t xml:space="preserve"> datotek</w:t>
      </w:r>
      <w:r w:rsidR="001D69B6">
        <w:rPr>
          <w:rFonts w:asciiTheme="minorHAnsi" w:hAnsiTheme="minorHAnsi"/>
          <w:lang w:eastAsia="zh-CN"/>
        </w:rPr>
        <w:t>o</w:t>
      </w:r>
      <w:r>
        <w:rPr>
          <w:rFonts w:asciiTheme="minorHAnsi" w:hAnsiTheme="minorHAnsi"/>
          <w:lang w:eastAsia="zh-CN"/>
        </w:rPr>
        <w:t xml:space="preserve"> publikacije, ki vsebuje zakupljene strani naročnika</w:t>
      </w:r>
      <w:r w:rsidRPr="00030937">
        <w:rPr>
          <w:rFonts w:asciiTheme="minorHAnsi" w:hAnsiTheme="minorHAnsi"/>
          <w:lang w:eastAsia="zh-CN"/>
        </w:rPr>
        <w:t>.</w:t>
      </w:r>
    </w:p>
    <w:p w14:paraId="22F0A797" w14:textId="77777777" w:rsidR="00030937" w:rsidRPr="00030937" w:rsidRDefault="00030937" w:rsidP="00030937">
      <w:pPr>
        <w:jc w:val="both"/>
        <w:rPr>
          <w:rFonts w:asciiTheme="minorHAnsi" w:hAnsiTheme="minorHAnsi"/>
          <w:lang w:eastAsia="zh-CN"/>
        </w:rPr>
      </w:pPr>
    </w:p>
    <w:p w14:paraId="055A22B4" w14:textId="55285D3C" w:rsidR="00030937" w:rsidRPr="00030937" w:rsidRDefault="00030937" w:rsidP="00030937">
      <w:pPr>
        <w:jc w:val="both"/>
        <w:rPr>
          <w:rFonts w:asciiTheme="minorHAnsi" w:hAnsiTheme="minorHAnsi"/>
          <w:lang w:eastAsia="zh-CN"/>
        </w:rPr>
      </w:pPr>
      <w:r w:rsidRPr="00030937">
        <w:rPr>
          <w:rFonts w:asciiTheme="minorHAnsi" w:hAnsiTheme="minorHAnsi"/>
          <w:lang w:eastAsia="zh-CN"/>
        </w:rPr>
        <w:t xml:space="preserve">Pri izdaji e-računa se mora ponudnik obvezno sklicevati na predmetno pogodbo, </w:t>
      </w:r>
      <w:r w:rsidR="00B31405">
        <w:rPr>
          <w:rFonts w:asciiTheme="minorHAnsi" w:hAnsiTheme="minorHAnsi"/>
          <w:lang w:eastAsia="zh-CN"/>
        </w:rPr>
        <w:t xml:space="preserve">opredeliti zakup prostora, ki ga zaračunava, </w:t>
      </w:r>
      <w:r w:rsidRPr="00030937">
        <w:rPr>
          <w:rFonts w:asciiTheme="minorHAnsi" w:hAnsiTheme="minorHAnsi"/>
          <w:lang w:eastAsia="zh-CN"/>
        </w:rPr>
        <w:t xml:space="preserve">prikazan mora biti znesek za plačilo. </w:t>
      </w:r>
      <w:r w:rsidR="00F0321C" w:rsidRPr="00F0321C">
        <w:rPr>
          <w:rFonts w:asciiTheme="minorHAnsi" w:hAnsiTheme="minorHAnsi"/>
          <w:lang w:eastAsia="zh-CN"/>
        </w:rPr>
        <w:t>Obvezne priloge e-računov po tej pogodbi so tudi računi podizvajalcev, potrjeni s strani izvajalca.</w:t>
      </w:r>
    </w:p>
    <w:p w14:paraId="6DF1F482"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Izvajalec je dolžan predložiti račune naročniku najkasneje deseti (10.) delovni dan v mesecu za storitve, opravljene v preteklem mesecu.</w:t>
      </w:r>
    </w:p>
    <w:p w14:paraId="763E0401" w14:textId="77777777" w:rsidR="00030937" w:rsidRPr="00030937" w:rsidRDefault="00030937" w:rsidP="00030937">
      <w:pPr>
        <w:jc w:val="both"/>
        <w:rPr>
          <w:rFonts w:asciiTheme="minorHAnsi" w:hAnsiTheme="minorHAnsi"/>
          <w:lang w:eastAsia="zh-CN"/>
        </w:rPr>
      </w:pPr>
    </w:p>
    <w:p w14:paraId="442C800B" w14:textId="49225644" w:rsidR="00030937" w:rsidRDefault="00030937" w:rsidP="00030937">
      <w:pPr>
        <w:jc w:val="both"/>
        <w:rPr>
          <w:rFonts w:asciiTheme="minorHAnsi" w:hAnsiTheme="minorHAnsi"/>
          <w:lang w:eastAsia="zh-CN"/>
        </w:rPr>
      </w:pPr>
      <w:r w:rsidRPr="00030937">
        <w:rPr>
          <w:rFonts w:asciiTheme="minorHAnsi" w:hAnsiTheme="minorHAnsi"/>
          <w:lang w:eastAsia="zh-CN"/>
        </w:rPr>
        <w:t>Računi morajo biti izstavljeni v elektronski obliki (e</w:t>
      </w:r>
      <w:r w:rsidR="008435D0">
        <w:rPr>
          <w:rFonts w:asciiTheme="minorHAnsi" w:hAnsiTheme="minorHAnsi"/>
          <w:lang w:eastAsia="zh-CN"/>
        </w:rPr>
        <w:t>-</w:t>
      </w:r>
      <w:r w:rsidRPr="00030937">
        <w:rPr>
          <w:rFonts w:asciiTheme="minorHAnsi" w:hAnsiTheme="minorHAnsi"/>
          <w:lang w:eastAsia="zh-CN"/>
        </w:rPr>
        <w:t>račun) skladno z zakonom, ki ureja opravljanje plačilnih storitev za proračunske uporabnike</w:t>
      </w:r>
      <w:r w:rsidR="008435D0">
        <w:rPr>
          <w:rFonts w:asciiTheme="minorHAnsi" w:hAnsiTheme="minorHAnsi"/>
          <w:lang w:eastAsia="zh-CN"/>
        </w:rPr>
        <w:t>,</w:t>
      </w:r>
      <w:r w:rsidRPr="00030937">
        <w:rPr>
          <w:rFonts w:asciiTheme="minorHAnsi" w:hAnsiTheme="minorHAnsi"/>
          <w:lang w:eastAsia="zh-CN"/>
        </w:rPr>
        <w:t xml:space="preserve"> in morajo vsebovati vse podatke, ki so predpisani v ZDDV-1. </w:t>
      </w:r>
    </w:p>
    <w:p w14:paraId="3750C4B3" w14:textId="61C416A7" w:rsidR="00E30DDD" w:rsidRDefault="00E30DDD" w:rsidP="00030937">
      <w:pPr>
        <w:jc w:val="both"/>
        <w:rPr>
          <w:rFonts w:asciiTheme="minorHAnsi" w:hAnsiTheme="minorHAnsi"/>
          <w:lang w:eastAsia="zh-CN"/>
        </w:rPr>
      </w:pPr>
    </w:p>
    <w:p w14:paraId="3657678A" w14:textId="77777777" w:rsidR="00451A9B" w:rsidRPr="00451A9B" w:rsidRDefault="00451A9B" w:rsidP="00451A9B">
      <w:pPr>
        <w:jc w:val="both"/>
        <w:rPr>
          <w:rFonts w:asciiTheme="minorHAnsi" w:hAnsiTheme="minorHAnsi"/>
          <w:lang w:eastAsia="zh-CN"/>
        </w:rPr>
      </w:pPr>
      <w:r w:rsidRPr="00451A9B">
        <w:rPr>
          <w:rFonts w:asciiTheme="minorHAnsi" w:hAnsiTheme="minorHAnsi"/>
          <w:lang w:eastAsia="zh-CN"/>
        </w:rPr>
        <w:t>Računu mora izvajalec priložiti mesečno poročilo in podrobno specifikacijo storitev, ki sta podlaga za plačilo.</w:t>
      </w:r>
    </w:p>
    <w:p w14:paraId="522BEBEE" w14:textId="77777777" w:rsidR="00451A9B" w:rsidRPr="00451A9B" w:rsidRDefault="00451A9B" w:rsidP="00451A9B">
      <w:pPr>
        <w:jc w:val="both"/>
        <w:rPr>
          <w:rFonts w:asciiTheme="minorHAnsi" w:hAnsiTheme="minorHAnsi"/>
          <w:lang w:eastAsia="zh-CN"/>
        </w:rPr>
      </w:pPr>
    </w:p>
    <w:p w14:paraId="7A06D848" w14:textId="77777777" w:rsidR="00451A9B" w:rsidRPr="00451A9B" w:rsidRDefault="00451A9B" w:rsidP="00451A9B">
      <w:pPr>
        <w:jc w:val="both"/>
        <w:rPr>
          <w:rFonts w:asciiTheme="minorHAnsi" w:hAnsiTheme="minorHAnsi"/>
          <w:lang w:eastAsia="zh-CN"/>
        </w:rPr>
      </w:pPr>
      <w:r w:rsidRPr="00451A9B">
        <w:rPr>
          <w:rFonts w:asciiTheme="minorHAnsi" w:hAnsiTheme="minorHAnsi"/>
          <w:lang w:eastAsia="zh-CN"/>
        </w:rPr>
        <w:t>Obvezne priloge e-računov po tej pogodbi so torej:</w:t>
      </w:r>
    </w:p>
    <w:p w14:paraId="73A445A7" w14:textId="77777777" w:rsidR="00451A9B" w:rsidRPr="00451A9B" w:rsidRDefault="00451A9B" w:rsidP="00451A9B">
      <w:pPr>
        <w:numPr>
          <w:ilvl w:val="0"/>
          <w:numId w:val="44"/>
        </w:numPr>
        <w:jc w:val="both"/>
        <w:rPr>
          <w:rFonts w:asciiTheme="minorHAnsi" w:hAnsiTheme="minorHAnsi"/>
          <w:lang w:eastAsia="zh-CN"/>
        </w:rPr>
      </w:pPr>
      <w:r w:rsidRPr="00451A9B">
        <w:rPr>
          <w:rFonts w:asciiTheme="minorHAnsi" w:hAnsiTheme="minorHAnsi"/>
          <w:lang w:eastAsia="zh-CN"/>
        </w:rPr>
        <w:t>pisna potrditev s strani Kabineta župana Mestne občine Kranj o opravljenih storitvah,</w:t>
      </w:r>
    </w:p>
    <w:p w14:paraId="00110F7C" w14:textId="77777777" w:rsidR="00451A9B" w:rsidRPr="00451A9B" w:rsidRDefault="00451A9B" w:rsidP="00451A9B">
      <w:pPr>
        <w:numPr>
          <w:ilvl w:val="0"/>
          <w:numId w:val="44"/>
        </w:numPr>
        <w:jc w:val="both"/>
        <w:rPr>
          <w:rFonts w:asciiTheme="minorHAnsi" w:hAnsiTheme="minorHAnsi"/>
          <w:lang w:eastAsia="zh-CN"/>
        </w:rPr>
      </w:pPr>
      <w:r w:rsidRPr="00451A9B">
        <w:rPr>
          <w:rFonts w:asciiTheme="minorHAnsi" w:hAnsiTheme="minorHAnsi"/>
          <w:lang w:eastAsia="zh-CN"/>
        </w:rPr>
        <w:t>mesečno poročilo in specifikacija, potrjeni s strani naročnika,</w:t>
      </w:r>
    </w:p>
    <w:p w14:paraId="298BA63F" w14:textId="77777777" w:rsidR="00451A9B" w:rsidRPr="00451A9B" w:rsidRDefault="00451A9B" w:rsidP="00451A9B">
      <w:pPr>
        <w:numPr>
          <w:ilvl w:val="0"/>
          <w:numId w:val="44"/>
        </w:numPr>
        <w:jc w:val="both"/>
        <w:rPr>
          <w:rFonts w:asciiTheme="minorHAnsi" w:hAnsiTheme="minorHAnsi"/>
          <w:lang w:eastAsia="zh-CN"/>
        </w:rPr>
      </w:pPr>
      <w:r w:rsidRPr="00451A9B">
        <w:rPr>
          <w:rFonts w:asciiTheme="minorHAnsi" w:hAnsiTheme="minorHAnsi"/>
          <w:lang w:eastAsia="zh-CN"/>
        </w:rPr>
        <w:t>računi podizvajalcev, potrjeni s strani izvajalca,</w:t>
      </w:r>
    </w:p>
    <w:p w14:paraId="6D757A14" w14:textId="77777777" w:rsidR="00451A9B" w:rsidRPr="00451A9B" w:rsidRDefault="00451A9B" w:rsidP="00451A9B">
      <w:pPr>
        <w:numPr>
          <w:ilvl w:val="0"/>
          <w:numId w:val="44"/>
        </w:numPr>
        <w:jc w:val="both"/>
        <w:rPr>
          <w:rFonts w:asciiTheme="minorHAnsi" w:hAnsiTheme="minorHAnsi"/>
          <w:lang w:eastAsia="zh-CN"/>
        </w:rPr>
      </w:pPr>
      <w:r w:rsidRPr="00451A9B">
        <w:rPr>
          <w:rFonts w:asciiTheme="minorHAnsi" w:hAnsiTheme="minorHAnsi"/>
          <w:lang w:eastAsia="zh-CN"/>
        </w:rPr>
        <w:t xml:space="preserve">specifikacija prejemnikov plačil po izstavljenem računu izvajalca, oblikovana po zahtevah naročnika, </w:t>
      </w:r>
    </w:p>
    <w:p w14:paraId="4ED94BC6" w14:textId="77777777" w:rsidR="00451A9B" w:rsidRPr="00451A9B" w:rsidRDefault="00451A9B" w:rsidP="00451A9B">
      <w:pPr>
        <w:numPr>
          <w:ilvl w:val="0"/>
          <w:numId w:val="44"/>
        </w:numPr>
        <w:jc w:val="both"/>
        <w:rPr>
          <w:rFonts w:asciiTheme="minorHAnsi" w:hAnsiTheme="minorHAnsi"/>
          <w:lang w:eastAsia="zh-CN"/>
        </w:rPr>
      </w:pPr>
      <w:r w:rsidRPr="00451A9B">
        <w:rPr>
          <w:rFonts w:asciiTheme="minorHAnsi" w:hAnsiTheme="minorHAnsi"/>
          <w:lang w:eastAsia="zh-CN"/>
        </w:rPr>
        <w:t>ostala dokumentacija, ki potrjuje, da je zaračunana storitev dejansko opravljena v skladu s to pogodbo.</w:t>
      </w:r>
    </w:p>
    <w:p w14:paraId="3AA5FB5B" w14:textId="77777777" w:rsidR="00451A9B" w:rsidRPr="00030937" w:rsidRDefault="00451A9B" w:rsidP="00030937">
      <w:pPr>
        <w:jc w:val="both"/>
        <w:rPr>
          <w:rFonts w:asciiTheme="minorHAnsi" w:hAnsiTheme="minorHAnsi"/>
          <w:lang w:eastAsia="zh-CN"/>
        </w:rPr>
      </w:pPr>
    </w:p>
    <w:p w14:paraId="00ADCBC5" w14:textId="29D1DD03" w:rsidR="00030937" w:rsidRPr="00030937" w:rsidRDefault="008435D0" w:rsidP="00030937">
      <w:pPr>
        <w:jc w:val="both"/>
        <w:rPr>
          <w:rFonts w:asciiTheme="minorHAnsi" w:hAnsiTheme="minorHAnsi"/>
          <w:lang w:eastAsia="zh-CN"/>
        </w:rPr>
      </w:pPr>
      <w:r>
        <w:rPr>
          <w:rFonts w:asciiTheme="minorHAnsi" w:hAnsiTheme="minorHAnsi"/>
          <w:lang w:eastAsia="zh-CN"/>
        </w:rPr>
        <w:t>Če</w:t>
      </w:r>
      <w:r w:rsidR="00030937" w:rsidRPr="00030937">
        <w:rPr>
          <w:rFonts w:asciiTheme="minorHAnsi" w:hAnsiTheme="minorHAnsi"/>
          <w:lang w:eastAsia="zh-CN"/>
        </w:rPr>
        <w:t xml:space="preserve"> je na izstavljenem računu ponudnika naveden transakcijski račun, ki ni vsebovan v tej pogodbi, se uporablja transakcijski račun, ki je naveden na izstavljenem računu.</w:t>
      </w:r>
    </w:p>
    <w:p w14:paraId="266EF0ED" w14:textId="77777777" w:rsidR="00030937" w:rsidRPr="00030937" w:rsidRDefault="00030937" w:rsidP="00030937">
      <w:pPr>
        <w:jc w:val="both"/>
        <w:rPr>
          <w:rFonts w:asciiTheme="minorHAnsi" w:hAnsiTheme="minorHAnsi"/>
          <w:lang w:eastAsia="zh-CN"/>
        </w:rPr>
      </w:pPr>
    </w:p>
    <w:p w14:paraId="059924B4" w14:textId="24CB92EA" w:rsidR="00030937" w:rsidRPr="00030937" w:rsidRDefault="00030937" w:rsidP="00030937">
      <w:pPr>
        <w:jc w:val="both"/>
        <w:rPr>
          <w:rFonts w:asciiTheme="minorHAnsi" w:hAnsiTheme="minorHAnsi"/>
          <w:lang w:eastAsia="zh-CN"/>
        </w:rPr>
      </w:pPr>
      <w:r w:rsidRPr="00030937">
        <w:rPr>
          <w:rFonts w:asciiTheme="minorHAnsi" w:hAnsiTheme="minorHAnsi"/>
          <w:lang w:eastAsia="zh-CN"/>
        </w:rPr>
        <w:t>Rok plačila je 30. (trideseti) dan po prejemu pravilno izstavljenega e-računa z vsemi zahtevanimi prilogami v tej pogodbi, pri čemer začne teči plačilni rok naslednji dan po prejemu potrjenega računa, ki je podlaga za izplačilo.</w:t>
      </w:r>
    </w:p>
    <w:p w14:paraId="13BA4A10" w14:textId="77777777" w:rsidR="00432F91" w:rsidRPr="00030937" w:rsidRDefault="00432F91" w:rsidP="00030937">
      <w:pPr>
        <w:jc w:val="both"/>
        <w:rPr>
          <w:rFonts w:asciiTheme="minorHAnsi" w:hAnsiTheme="minorHAnsi"/>
          <w:lang w:eastAsia="zh-CN"/>
        </w:rPr>
      </w:pPr>
    </w:p>
    <w:p w14:paraId="2F0A5E23" w14:textId="1691BD2F" w:rsidR="00030937" w:rsidRPr="0021306B" w:rsidRDefault="00030937" w:rsidP="000E167B">
      <w:pPr>
        <w:numPr>
          <w:ilvl w:val="0"/>
          <w:numId w:val="28"/>
        </w:numPr>
        <w:rPr>
          <w:rFonts w:asciiTheme="minorHAnsi" w:hAnsiTheme="minorHAnsi"/>
          <w:b/>
          <w:lang w:eastAsia="zh-CN"/>
        </w:rPr>
      </w:pPr>
      <w:r w:rsidRPr="0021306B">
        <w:rPr>
          <w:rFonts w:asciiTheme="minorHAnsi" w:hAnsiTheme="minorHAnsi"/>
          <w:b/>
          <w:lang w:eastAsia="zh-CN"/>
        </w:rPr>
        <w:t>člen</w:t>
      </w:r>
    </w:p>
    <w:p w14:paraId="3BCA3ABC" w14:textId="77777777" w:rsidR="00030937" w:rsidRPr="00030937" w:rsidRDefault="00030937" w:rsidP="00030937">
      <w:pPr>
        <w:jc w:val="both"/>
        <w:rPr>
          <w:rFonts w:asciiTheme="minorHAnsi" w:hAnsiTheme="minorHAnsi"/>
          <w:lang w:eastAsia="zh-CN"/>
        </w:rPr>
      </w:pPr>
    </w:p>
    <w:p w14:paraId="583C05DA"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Naročnik in izvajalec se v skladu s 417. členom Obligacijskega zakonika (OZ, Ur. l. RS, št. 83/2001, 32/2004, 28/2006 - odl. US, 40/2007, 64/16)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14:paraId="11B967F2" w14:textId="77777777" w:rsidR="00030937" w:rsidRPr="00030937" w:rsidRDefault="00030937" w:rsidP="00030937">
      <w:pPr>
        <w:jc w:val="both"/>
        <w:rPr>
          <w:rFonts w:asciiTheme="minorHAnsi" w:hAnsiTheme="minorHAnsi"/>
          <w:lang w:eastAsia="zh-CN"/>
        </w:rPr>
      </w:pPr>
    </w:p>
    <w:p w14:paraId="10D56A09"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14:paraId="66519ACF" w14:textId="77777777" w:rsidR="00030937" w:rsidRPr="00030937" w:rsidRDefault="00030937" w:rsidP="00030937">
      <w:pPr>
        <w:jc w:val="both"/>
        <w:rPr>
          <w:rFonts w:asciiTheme="minorHAnsi" w:hAnsiTheme="minorHAnsi"/>
          <w:lang w:eastAsia="zh-CN"/>
        </w:rPr>
      </w:pPr>
    </w:p>
    <w:p w14:paraId="63ACD23C" w14:textId="3198BA99" w:rsidR="00030937" w:rsidRPr="00030937" w:rsidRDefault="00030937" w:rsidP="00030937">
      <w:pPr>
        <w:jc w:val="both"/>
        <w:rPr>
          <w:rFonts w:asciiTheme="minorHAnsi" w:hAnsiTheme="minorHAnsi"/>
          <w:lang w:eastAsia="zh-CN"/>
        </w:rPr>
      </w:pPr>
      <w:r w:rsidRPr="00030937">
        <w:rPr>
          <w:rFonts w:asciiTheme="minorHAnsi" w:hAnsiTheme="minorHAnsi"/>
          <w:lang w:eastAsia="zh-CN"/>
        </w:rPr>
        <w:t>V primeru, da bi izvajalec kljub dogovoru o prepovedi prenosa terjatev iz prvega odstavka tega člena prenesel katerokoli svojo bodočo terjatev do naročnika na drugega, je dolžan naročniku plačati pogodbeno kazen v višini 5</w:t>
      </w:r>
      <w:r w:rsidR="008435D0">
        <w:rPr>
          <w:rFonts w:asciiTheme="minorHAnsi" w:hAnsiTheme="minorHAnsi"/>
          <w:lang w:eastAsia="zh-CN"/>
        </w:rPr>
        <w:t xml:space="preserve"> </w:t>
      </w:r>
      <w:r w:rsidRPr="00030937">
        <w:rPr>
          <w:rFonts w:asciiTheme="minorHAnsi" w:hAnsiTheme="minorHAnsi"/>
          <w:lang w:eastAsia="zh-CN"/>
        </w:rPr>
        <w:t>% od pogodbene vrednosti vključno z DDV.</w:t>
      </w:r>
    </w:p>
    <w:p w14:paraId="38B54C4F" w14:textId="77777777" w:rsidR="00432F91" w:rsidRDefault="00432F91" w:rsidP="00030937">
      <w:pPr>
        <w:jc w:val="both"/>
        <w:rPr>
          <w:rFonts w:asciiTheme="minorHAnsi" w:hAnsiTheme="minorHAnsi"/>
          <w:lang w:eastAsia="zh-CN"/>
        </w:rPr>
      </w:pPr>
    </w:p>
    <w:p w14:paraId="43E0241D" w14:textId="4F075571" w:rsidR="00030937" w:rsidRPr="0021306B" w:rsidRDefault="00030937" w:rsidP="000E167B">
      <w:pPr>
        <w:numPr>
          <w:ilvl w:val="0"/>
          <w:numId w:val="28"/>
        </w:numPr>
        <w:rPr>
          <w:rFonts w:asciiTheme="minorHAnsi" w:hAnsiTheme="minorHAnsi"/>
          <w:b/>
          <w:lang w:eastAsia="zh-CN"/>
        </w:rPr>
      </w:pPr>
      <w:r w:rsidRPr="0021306B">
        <w:rPr>
          <w:rFonts w:asciiTheme="minorHAnsi" w:hAnsiTheme="minorHAnsi"/>
          <w:b/>
          <w:lang w:eastAsia="zh-CN"/>
        </w:rPr>
        <w:t>člen</w:t>
      </w:r>
    </w:p>
    <w:p w14:paraId="08D653A4" w14:textId="77777777" w:rsidR="00030937" w:rsidRPr="00030937" w:rsidRDefault="00030937" w:rsidP="00030937">
      <w:pPr>
        <w:jc w:val="both"/>
        <w:rPr>
          <w:rFonts w:asciiTheme="minorHAnsi" w:hAnsiTheme="minorHAnsi"/>
          <w:bCs/>
          <w:lang w:eastAsia="zh-CN"/>
        </w:rPr>
      </w:pPr>
    </w:p>
    <w:p w14:paraId="21536BA9" w14:textId="77777777"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Izvajalec pri izvajanju pogodbe nastopa s sledečimi podizvajalci :</w:t>
      </w:r>
    </w:p>
    <w:p w14:paraId="1855E4E6" w14:textId="77777777"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030937" w:rsidRPr="00030937" w14:paraId="2B5DDE52" w14:textId="77777777" w:rsidTr="00C254F5">
        <w:tc>
          <w:tcPr>
            <w:tcW w:w="2780" w:type="dxa"/>
            <w:shd w:val="clear" w:color="auto" w:fill="auto"/>
          </w:tcPr>
          <w:p w14:paraId="323B0F5E" w14:textId="77777777"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Naziv:</w:t>
            </w:r>
          </w:p>
        </w:tc>
        <w:tc>
          <w:tcPr>
            <w:tcW w:w="6282" w:type="dxa"/>
            <w:shd w:val="clear" w:color="auto" w:fill="auto"/>
          </w:tcPr>
          <w:p w14:paraId="1EC94B63" w14:textId="77777777" w:rsidR="00030937" w:rsidRPr="00030937" w:rsidRDefault="00030937" w:rsidP="00030937">
            <w:pPr>
              <w:jc w:val="both"/>
              <w:rPr>
                <w:rFonts w:asciiTheme="minorHAnsi" w:hAnsiTheme="minorHAnsi"/>
                <w:bCs/>
                <w:lang w:eastAsia="zh-CN"/>
              </w:rPr>
            </w:pPr>
          </w:p>
        </w:tc>
      </w:tr>
      <w:tr w:rsidR="00030937" w:rsidRPr="00030937" w14:paraId="37C8E904" w14:textId="77777777" w:rsidTr="00C254F5">
        <w:tc>
          <w:tcPr>
            <w:tcW w:w="2780" w:type="dxa"/>
            <w:shd w:val="clear" w:color="auto" w:fill="auto"/>
          </w:tcPr>
          <w:p w14:paraId="4B26C2F6" w14:textId="77777777"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Polni naslov:</w:t>
            </w:r>
          </w:p>
        </w:tc>
        <w:tc>
          <w:tcPr>
            <w:tcW w:w="6282" w:type="dxa"/>
            <w:shd w:val="clear" w:color="auto" w:fill="auto"/>
          </w:tcPr>
          <w:p w14:paraId="291222AC" w14:textId="77777777" w:rsidR="00030937" w:rsidRPr="00030937" w:rsidRDefault="00030937" w:rsidP="00030937">
            <w:pPr>
              <w:jc w:val="both"/>
              <w:rPr>
                <w:rFonts w:asciiTheme="minorHAnsi" w:hAnsiTheme="minorHAnsi"/>
                <w:bCs/>
                <w:lang w:eastAsia="zh-CN"/>
              </w:rPr>
            </w:pPr>
          </w:p>
        </w:tc>
      </w:tr>
      <w:tr w:rsidR="00030937" w:rsidRPr="00030937" w14:paraId="48DDBB39" w14:textId="77777777" w:rsidTr="00C254F5">
        <w:tc>
          <w:tcPr>
            <w:tcW w:w="2780" w:type="dxa"/>
            <w:shd w:val="clear" w:color="auto" w:fill="auto"/>
          </w:tcPr>
          <w:p w14:paraId="31A011B3" w14:textId="77777777"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Identifikacijska</w:t>
            </w:r>
          </w:p>
          <w:p w14:paraId="64D3D24C" w14:textId="77777777"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Številka za DDV:</w:t>
            </w:r>
          </w:p>
        </w:tc>
        <w:tc>
          <w:tcPr>
            <w:tcW w:w="6282" w:type="dxa"/>
            <w:shd w:val="clear" w:color="auto" w:fill="auto"/>
          </w:tcPr>
          <w:p w14:paraId="2D379862" w14:textId="77777777" w:rsidR="00030937" w:rsidRPr="00030937" w:rsidRDefault="00030937" w:rsidP="00030937">
            <w:pPr>
              <w:jc w:val="both"/>
              <w:rPr>
                <w:rFonts w:asciiTheme="minorHAnsi" w:hAnsiTheme="minorHAnsi"/>
                <w:bCs/>
                <w:lang w:eastAsia="zh-CN"/>
              </w:rPr>
            </w:pPr>
          </w:p>
        </w:tc>
      </w:tr>
      <w:tr w:rsidR="00030937" w:rsidRPr="00030937" w14:paraId="2C074A21" w14:textId="77777777" w:rsidTr="00C254F5">
        <w:tc>
          <w:tcPr>
            <w:tcW w:w="2780" w:type="dxa"/>
            <w:shd w:val="clear" w:color="auto" w:fill="auto"/>
          </w:tcPr>
          <w:p w14:paraId="7D644874" w14:textId="77777777"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Matična številka:</w:t>
            </w:r>
          </w:p>
        </w:tc>
        <w:tc>
          <w:tcPr>
            <w:tcW w:w="6282" w:type="dxa"/>
            <w:shd w:val="clear" w:color="auto" w:fill="auto"/>
          </w:tcPr>
          <w:p w14:paraId="0B3C86AD" w14:textId="77777777" w:rsidR="00030937" w:rsidRPr="00030937" w:rsidRDefault="00030937" w:rsidP="00030937">
            <w:pPr>
              <w:jc w:val="both"/>
              <w:rPr>
                <w:rFonts w:asciiTheme="minorHAnsi" w:hAnsiTheme="minorHAnsi"/>
                <w:bCs/>
                <w:lang w:eastAsia="zh-CN"/>
              </w:rPr>
            </w:pPr>
          </w:p>
        </w:tc>
      </w:tr>
      <w:tr w:rsidR="00030937" w:rsidRPr="00030937" w14:paraId="4B7F88CC" w14:textId="77777777" w:rsidTr="00C254F5">
        <w:tc>
          <w:tcPr>
            <w:tcW w:w="2780" w:type="dxa"/>
            <w:shd w:val="clear" w:color="auto" w:fill="auto"/>
          </w:tcPr>
          <w:p w14:paraId="2EB39F11" w14:textId="77777777"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Številka računa:</w:t>
            </w:r>
          </w:p>
        </w:tc>
        <w:tc>
          <w:tcPr>
            <w:tcW w:w="6282" w:type="dxa"/>
            <w:shd w:val="clear" w:color="auto" w:fill="auto"/>
          </w:tcPr>
          <w:p w14:paraId="3BEA292A" w14:textId="77777777" w:rsidR="00030937" w:rsidRPr="00030937" w:rsidRDefault="00030937" w:rsidP="00030937">
            <w:pPr>
              <w:jc w:val="both"/>
              <w:rPr>
                <w:rFonts w:asciiTheme="minorHAnsi" w:hAnsiTheme="minorHAnsi"/>
                <w:bCs/>
                <w:lang w:eastAsia="zh-CN"/>
              </w:rPr>
            </w:pPr>
          </w:p>
          <w:p w14:paraId="213A0FDE" w14:textId="77777777" w:rsidR="00030937" w:rsidRPr="00030937" w:rsidRDefault="00030937" w:rsidP="00030937">
            <w:pPr>
              <w:jc w:val="both"/>
              <w:rPr>
                <w:rFonts w:asciiTheme="minorHAnsi" w:hAnsiTheme="minorHAnsi"/>
                <w:bCs/>
                <w:lang w:eastAsia="zh-CN"/>
              </w:rPr>
            </w:pPr>
          </w:p>
        </w:tc>
      </w:tr>
      <w:tr w:rsidR="00030937" w:rsidRPr="00030937" w14:paraId="3C44A9D1" w14:textId="77777777" w:rsidTr="00C254F5">
        <w:tc>
          <w:tcPr>
            <w:tcW w:w="2780" w:type="dxa"/>
            <w:shd w:val="clear" w:color="auto" w:fill="auto"/>
          </w:tcPr>
          <w:p w14:paraId="76AFC915" w14:textId="77777777"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Banka:</w:t>
            </w:r>
          </w:p>
        </w:tc>
        <w:tc>
          <w:tcPr>
            <w:tcW w:w="6282" w:type="dxa"/>
            <w:shd w:val="clear" w:color="auto" w:fill="auto"/>
          </w:tcPr>
          <w:p w14:paraId="50C215B3" w14:textId="77777777" w:rsidR="00030937" w:rsidRPr="00030937" w:rsidRDefault="00030937" w:rsidP="00030937">
            <w:pPr>
              <w:jc w:val="both"/>
              <w:rPr>
                <w:rFonts w:asciiTheme="minorHAnsi" w:hAnsiTheme="minorHAnsi"/>
                <w:bCs/>
                <w:lang w:eastAsia="zh-CN"/>
              </w:rPr>
            </w:pPr>
          </w:p>
          <w:p w14:paraId="40C76399" w14:textId="77777777" w:rsidR="00030937" w:rsidRPr="00030937" w:rsidRDefault="00030937" w:rsidP="00030937">
            <w:pPr>
              <w:jc w:val="both"/>
              <w:rPr>
                <w:rFonts w:asciiTheme="minorHAnsi" w:hAnsiTheme="minorHAnsi"/>
                <w:bCs/>
                <w:lang w:eastAsia="zh-CN"/>
              </w:rPr>
            </w:pPr>
          </w:p>
        </w:tc>
      </w:tr>
      <w:tr w:rsidR="00030937" w:rsidRPr="00030937" w14:paraId="3865AFB8" w14:textId="77777777" w:rsidTr="00C254F5">
        <w:tc>
          <w:tcPr>
            <w:tcW w:w="2780" w:type="dxa"/>
            <w:shd w:val="clear" w:color="auto" w:fill="auto"/>
          </w:tcPr>
          <w:p w14:paraId="31338A79" w14:textId="77777777"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Vsaka vrsta del, ki jih bo izvedel podizvajalec:</w:t>
            </w:r>
          </w:p>
        </w:tc>
        <w:tc>
          <w:tcPr>
            <w:tcW w:w="6282" w:type="dxa"/>
            <w:shd w:val="clear" w:color="auto" w:fill="auto"/>
          </w:tcPr>
          <w:p w14:paraId="21540BBE" w14:textId="77777777" w:rsidR="00030937" w:rsidRPr="00030937" w:rsidRDefault="00030937" w:rsidP="00030937">
            <w:pPr>
              <w:jc w:val="both"/>
              <w:rPr>
                <w:rFonts w:asciiTheme="minorHAnsi" w:hAnsiTheme="minorHAnsi"/>
                <w:bCs/>
                <w:lang w:eastAsia="zh-CN"/>
              </w:rPr>
            </w:pPr>
          </w:p>
          <w:p w14:paraId="30532BF3" w14:textId="77777777" w:rsidR="00030937" w:rsidRPr="00030937" w:rsidRDefault="00030937" w:rsidP="00030937">
            <w:pPr>
              <w:jc w:val="both"/>
              <w:rPr>
                <w:rFonts w:asciiTheme="minorHAnsi" w:hAnsiTheme="minorHAnsi"/>
                <w:bCs/>
                <w:lang w:eastAsia="zh-CN"/>
              </w:rPr>
            </w:pPr>
          </w:p>
          <w:p w14:paraId="01C9DE66" w14:textId="77777777" w:rsidR="00030937" w:rsidRPr="00030937" w:rsidRDefault="00030937" w:rsidP="00030937">
            <w:pPr>
              <w:jc w:val="both"/>
              <w:rPr>
                <w:rFonts w:asciiTheme="minorHAnsi" w:hAnsiTheme="minorHAnsi"/>
                <w:bCs/>
                <w:lang w:eastAsia="zh-CN"/>
              </w:rPr>
            </w:pPr>
          </w:p>
        </w:tc>
      </w:tr>
      <w:tr w:rsidR="00030937" w:rsidRPr="00030937" w14:paraId="7525443D" w14:textId="77777777" w:rsidTr="00C254F5">
        <w:tc>
          <w:tcPr>
            <w:tcW w:w="2780" w:type="dxa"/>
            <w:shd w:val="clear" w:color="auto" w:fill="auto"/>
          </w:tcPr>
          <w:p w14:paraId="3012F652" w14:textId="77777777"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Vrednost v EUR brez DDV:</w:t>
            </w:r>
          </w:p>
        </w:tc>
        <w:tc>
          <w:tcPr>
            <w:tcW w:w="6282" w:type="dxa"/>
            <w:shd w:val="clear" w:color="auto" w:fill="auto"/>
          </w:tcPr>
          <w:p w14:paraId="6280756A" w14:textId="77777777" w:rsidR="00030937" w:rsidRPr="00030937" w:rsidRDefault="00030937" w:rsidP="00030937">
            <w:pPr>
              <w:jc w:val="both"/>
              <w:rPr>
                <w:rFonts w:asciiTheme="minorHAnsi" w:hAnsiTheme="minorHAnsi"/>
                <w:bCs/>
                <w:lang w:eastAsia="zh-CN"/>
              </w:rPr>
            </w:pPr>
          </w:p>
        </w:tc>
      </w:tr>
      <w:tr w:rsidR="00030937" w:rsidRPr="00030937" w14:paraId="23A288BD" w14:textId="77777777" w:rsidTr="00C254F5">
        <w:tc>
          <w:tcPr>
            <w:tcW w:w="2780" w:type="dxa"/>
            <w:shd w:val="clear" w:color="auto" w:fill="auto"/>
          </w:tcPr>
          <w:p w14:paraId="31B7C51B" w14:textId="77777777"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Delež del podizvajalca (v %)*:</w:t>
            </w:r>
          </w:p>
        </w:tc>
        <w:tc>
          <w:tcPr>
            <w:tcW w:w="6282" w:type="dxa"/>
            <w:shd w:val="clear" w:color="auto" w:fill="auto"/>
          </w:tcPr>
          <w:p w14:paraId="72117AD7" w14:textId="77777777" w:rsidR="00030937" w:rsidRPr="00030937" w:rsidRDefault="00030937" w:rsidP="00030937">
            <w:pPr>
              <w:jc w:val="both"/>
              <w:rPr>
                <w:rFonts w:asciiTheme="minorHAnsi" w:hAnsiTheme="minorHAnsi"/>
                <w:bCs/>
                <w:lang w:eastAsia="zh-CN"/>
              </w:rPr>
            </w:pPr>
          </w:p>
        </w:tc>
      </w:tr>
      <w:tr w:rsidR="00030937" w:rsidRPr="00030937" w14:paraId="7273F7D9" w14:textId="77777777" w:rsidTr="00C254F5">
        <w:tc>
          <w:tcPr>
            <w:tcW w:w="2780" w:type="dxa"/>
            <w:shd w:val="clear" w:color="auto" w:fill="auto"/>
          </w:tcPr>
          <w:p w14:paraId="2D646D3D" w14:textId="77777777"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Podizvajalec zahteva neposredna plačila</w:t>
            </w:r>
          </w:p>
          <w:p w14:paraId="00BF87F1" w14:textId="77777777"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 xml:space="preserve"> (DA/NE)</w:t>
            </w:r>
          </w:p>
        </w:tc>
        <w:tc>
          <w:tcPr>
            <w:tcW w:w="6282" w:type="dxa"/>
            <w:shd w:val="clear" w:color="auto" w:fill="auto"/>
          </w:tcPr>
          <w:p w14:paraId="4ECEE6AA" w14:textId="77777777" w:rsidR="00030937" w:rsidRPr="00030937" w:rsidRDefault="00030937" w:rsidP="00030937">
            <w:pPr>
              <w:jc w:val="both"/>
              <w:rPr>
                <w:rFonts w:asciiTheme="minorHAnsi" w:hAnsiTheme="minorHAnsi"/>
                <w:bCs/>
                <w:lang w:eastAsia="zh-CN"/>
              </w:rPr>
            </w:pPr>
          </w:p>
        </w:tc>
      </w:tr>
    </w:tbl>
    <w:p w14:paraId="65F8414E" w14:textId="27F59F11"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w:t>
      </w:r>
      <w:r w:rsidR="008435D0">
        <w:rPr>
          <w:rFonts w:asciiTheme="minorHAnsi" w:hAnsiTheme="minorHAnsi"/>
          <w:bCs/>
          <w:lang w:eastAsia="zh-CN"/>
        </w:rPr>
        <w:t>N</w:t>
      </w:r>
      <w:r w:rsidRPr="00030937">
        <w:rPr>
          <w:rFonts w:asciiTheme="minorHAnsi" w:hAnsiTheme="minorHAnsi"/>
          <w:bCs/>
          <w:lang w:eastAsia="zh-CN"/>
        </w:rPr>
        <w:t>avede se delež izračuna na sledeči način: vrednost del podizvajalca brez DDV / končna ponudbena vrednost brez DDV</w:t>
      </w:r>
      <w:r w:rsidR="008435D0">
        <w:rPr>
          <w:rFonts w:asciiTheme="minorHAnsi" w:hAnsiTheme="minorHAnsi"/>
          <w:bCs/>
          <w:lang w:eastAsia="zh-CN"/>
        </w:rPr>
        <w:t>.</w:t>
      </w:r>
    </w:p>
    <w:p w14:paraId="7FEE48BD" w14:textId="77777777" w:rsidR="00030937" w:rsidRPr="00030937" w:rsidRDefault="00030937" w:rsidP="00030937">
      <w:pPr>
        <w:jc w:val="both"/>
        <w:rPr>
          <w:rFonts w:asciiTheme="minorHAnsi" w:hAnsiTheme="minorHAnsi"/>
          <w:bCs/>
          <w:lang w:eastAsia="zh-CN"/>
        </w:rPr>
      </w:pPr>
    </w:p>
    <w:p w14:paraId="73698114" w14:textId="08F333E8" w:rsidR="00030937" w:rsidRPr="00030937" w:rsidRDefault="00030937" w:rsidP="00030937">
      <w:pPr>
        <w:jc w:val="both"/>
        <w:rPr>
          <w:rFonts w:asciiTheme="minorHAnsi" w:hAnsiTheme="minorHAnsi"/>
          <w:bCs/>
          <w:i/>
          <w:lang w:eastAsia="zh-CN"/>
        </w:rPr>
      </w:pPr>
      <w:r w:rsidRPr="00030937">
        <w:rPr>
          <w:rFonts w:asciiTheme="minorHAnsi" w:hAnsiTheme="minorHAnsi"/>
          <w:bCs/>
          <w:i/>
          <w:lang w:eastAsia="zh-CN"/>
        </w:rPr>
        <w:t>(V primeru nastopanja z večjim številom podizvajalcev se strani pogodbe, kjer so navedeni podatki o podizvajalcih in o vrsti, količini, vrednosti del in ostalem</w:t>
      </w:r>
      <w:r w:rsidR="008435D0">
        <w:rPr>
          <w:rFonts w:asciiTheme="minorHAnsi" w:hAnsiTheme="minorHAnsi"/>
          <w:bCs/>
          <w:i/>
          <w:lang w:eastAsia="zh-CN"/>
        </w:rPr>
        <w:t>,</w:t>
      </w:r>
      <w:r w:rsidRPr="00030937">
        <w:rPr>
          <w:rFonts w:asciiTheme="minorHAnsi" w:hAnsiTheme="minorHAnsi"/>
          <w:bCs/>
          <w:i/>
          <w:lang w:eastAsia="zh-CN"/>
        </w:rPr>
        <w:t xml:space="preserve"> v ustreznem številu kopira).</w:t>
      </w:r>
    </w:p>
    <w:p w14:paraId="3189D760" w14:textId="77777777" w:rsidR="00030937" w:rsidRPr="00030937" w:rsidRDefault="00030937" w:rsidP="00030937">
      <w:pPr>
        <w:jc w:val="both"/>
        <w:rPr>
          <w:rFonts w:asciiTheme="minorHAnsi" w:hAnsiTheme="minorHAnsi"/>
          <w:lang w:eastAsia="zh-CN"/>
        </w:rPr>
      </w:pPr>
    </w:p>
    <w:p w14:paraId="10184223"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Izvajalec lahko del pogodbenih del (javnega naročila) odda v podizvajanje, vendar v podizvajanje ne sme oddati celotnega obsega pogodbenih del (javnega naročila).</w:t>
      </w:r>
    </w:p>
    <w:p w14:paraId="0DADFE67" w14:textId="77777777" w:rsidR="00030937" w:rsidRPr="00030937" w:rsidRDefault="00030937" w:rsidP="00030937">
      <w:pPr>
        <w:jc w:val="both"/>
        <w:rPr>
          <w:rFonts w:asciiTheme="minorHAnsi" w:hAnsiTheme="minorHAnsi"/>
          <w:lang w:eastAsia="zh-CN"/>
        </w:rPr>
      </w:pPr>
    </w:p>
    <w:p w14:paraId="6705660B"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 v zvezi z oddajo javnega naročila.</w:t>
      </w:r>
    </w:p>
    <w:p w14:paraId="5528AFC7" w14:textId="77777777" w:rsidR="00030937" w:rsidRPr="00030937" w:rsidRDefault="00030937" w:rsidP="00030937">
      <w:pPr>
        <w:jc w:val="both"/>
        <w:rPr>
          <w:rFonts w:asciiTheme="minorHAnsi" w:hAnsiTheme="minorHAnsi"/>
          <w:lang w:eastAsia="zh-CN"/>
        </w:rPr>
      </w:pPr>
    </w:p>
    <w:p w14:paraId="14EC41D5" w14:textId="72050C0F" w:rsidR="00030937" w:rsidRPr="00030937" w:rsidRDefault="008435D0" w:rsidP="00030937">
      <w:pPr>
        <w:jc w:val="both"/>
        <w:rPr>
          <w:rFonts w:asciiTheme="minorHAnsi" w:hAnsiTheme="minorHAnsi"/>
          <w:lang w:eastAsia="zh-CN"/>
        </w:rPr>
      </w:pPr>
      <w:r>
        <w:rPr>
          <w:rFonts w:asciiTheme="minorHAnsi" w:hAnsiTheme="minorHAnsi"/>
          <w:lang w:eastAsia="zh-CN"/>
        </w:rPr>
        <w:t>Če</w:t>
      </w:r>
      <w:r w:rsidR="00030937" w:rsidRPr="00030937">
        <w:rPr>
          <w:rFonts w:asciiTheme="minorHAnsi" w:hAnsiTheme="minorHAnsi"/>
          <w:lang w:eastAsia="zh-CN"/>
        </w:rPr>
        <w:t xml:space="preserve">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 v zvezi z oddajo javnega naročila. </w:t>
      </w:r>
    </w:p>
    <w:p w14:paraId="46A6485E" w14:textId="77777777" w:rsidR="00030937" w:rsidRPr="00030937" w:rsidRDefault="00030937" w:rsidP="00030937">
      <w:pPr>
        <w:jc w:val="both"/>
        <w:rPr>
          <w:rFonts w:asciiTheme="minorHAnsi" w:hAnsiTheme="minorHAnsi"/>
          <w:lang w:eastAsia="zh-CN"/>
        </w:rPr>
      </w:pPr>
    </w:p>
    <w:p w14:paraId="74331CA1" w14:textId="2A25F3A3" w:rsidR="00030937" w:rsidRPr="00030937" w:rsidRDefault="00030937" w:rsidP="00030937">
      <w:pPr>
        <w:jc w:val="both"/>
        <w:rPr>
          <w:rFonts w:asciiTheme="minorHAnsi" w:hAnsiTheme="minorHAnsi"/>
          <w:lang w:eastAsia="zh-CN"/>
        </w:rPr>
      </w:pPr>
      <w:r w:rsidRPr="00030937">
        <w:rPr>
          <w:rFonts w:asciiTheme="minorHAnsi" w:hAnsiTheme="minorHAnsi"/>
          <w:lang w:eastAsia="zh-CN"/>
        </w:rPr>
        <w:t xml:space="preserve">Izvajalec mora v primeru morebitne zamenjave podizvajalcev ali angažiranja novih podizvajalcev  v roku 5 dni predložiti naročniku v potrditev nov seznam podizvajalcev, vključno z vso z javnim naročilom zahtevano dokumentacijo, ki potrjuje usposobljenost novega podizvajalca. Novega podizvajalca, </w:t>
      </w:r>
      <w:r w:rsidR="008435D0">
        <w:rPr>
          <w:rFonts w:asciiTheme="minorHAnsi" w:hAnsiTheme="minorHAnsi"/>
          <w:lang w:eastAsia="zh-CN"/>
        </w:rPr>
        <w:t>če</w:t>
      </w:r>
      <w:r w:rsidRPr="00030937">
        <w:rPr>
          <w:rFonts w:asciiTheme="minorHAnsi" w:hAnsiTheme="minorHAnsi"/>
          <w:lang w:eastAsia="zh-CN"/>
        </w:rPr>
        <w:t xml:space="preserve"> izpolnjuje vse pogoje, naročnik potrdi s soglasjem. Izvajalec pogodbenih del ne sme izvajati s podizvajalcem, ki je bil priglašen po roku za oddajo ponudb in ki še ni bil potrjen s strani naročnika.</w:t>
      </w:r>
    </w:p>
    <w:p w14:paraId="67DE4E90" w14:textId="77777777" w:rsidR="00030937" w:rsidRPr="00030937" w:rsidRDefault="00030937" w:rsidP="00030937">
      <w:pPr>
        <w:jc w:val="both"/>
        <w:rPr>
          <w:rFonts w:asciiTheme="minorHAnsi" w:hAnsiTheme="minorHAnsi"/>
          <w:lang w:eastAsia="zh-CN"/>
        </w:rPr>
      </w:pPr>
    </w:p>
    <w:p w14:paraId="5678D0BD"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73ECC81C" w14:textId="77777777" w:rsidR="00030937" w:rsidRPr="00030937" w:rsidRDefault="00030937" w:rsidP="00030937">
      <w:pPr>
        <w:jc w:val="both"/>
        <w:rPr>
          <w:rFonts w:asciiTheme="minorHAnsi" w:hAnsiTheme="minorHAnsi"/>
          <w:lang w:eastAsia="zh-CN"/>
        </w:rPr>
      </w:pPr>
    </w:p>
    <w:p w14:paraId="5DC5D820" w14:textId="2BB889D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 xml:space="preserve">Naročnik si pridržuje tudi pravico, da sproži prekrškovni postopek pred Državno revizijsko komisijo, </w:t>
      </w:r>
      <w:r w:rsidR="008435D0">
        <w:rPr>
          <w:rFonts w:asciiTheme="minorHAnsi" w:hAnsiTheme="minorHAnsi"/>
          <w:lang w:eastAsia="zh-CN"/>
        </w:rPr>
        <w:t>če</w:t>
      </w:r>
      <w:r w:rsidRPr="00030937">
        <w:rPr>
          <w:rFonts w:asciiTheme="minorHAnsi" w:hAnsiTheme="minorHAnsi"/>
          <w:lang w:eastAsia="zh-CN"/>
        </w:rPr>
        <w:t xml:space="preserve"> so podani zakonski razlogi zanj.</w:t>
      </w:r>
    </w:p>
    <w:p w14:paraId="0A012A81" w14:textId="77777777" w:rsidR="00030937" w:rsidRPr="00030937" w:rsidRDefault="00030937" w:rsidP="00030937">
      <w:pPr>
        <w:jc w:val="both"/>
        <w:rPr>
          <w:rFonts w:asciiTheme="minorHAnsi" w:hAnsiTheme="minorHAnsi"/>
          <w:lang w:eastAsia="zh-CN"/>
        </w:rPr>
      </w:pPr>
    </w:p>
    <w:p w14:paraId="69C85966"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 xml:space="preserve">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 Naročnik mora nadalje zavrniti predlog za zamenjavo podizvajalca oziroma vključitev novega podizvajalca, če podizvajalec ne izpolnjuje pogojev, ki jih je naročnik določil za podizvajalce v dokumentaciji v zvezi z oddajo (predmetnega) javnega naročila. Naročnik lahko predlog za zamenjavo podizvajalca oziroma vključitev novega podizvajalca zavrne, če bi to lahko vplivalo na nemoteno izvajanje pogodbenih obveznosti. </w:t>
      </w:r>
    </w:p>
    <w:p w14:paraId="4FC30EA2" w14:textId="77777777" w:rsidR="004030B7" w:rsidRDefault="004030B7" w:rsidP="00030937">
      <w:pPr>
        <w:jc w:val="both"/>
        <w:rPr>
          <w:rFonts w:asciiTheme="minorHAnsi" w:hAnsiTheme="minorHAnsi"/>
          <w:lang w:eastAsia="zh-CN"/>
        </w:rPr>
      </w:pPr>
    </w:p>
    <w:p w14:paraId="461A8348" w14:textId="1DC5FE8C" w:rsidR="00030937" w:rsidRPr="00030937" w:rsidRDefault="00030937" w:rsidP="00030937">
      <w:pPr>
        <w:jc w:val="both"/>
        <w:rPr>
          <w:rFonts w:asciiTheme="minorHAnsi" w:hAnsiTheme="minorHAnsi"/>
          <w:lang w:eastAsia="zh-CN"/>
        </w:rPr>
      </w:pPr>
      <w:r w:rsidRPr="00030937">
        <w:rPr>
          <w:rFonts w:asciiTheme="minorHAnsi" w:hAnsiTheme="minorHAnsi"/>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022B4A36" w14:textId="77777777" w:rsidR="00030937" w:rsidRPr="00030937" w:rsidRDefault="00030937" w:rsidP="00030937">
      <w:pPr>
        <w:jc w:val="both"/>
        <w:rPr>
          <w:rFonts w:asciiTheme="minorHAnsi" w:hAnsiTheme="minorHAnsi"/>
          <w:lang w:eastAsia="zh-CN"/>
        </w:rPr>
      </w:pPr>
    </w:p>
    <w:p w14:paraId="51CAA00E"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Naročnik si pridržuje pravico, da lahko zahteva zamenjavo podizvajalca.</w:t>
      </w:r>
    </w:p>
    <w:p w14:paraId="5ACB10B6" w14:textId="77777777" w:rsidR="00432F91" w:rsidRPr="00030937" w:rsidRDefault="00432F91" w:rsidP="00030937">
      <w:pPr>
        <w:jc w:val="both"/>
        <w:rPr>
          <w:rFonts w:asciiTheme="minorHAnsi" w:hAnsiTheme="minorHAnsi"/>
          <w:lang w:eastAsia="zh-CN"/>
        </w:rPr>
      </w:pPr>
    </w:p>
    <w:p w14:paraId="58CD4ABE" w14:textId="37DDA181" w:rsidR="00030937" w:rsidRPr="0021306B" w:rsidRDefault="00030937" w:rsidP="000E167B">
      <w:pPr>
        <w:numPr>
          <w:ilvl w:val="0"/>
          <w:numId w:val="28"/>
        </w:numPr>
        <w:rPr>
          <w:rFonts w:asciiTheme="minorHAnsi" w:hAnsiTheme="minorHAnsi"/>
          <w:b/>
          <w:lang w:eastAsia="zh-CN"/>
        </w:rPr>
      </w:pPr>
      <w:r w:rsidRPr="0021306B">
        <w:rPr>
          <w:rFonts w:asciiTheme="minorHAnsi" w:hAnsiTheme="minorHAnsi"/>
          <w:b/>
          <w:lang w:eastAsia="zh-CN"/>
        </w:rPr>
        <w:t>člen</w:t>
      </w:r>
    </w:p>
    <w:p w14:paraId="56B95215" w14:textId="77777777" w:rsidR="00030937" w:rsidRPr="00030937" w:rsidRDefault="00030937" w:rsidP="00030937">
      <w:pPr>
        <w:jc w:val="both"/>
        <w:rPr>
          <w:rFonts w:asciiTheme="minorHAnsi" w:hAnsiTheme="minorHAnsi"/>
          <w:bCs/>
          <w:lang w:eastAsia="zh-CN"/>
        </w:rPr>
      </w:pPr>
    </w:p>
    <w:p w14:paraId="1E8EE186" w14:textId="6D36E928"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 xml:space="preserve">Izvajalec odgovarja za delo podizvajalcev tako, kot bi ga opravil sam, oziroma v celoti odgovarja za izvedbo pogodbenih del </w:t>
      </w:r>
      <w:r w:rsidR="008435D0">
        <w:rPr>
          <w:rFonts w:asciiTheme="minorHAnsi" w:hAnsiTheme="minorHAnsi"/>
          <w:bCs/>
          <w:lang w:eastAsia="zh-CN"/>
        </w:rPr>
        <w:t>v o</w:t>
      </w:r>
      <w:r w:rsidR="00F0321C">
        <w:rPr>
          <w:rFonts w:asciiTheme="minorHAnsi" w:hAnsiTheme="minorHAnsi"/>
          <w:bCs/>
          <w:lang w:eastAsia="zh-CN"/>
        </w:rPr>
        <w:t>d</w:t>
      </w:r>
      <w:r w:rsidR="008435D0">
        <w:rPr>
          <w:rFonts w:asciiTheme="minorHAnsi" w:hAnsiTheme="minorHAnsi"/>
          <w:bCs/>
          <w:lang w:eastAsia="zh-CN"/>
        </w:rPr>
        <w:t>nosu do</w:t>
      </w:r>
      <w:r w:rsidR="008435D0" w:rsidRPr="00030937">
        <w:rPr>
          <w:rFonts w:asciiTheme="minorHAnsi" w:hAnsiTheme="minorHAnsi"/>
          <w:bCs/>
          <w:lang w:eastAsia="zh-CN"/>
        </w:rPr>
        <w:t xml:space="preserve"> </w:t>
      </w:r>
      <w:r w:rsidRPr="00030937">
        <w:rPr>
          <w:rFonts w:asciiTheme="minorHAnsi" w:hAnsiTheme="minorHAnsi"/>
          <w:bCs/>
          <w:lang w:eastAsia="zh-CN"/>
        </w:rPr>
        <w:t>naročnik</w:t>
      </w:r>
      <w:r w:rsidR="008435D0">
        <w:rPr>
          <w:rFonts w:asciiTheme="minorHAnsi" w:hAnsiTheme="minorHAnsi"/>
          <w:bCs/>
          <w:lang w:eastAsia="zh-CN"/>
        </w:rPr>
        <w:t>a</w:t>
      </w:r>
      <w:r w:rsidRPr="00030937">
        <w:rPr>
          <w:rFonts w:asciiTheme="minorHAnsi" w:hAnsiTheme="minorHAnsi"/>
          <w:bCs/>
          <w:lang w:eastAsia="zh-CN"/>
        </w:rPr>
        <w:t>.</w:t>
      </w:r>
    </w:p>
    <w:p w14:paraId="6A6E88C0" w14:textId="77777777" w:rsidR="00030937" w:rsidRPr="00030937" w:rsidRDefault="00030937" w:rsidP="00030937">
      <w:pPr>
        <w:jc w:val="both"/>
        <w:rPr>
          <w:rFonts w:asciiTheme="minorHAnsi" w:hAnsiTheme="minorHAnsi"/>
          <w:bCs/>
          <w:lang w:eastAsia="zh-CN"/>
        </w:rPr>
      </w:pPr>
    </w:p>
    <w:p w14:paraId="2D811AFF" w14:textId="77777777"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Kadar namerava ponudnik izvesti javno naročilo s podizvajalcem, ki zahteva neposredno plačilo, mora:</w:t>
      </w:r>
    </w:p>
    <w:p w14:paraId="4CF57C08" w14:textId="77777777" w:rsidR="00030937" w:rsidRPr="00030937" w:rsidRDefault="00030937" w:rsidP="000E167B">
      <w:pPr>
        <w:numPr>
          <w:ilvl w:val="0"/>
          <w:numId w:val="23"/>
        </w:numPr>
        <w:jc w:val="both"/>
        <w:rPr>
          <w:rFonts w:asciiTheme="minorHAnsi" w:hAnsiTheme="minorHAnsi"/>
          <w:bCs/>
          <w:lang w:eastAsia="zh-CN"/>
        </w:rPr>
      </w:pPr>
      <w:r w:rsidRPr="00030937">
        <w:rPr>
          <w:rFonts w:asciiTheme="minorHAnsi" w:hAnsiTheme="minorHAnsi"/>
          <w:bCs/>
          <w:lang w:eastAsia="zh-CN"/>
        </w:rPr>
        <w:t>glavni izvajalec v pogodbi pooblastiti naročnika, da na podlagi potrjenega računa oziroma situacije s strani glavnega izvajalca neposredno plačuje podizvajalcu,</w:t>
      </w:r>
    </w:p>
    <w:p w14:paraId="00A41F1E" w14:textId="77777777" w:rsidR="00030937" w:rsidRPr="00030937" w:rsidRDefault="00030937" w:rsidP="000E167B">
      <w:pPr>
        <w:numPr>
          <w:ilvl w:val="0"/>
          <w:numId w:val="23"/>
        </w:numPr>
        <w:jc w:val="both"/>
        <w:rPr>
          <w:rFonts w:asciiTheme="minorHAnsi" w:hAnsiTheme="minorHAnsi"/>
          <w:bCs/>
          <w:lang w:eastAsia="zh-CN"/>
        </w:rPr>
      </w:pPr>
      <w:r w:rsidRPr="00030937">
        <w:rPr>
          <w:rFonts w:asciiTheme="minorHAnsi" w:hAnsiTheme="minorHAnsi"/>
          <w:bCs/>
          <w:lang w:eastAsia="zh-CN"/>
        </w:rPr>
        <w:t>podizvajalec predložiti soglasje, na podlagi katerega naročnik namesto ponudnika poravna podizvajalčevo terjatev do ponudnika,</w:t>
      </w:r>
    </w:p>
    <w:p w14:paraId="334A7E11" w14:textId="77777777" w:rsidR="00030937" w:rsidRPr="00030937" w:rsidRDefault="00030937" w:rsidP="000E167B">
      <w:pPr>
        <w:numPr>
          <w:ilvl w:val="0"/>
          <w:numId w:val="23"/>
        </w:numPr>
        <w:jc w:val="both"/>
        <w:rPr>
          <w:rFonts w:asciiTheme="minorHAnsi" w:hAnsiTheme="minorHAnsi"/>
          <w:bCs/>
          <w:lang w:eastAsia="zh-CN"/>
        </w:rPr>
      </w:pPr>
      <w:r w:rsidRPr="00030937">
        <w:rPr>
          <w:rFonts w:asciiTheme="minorHAnsi" w:hAnsiTheme="minorHAnsi"/>
          <w:bCs/>
          <w:lang w:eastAsia="zh-CN"/>
        </w:rPr>
        <w:t>glavni izvajalec svojemu e-računu ali situaciji priložiti račun ali situacijo podizvajalca, ki ga je predhodno potrdil,</w:t>
      </w:r>
    </w:p>
    <w:p w14:paraId="4BD3268C" w14:textId="77777777" w:rsidR="00030937" w:rsidRPr="00030937" w:rsidRDefault="00030937" w:rsidP="000E167B">
      <w:pPr>
        <w:numPr>
          <w:ilvl w:val="0"/>
          <w:numId w:val="23"/>
        </w:numPr>
        <w:jc w:val="both"/>
        <w:rPr>
          <w:rFonts w:asciiTheme="minorHAnsi" w:hAnsiTheme="minorHAnsi"/>
          <w:lang w:eastAsia="zh-CN"/>
        </w:rPr>
      </w:pPr>
      <w:r w:rsidRPr="00030937">
        <w:rPr>
          <w:rFonts w:asciiTheme="minorHAnsi" w:hAnsiTheme="minorHAnsi"/>
          <w:bCs/>
          <w:lang w:eastAsia="zh-CN"/>
        </w:rPr>
        <w:t>glavni izvajalec svojemu e-računu priložiti specifikacijo prejemnikov plačil, oblikovano po zahtevah naročnika,</w:t>
      </w:r>
    </w:p>
    <w:p w14:paraId="7E7A9C10" w14:textId="5654AF5D" w:rsidR="00030937" w:rsidRPr="00030937" w:rsidRDefault="00030937" w:rsidP="000E167B">
      <w:pPr>
        <w:numPr>
          <w:ilvl w:val="0"/>
          <w:numId w:val="23"/>
        </w:numPr>
        <w:jc w:val="both"/>
        <w:rPr>
          <w:rFonts w:asciiTheme="minorHAnsi" w:hAnsiTheme="minorHAnsi"/>
          <w:bCs/>
          <w:lang w:eastAsia="zh-CN"/>
        </w:rPr>
      </w:pPr>
      <w:r w:rsidRPr="00030937">
        <w:rPr>
          <w:rFonts w:asciiTheme="minorHAnsi" w:hAnsiTheme="minorHAnsi"/>
          <w:bCs/>
          <w:lang w:eastAsia="zh-CN"/>
        </w:rPr>
        <w:t>za vsakega podizvajalca predložiti podizvajalsko pogodbo in vse dodatke k tej pogodbi, najkasneje v roku 5 dni po sklenitvi le</w:t>
      </w:r>
      <w:r w:rsidR="008435D0">
        <w:rPr>
          <w:rFonts w:asciiTheme="minorHAnsi" w:hAnsiTheme="minorHAnsi"/>
          <w:bCs/>
          <w:lang w:eastAsia="zh-CN"/>
        </w:rPr>
        <w:t>-</w:t>
      </w:r>
      <w:r w:rsidRPr="00030937">
        <w:rPr>
          <w:rFonts w:asciiTheme="minorHAnsi" w:hAnsiTheme="minorHAnsi"/>
          <w:bCs/>
          <w:lang w:eastAsia="zh-CN"/>
        </w:rPr>
        <w:t>te/le</w:t>
      </w:r>
      <w:r w:rsidR="008435D0">
        <w:rPr>
          <w:rFonts w:asciiTheme="minorHAnsi" w:hAnsiTheme="minorHAnsi"/>
          <w:bCs/>
          <w:lang w:eastAsia="zh-CN"/>
        </w:rPr>
        <w:t>-</w:t>
      </w:r>
      <w:r w:rsidRPr="00030937">
        <w:rPr>
          <w:rFonts w:asciiTheme="minorHAnsi" w:hAnsiTheme="minorHAnsi"/>
          <w:bCs/>
          <w:lang w:eastAsia="zh-CN"/>
        </w:rPr>
        <w:t>tega.</w:t>
      </w:r>
    </w:p>
    <w:p w14:paraId="40C21A2F" w14:textId="77777777" w:rsidR="00030937" w:rsidRPr="00030937" w:rsidRDefault="00030937" w:rsidP="00030937">
      <w:pPr>
        <w:jc w:val="both"/>
        <w:rPr>
          <w:rFonts w:asciiTheme="minorHAnsi" w:hAnsiTheme="minorHAnsi"/>
          <w:bCs/>
          <w:lang w:eastAsia="zh-CN"/>
        </w:rPr>
      </w:pPr>
    </w:p>
    <w:p w14:paraId="71734707" w14:textId="0B8C4BBF"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storitve oziroma dobavljeno blago, neposredno povezano s predmetom javnega naročila. </w:t>
      </w:r>
    </w:p>
    <w:p w14:paraId="6E78BC18" w14:textId="77777777" w:rsidR="00030937" w:rsidRPr="00030937" w:rsidRDefault="00030937" w:rsidP="00030937">
      <w:pPr>
        <w:jc w:val="both"/>
        <w:rPr>
          <w:rFonts w:asciiTheme="minorHAnsi" w:hAnsiTheme="minorHAnsi"/>
          <w:bCs/>
          <w:lang w:eastAsia="zh-CN"/>
        </w:rPr>
      </w:pPr>
    </w:p>
    <w:p w14:paraId="28D4DBEE" w14:textId="77777777"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Navedena pogodbena določba velja kot izpolnitev obveznosti naročnika o pozivanju glavnega izvajalca k predložitvi izjav, navedenih v prejšnjem odstavku tega člena.</w:t>
      </w:r>
    </w:p>
    <w:p w14:paraId="09061301" w14:textId="77777777" w:rsidR="00030937" w:rsidRPr="00030937" w:rsidRDefault="00030937" w:rsidP="00030937">
      <w:pPr>
        <w:jc w:val="both"/>
        <w:rPr>
          <w:rFonts w:asciiTheme="minorHAnsi" w:hAnsiTheme="minorHAnsi"/>
          <w:bCs/>
          <w:lang w:eastAsia="zh-CN"/>
        </w:rPr>
      </w:pPr>
    </w:p>
    <w:p w14:paraId="4913C329" w14:textId="77777777"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V primeru, da izjave izvajalca iz tretjega odstavka tega člena ne bodo predložene, to predstavlja elemente prekrška, za katerega je med drugim zagrožena stranska sankcija izločitve iz postopkov javnega naročanja.</w:t>
      </w:r>
    </w:p>
    <w:p w14:paraId="1632E5C5" w14:textId="77777777" w:rsidR="00030937" w:rsidRPr="00030937" w:rsidRDefault="00030937" w:rsidP="00030937">
      <w:pPr>
        <w:jc w:val="both"/>
        <w:rPr>
          <w:rFonts w:asciiTheme="minorHAnsi" w:hAnsiTheme="minorHAnsi"/>
          <w:bCs/>
          <w:lang w:eastAsia="zh-CN"/>
        </w:rPr>
      </w:pPr>
    </w:p>
    <w:p w14:paraId="39A5834B" w14:textId="5480FE4B"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 xml:space="preserve">Izvajalec pooblašča naročnika, da izvedbo del, pri katerih so vključeni podizvajalci, naročnik na podlagi potrjene situacije/računa plača neposredno tem podizvajalcem, </w:t>
      </w:r>
      <w:r w:rsidR="008435D0">
        <w:rPr>
          <w:rFonts w:asciiTheme="minorHAnsi" w:hAnsiTheme="minorHAnsi"/>
          <w:bCs/>
          <w:lang w:eastAsia="zh-CN"/>
        </w:rPr>
        <w:t>če</w:t>
      </w:r>
      <w:r w:rsidRPr="00030937">
        <w:rPr>
          <w:rFonts w:asciiTheme="minorHAnsi" w:hAnsiTheme="minorHAnsi"/>
          <w:bCs/>
          <w:lang w:eastAsia="zh-CN"/>
        </w:rPr>
        <w:t xml:space="preserve"> podizvajalci neposredno plačilo izrecno in pravočasno zahtevajo.</w:t>
      </w:r>
    </w:p>
    <w:p w14:paraId="1DAAAE16" w14:textId="77777777" w:rsidR="00030937" w:rsidRPr="00030937" w:rsidRDefault="00030937" w:rsidP="00030937">
      <w:pPr>
        <w:jc w:val="both"/>
        <w:rPr>
          <w:rFonts w:asciiTheme="minorHAnsi" w:hAnsiTheme="minorHAnsi"/>
          <w:bCs/>
          <w:lang w:eastAsia="zh-CN"/>
        </w:rPr>
      </w:pPr>
    </w:p>
    <w:p w14:paraId="37E553AA" w14:textId="77777777"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Plačila podizvajalcem, ki zahtevajo neposredna plačila, se izvedejo v rokih in na enak način kot velja za plačila izvajalcu.</w:t>
      </w:r>
    </w:p>
    <w:p w14:paraId="6804146F" w14:textId="77777777" w:rsidR="00432F91" w:rsidRPr="00030937" w:rsidRDefault="00432F91" w:rsidP="00030937">
      <w:pPr>
        <w:jc w:val="both"/>
        <w:rPr>
          <w:rFonts w:asciiTheme="minorHAnsi" w:hAnsiTheme="minorHAnsi"/>
          <w:bCs/>
          <w:lang w:eastAsia="zh-CN"/>
        </w:rPr>
      </w:pPr>
    </w:p>
    <w:p w14:paraId="627748A8" w14:textId="14CE7CA8" w:rsidR="00030937" w:rsidRPr="0021306B" w:rsidRDefault="00030937" w:rsidP="000E167B">
      <w:pPr>
        <w:numPr>
          <w:ilvl w:val="0"/>
          <w:numId w:val="28"/>
        </w:numPr>
        <w:rPr>
          <w:rFonts w:asciiTheme="minorHAnsi" w:hAnsiTheme="minorHAnsi"/>
          <w:b/>
          <w:lang w:eastAsia="zh-CN"/>
        </w:rPr>
      </w:pPr>
      <w:r w:rsidRPr="0021306B">
        <w:rPr>
          <w:rFonts w:asciiTheme="minorHAnsi" w:hAnsiTheme="minorHAnsi"/>
          <w:b/>
          <w:lang w:eastAsia="zh-CN"/>
        </w:rPr>
        <w:t>člen</w:t>
      </w:r>
    </w:p>
    <w:p w14:paraId="152B4760" w14:textId="77777777" w:rsidR="00030937" w:rsidRPr="00030937" w:rsidRDefault="00030937" w:rsidP="00030937">
      <w:pPr>
        <w:jc w:val="both"/>
        <w:rPr>
          <w:rFonts w:asciiTheme="minorHAnsi" w:hAnsiTheme="minorHAnsi"/>
          <w:bCs/>
          <w:lang w:eastAsia="zh-CN"/>
        </w:rPr>
      </w:pPr>
    </w:p>
    <w:p w14:paraId="385DE865" w14:textId="77777777"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Izvajalec pri izvajanju pogodbe nastopa s sledečim partnerjem / partnerji:</w:t>
      </w:r>
    </w:p>
    <w:p w14:paraId="4AA64C7E" w14:textId="77777777" w:rsidR="004A6F61" w:rsidRDefault="004A6F61" w:rsidP="00030937">
      <w:pPr>
        <w:jc w:val="both"/>
        <w:rPr>
          <w:rFonts w:asciiTheme="minorHAnsi" w:hAnsiTheme="minorHAnsi"/>
          <w:bCs/>
          <w:lang w:eastAsia="zh-CN"/>
        </w:rPr>
      </w:pPr>
    </w:p>
    <w:p w14:paraId="48EAD043" w14:textId="41252FC4"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030937" w:rsidRPr="00030937" w14:paraId="187C3E9C" w14:textId="77777777" w:rsidTr="00F83C5C">
        <w:trPr>
          <w:trHeight w:val="455"/>
        </w:trPr>
        <w:tc>
          <w:tcPr>
            <w:tcW w:w="2780" w:type="dxa"/>
            <w:shd w:val="clear" w:color="auto" w:fill="auto"/>
          </w:tcPr>
          <w:p w14:paraId="7344656A" w14:textId="77777777"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Naziv:</w:t>
            </w:r>
          </w:p>
        </w:tc>
        <w:tc>
          <w:tcPr>
            <w:tcW w:w="6282" w:type="dxa"/>
            <w:shd w:val="clear" w:color="auto" w:fill="auto"/>
          </w:tcPr>
          <w:p w14:paraId="21F393DD" w14:textId="77777777" w:rsidR="00030937" w:rsidRPr="00030937" w:rsidRDefault="00030937" w:rsidP="00030937">
            <w:pPr>
              <w:jc w:val="both"/>
              <w:rPr>
                <w:rFonts w:asciiTheme="minorHAnsi" w:hAnsiTheme="minorHAnsi"/>
                <w:bCs/>
                <w:lang w:eastAsia="zh-CN"/>
              </w:rPr>
            </w:pPr>
          </w:p>
        </w:tc>
      </w:tr>
      <w:tr w:rsidR="00030937" w:rsidRPr="00030937" w14:paraId="4AEC1F4D" w14:textId="77777777" w:rsidTr="00F83C5C">
        <w:trPr>
          <w:trHeight w:val="420"/>
        </w:trPr>
        <w:tc>
          <w:tcPr>
            <w:tcW w:w="2780" w:type="dxa"/>
            <w:shd w:val="clear" w:color="auto" w:fill="auto"/>
          </w:tcPr>
          <w:p w14:paraId="717A986C" w14:textId="77777777"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Polni naslov:</w:t>
            </w:r>
          </w:p>
        </w:tc>
        <w:tc>
          <w:tcPr>
            <w:tcW w:w="6282" w:type="dxa"/>
            <w:shd w:val="clear" w:color="auto" w:fill="auto"/>
          </w:tcPr>
          <w:p w14:paraId="07365874" w14:textId="77777777" w:rsidR="00030937" w:rsidRPr="00030937" w:rsidRDefault="00030937" w:rsidP="00030937">
            <w:pPr>
              <w:jc w:val="both"/>
              <w:rPr>
                <w:rFonts w:asciiTheme="minorHAnsi" w:hAnsiTheme="minorHAnsi"/>
                <w:bCs/>
                <w:lang w:eastAsia="zh-CN"/>
              </w:rPr>
            </w:pPr>
          </w:p>
        </w:tc>
      </w:tr>
      <w:tr w:rsidR="00030937" w:rsidRPr="00030937" w14:paraId="338C89C6" w14:textId="77777777" w:rsidTr="00F83C5C">
        <w:tc>
          <w:tcPr>
            <w:tcW w:w="2780" w:type="dxa"/>
            <w:shd w:val="clear" w:color="auto" w:fill="auto"/>
          </w:tcPr>
          <w:p w14:paraId="5F79998C" w14:textId="77777777"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Identifikacijska</w:t>
            </w:r>
          </w:p>
          <w:p w14:paraId="57048220" w14:textId="77777777"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Številka za DDV:</w:t>
            </w:r>
          </w:p>
        </w:tc>
        <w:tc>
          <w:tcPr>
            <w:tcW w:w="6282" w:type="dxa"/>
            <w:shd w:val="clear" w:color="auto" w:fill="auto"/>
          </w:tcPr>
          <w:p w14:paraId="6300DF8A" w14:textId="77777777" w:rsidR="00030937" w:rsidRPr="00030937" w:rsidRDefault="00030937" w:rsidP="00030937">
            <w:pPr>
              <w:jc w:val="both"/>
              <w:rPr>
                <w:rFonts w:asciiTheme="minorHAnsi" w:hAnsiTheme="minorHAnsi"/>
                <w:bCs/>
                <w:lang w:eastAsia="zh-CN"/>
              </w:rPr>
            </w:pPr>
          </w:p>
        </w:tc>
      </w:tr>
      <w:tr w:rsidR="00030937" w:rsidRPr="00030937" w14:paraId="26F47739" w14:textId="77777777" w:rsidTr="00F83C5C">
        <w:trPr>
          <w:trHeight w:val="434"/>
        </w:trPr>
        <w:tc>
          <w:tcPr>
            <w:tcW w:w="2780" w:type="dxa"/>
            <w:shd w:val="clear" w:color="auto" w:fill="auto"/>
          </w:tcPr>
          <w:p w14:paraId="318E4633" w14:textId="77777777"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Matična številka:</w:t>
            </w:r>
          </w:p>
        </w:tc>
        <w:tc>
          <w:tcPr>
            <w:tcW w:w="6282" w:type="dxa"/>
            <w:shd w:val="clear" w:color="auto" w:fill="auto"/>
          </w:tcPr>
          <w:p w14:paraId="3A27E121" w14:textId="77777777" w:rsidR="00030937" w:rsidRPr="00030937" w:rsidRDefault="00030937" w:rsidP="00030937">
            <w:pPr>
              <w:jc w:val="both"/>
              <w:rPr>
                <w:rFonts w:asciiTheme="minorHAnsi" w:hAnsiTheme="minorHAnsi"/>
                <w:bCs/>
                <w:lang w:eastAsia="zh-CN"/>
              </w:rPr>
            </w:pPr>
          </w:p>
        </w:tc>
      </w:tr>
      <w:tr w:rsidR="00030937" w:rsidRPr="00030937" w14:paraId="1FDF9C24" w14:textId="77777777" w:rsidTr="00F83C5C">
        <w:tc>
          <w:tcPr>
            <w:tcW w:w="2780" w:type="dxa"/>
            <w:shd w:val="clear" w:color="auto" w:fill="auto"/>
          </w:tcPr>
          <w:p w14:paraId="0B8E7D15" w14:textId="77777777"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Številka računa:</w:t>
            </w:r>
          </w:p>
        </w:tc>
        <w:tc>
          <w:tcPr>
            <w:tcW w:w="6282" w:type="dxa"/>
            <w:shd w:val="clear" w:color="auto" w:fill="auto"/>
          </w:tcPr>
          <w:p w14:paraId="74614B05" w14:textId="77777777" w:rsidR="00030937" w:rsidRPr="00030937" w:rsidRDefault="00030937" w:rsidP="00030937">
            <w:pPr>
              <w:jc w:val="both"/>
              <w:rPr>
                <w:rFonts w:asciiTheme="minorHAnsi" w:hAnsiTheme="minorHAnsi"/>
                <w:bCs/>
                <w:lang w:eastAsia="zh-CN"/>
              </w:rPr>
            </w:pPr>
          </w:p>
          <w:p w14:paraId="5387E817" w14:textId="77777777" w:rsidR="00030937" w:rsidRPr="00030937" w:rsidRDefault="00030937" w:rsidP="00030937">
            <w:pPr>
              <w:jc w:val="both"/>
              <w:rPr>
                <w:rFonts w:asciiTheme="minorHAnsi" w:hAnsiTheme="minorHAnsi"/>
                <w:bCs/>
                <w:lang w:eastAsia="zh-CN"/>
              </w:rPr>
            </w:pPr>
          </w:p>
        </w:tc>
      </w:tr>
      <w:tr w:rsidR="00030937" w:rsidRPr="00030937" w14:paraId="285596A2" w14:textId="77777777" w:rsidTr="00F83C5C">
        <w:tc>
          <w:tcPr>
            <w:tcW w:w="2780" w:type="dxa"/>
            <w:shd w:val="clear" w:color="auto" w:fill="auto"/>
          </w:tcPr>
          <w:p w14:paraId="6075C620" w14:textId="77777777"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Banka:</w:t>
            </w:r>
          </w:p>
        </w:tc>
        <w:tc>
          <w:tcPr>
            <w:tcW w:w="6282" w:type="dxa"/>
            <w:shd w:val="clear" w:color="auto" w:fill="auto"/>
          </w:tcPr>
          <w:p w14:paraId="213EAA8B" w14:textId="77777777" w:rsidR="00030937" w:rsidRPr="00030937" w:rsidRDefault="00030937" w:rsidP="00030937">
            <w:pPr>
              <w:jc w:val="both"/>
              <w:rPr>
                <w:rFonts w:asciiTheme="minorHAnsi" w:hAnsiTheme="minorHAnsi"/>
                <w:bCs/>
                <w:lang w:eastAsia="zh-CN"/>
              </w:rPr>
            </w:pPr>
          </w:p>
          <w:p w14:paraId="7C216611" w14:textId="77777777" w:rsidR="00030937" w:rsidRPr="00030937" w:rsidRDefault="00030937" w:rsidP="00030937">
            <w:pPr>
              <w:jc w:val="both"/>
              <w:rPr>
                <w:rFonts w:asciiTheme="minorHAnsi" w:hAnsiTheme="minorHAnsi"/>
                <w:bCs/>
                <w:lang w:eastAsia="zh-CN"/>
              </w:rPr>
            </w:pPr>
          </w:p>
        </w:tc>
      </w:tr>
      <w:tr w:rsidR="00030937" w:rsidRPr="00030937" w14:paraId="0390E2DB" w14:textId="77777777" w:rsidTr="00F83C5C">
        <w:tc>
          <w:tcPr>
            <w:tcW w:w="2780" w:type="dxa"/>
            <w:shd w:val="clear" w:color="auto" w:fill="auto"/>
          </w:tcPr>
          <w:p w14:paraId="76809373" w14:textId="77777777"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Vsaka vrsta del, ki jih bo izvedel partner:</w:t>
            </w:r>
          </w:p>
        </w:tc>
        <w:tc>
          <w:tcPr>
            <w:tcW w:w="6282" w:type="dxa"/>
            <w:shd w:val="clear" w:color="auto" w:fill="auto"/>
          </w:tcPr>
          <w:p w14:paraId="3DA5915F" w14:textId="77777777" w:rsidR="00030937" w:rsidRPr="00030937" w:rsidRDefault="00030937" w:rsidP="00030937">
            <w:pPr>
              <w:jc w:val="both"/>
              <w:rPr>
                <w:rFonts w:asciiTheme="minorHAnsi" w:hAnsiTheme="minorHAnsi"/>
                <w:bCs/>
                <w:lang w:eastAsia="zh-CN"/>
              </w:rPr>
            </w:pPr>
          </w:p>
          <w:p w14:paraId="13C6C740" w14:textId="77777777" w:rsidR="00030937" w:rsidRPr="00030937" w:rsidRDefault="00030937" w:rsidP="00030937">
            <w:pPr>
              <w:jc w:val="both"/>
              <w:rPr>
                <w:rFonts w:asciiTheme="minorHAnsi" w:hAnsiTheme="minorHAnsi"/>
                <w:bCs/>
                <w:lang w:eastAsia="zh-CN"/>
              </w:rPr>
            </w:pPr>
          </w:p>
          <w:p w14:paraId="4BD69EA4" w14:textId="77777777" w:rsidR="00030937" w:rsidRPr="00030937" w:rsidRDefault="00030937" w:rsidP="00030937">
            <w:pPr>
              <w:jc w:val="both"/>
              <w:rPr>
                <w:rFonts w:asciiTheme="minorHAnsi" w:hAnsiTheme="minorHAnsi"/>
                <w:bCs/>
                <w:lang w:eastAsia="zh-CN"/>
              </w:rPr>
            </w:pPr>
          </w:p>
        </w:tc>
      </w:tr>
      <w:tr w:rsidR="00030937" w:rsidRPr="00030937" w14:paraId="79C67E75" w14:textId="77777777" w:rsidTr="00F83C5C">
        <w:trPr>
          <w:trHeight w:val="482"/>
        </w:trPr>
        <w:tc>
          <w:tcPr>
            <w:tcW w:w="2780" w:type="dxa"/>
            <w:shd w:val="clear" w:color="auto" w:fill="auto"/>
          </w:tcPr>
          <w:p w14:paraId="685BA6E6" w14:textId="77777777"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Vrednost v EUR brez DDV:</w:t>
            </w:r>
          </w:p>
        </w:tc>
        <w:tc>
          <w:tcPr>
            <w:tcW w:w="6282" w:type="dxa"/>
            <w:shd w:val="clear" w:color="auto" w:fill="auto"/>
          </w:tcPr>
          <w:p w14:paraId="1F1EC05D" w14:textId="77777777" w:rsidR="00030937" w:rsidRPr="00030937" w:rsidRDefault="00030937" w:rsidP="00030937">
            <w:pPr>
              <w:jc w:val="both"/>
              <w:rPr>
                <w:rFonts w:asciiTheme="minorHAnsi" w:hAnsiTheme="minorHAnsi"/>
                <w:bCs/>
                <w:lang w:eastAsia="zh-CN"/>
              </w:rPr>
            </w:pPr>
          </w:p>
        </w:tc>
      </w:tr>
      <w:tr w:rsidR="00030937" w:rsidRPr="00030937" w14:paraId="560B1D62" w14:textId="77777777" w:rsidTr="00F83C5C">
        <w:trPr>
          <w:trHeight w:val="404"/>
        </w:trPr>
        <w:tc>
          <w:tcPr>
            <w:tcW w:w="2780" w:type="dxa"/>
            <w:shd w:val="clear" w:color="auto" w:fill="auto"/>
          </w:tcPr>
          <w:p w14:paraId="4EEE4411" w14:textId="77777777"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Delež del partnerja (v %)*:</w:t>
            </w:r>
          </w:p>
        </w:tc>
        <w:tc>
          <w:tcPr>
            <w:tcW w:w="6282" w:type="dxa"/>
            <w:shd w:val="clear" w:color="auto" w:fill="auto"/>
          </w:tcPr>
          <w:p w14:paraId="25B619DE" w14:textId="77777777" w:rsidR="00030937" w:rsidRPr="00030937" w:rsidRDefault="00030937" w:rsidP="00030937">
            <w:pPr>
              <w:jc w:val="both"/>
              <w:rPr>
                <w:rFonts w:asciiTheme="minorHAnsi" w:hAnsiTheme="minorHAnsi"/>
                <w:bCs/>
                <w:lang w:eastAsia="zh-CN"/>
              </w:rPr>
            </w:pPr>
          </w:p>
        </w:tc>
      </w:tr>
    </w:tbl>
    <w:p w14:paraId="03731A3D" w14:textId="65CA9973"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w:t>
      </w:r>
      <w:r w:rsidR="006B684F">
        <w:rPr>
          <w:rFonts w:asciiTheme="minorHAnsi" w:hAnsiTheme="minorHAnsi"/>
          <w:bCs/>
          <w:lang w:eastAsia="zh-CN"/>
        </w:rPr>
        <w:t>N</w:t>
      </w:r>
      <w:r w:rsidRPr="00030937">
        <w:rPr>
          <w:rFonts w:asciiTheme="minorHAnsi" w:hAnsiTheme="minorHAnsi"/>
          <w:bCs/>
          <w:lang w:eastAsia="zh-CN"/>
        </w:rPr>
        <w:t>avede se delež izračuna na sledeči način: vrednost del partnerja brez DDV / končna ponudbena vrednost brez DDV</w:t>
      </w:r>
      <w:r w:rsidR="006B684F">
        <w:rPr>
          <w:rFonts w:asciiTheme="minorHAnsi" w:hAnsiTheme="minorHAnsi"/>
          <w:bCs/>
          <w:lang w:eastAsia="zh-CN"/>
        </w:rPr>
        <w:t>.</w:t>
      </w:r>
    </w:p>
    <w:p w14:paraId="71C23D45" w14:textId="77777777" w:rsidR="00030937" w:rsidRPr="00030937" w:rsidRDefault="00030937" w:rsidP="00030937">
      <w:pPr>
        <w:jc w:val="both"/>
        <w:rPr>
          <w:rFonts w:asciiTheme="minorHAnsi" w:hAnsiTheme="minorHAnsi"/>
          <w:b/>
          <w:bCs/>
          <w:i/>
          <w:u w:val="single"/>
          <w:lang w:eastAsia="zh-CN"/>
        </w:rPr>
      </w:pPr>
    </w:p>
    <w:p w14:paraId="43B5793A" w14:textId="141238D6" w:rsidR="00030937" w:rsidRPr="00030937" w:rsidRDefault="00030937" w:rsidP="00030937">
      <w:pPr>
        <w:jc w:val="both"/>
        <w:rPr>
          <w:rFonts w:asciiTheme="minorHAnsi" w:hAnsiTheme="minorHAnsi"/>
          <w:bCs/>
          <w:i/>
          <w:lang w:eastAsia="zh-CN"/>
        </w:rPr>
      </w:pPr>
      <w:r w:rsidRPr="00030937">
        <w:rPr>
          <w:rFonts w:asciiTheme="minorHAnsi" w:hAnsiTheme="minorHAnsi"/>
          <w:bCs/>
          <w:i/>
          <w:lang w:eastAsia="zh-CN"/>
        </w:rPr>
        <w:t xml:space="preserve">(V primeru skupne ponudbe se v zgornji obrazec napiše </w:t>
      </w:r>
      <w:r w:rsidRPr="00030937">
        <w:rPr>
          <w:rFonts w:asciiTheme="minorHAnsi" w:hAnsiTheme="minorHAnsi"/>
          <w:bCs/>
          <w:i/>
          <w:u w:val="single"/>
          <w:lang w:eastAsia="zh-CN"/>
        </w:rPr>
        <w:t>podatke o partnerjih</w:t>
      </w:r>
      <w:r w:rsidR="006B684F">
        <w:rPr>
          <w:rFonts w:asciiTheme="minorHAnsi" w:hAnsiTheme="minorHAnsi"/>
          <w:bCs/>
          <w:i/>
          <w:u w:val="single"/>
          <w:lang w:eastAsia="zh-CN"/>
        </w:rPr>
        <w:t>.</w:t>
      </w:r>
      <w:r w:rsidRPr="00030937">
        <w:rPr>
          <w:rFonts w:asciiTheme="minorHAnsi" w:hAnsiTheme="minorHAnsi"/>
          <w:bCs/>
          <w:i/>
          <w:lang w:eastAsia="zh-CN"/>
        </w:rPr>
        <w:t>)</w:t>
      </w:r>
    </w:p>
    <w:p w14:paraId="23F874F9" w14:textId="2D0D5D55" w:rsidR="00030937" w:rsidRPr="00030937" w:rsidRDefault="00030937" w:rsidP="00030937">
      <w:pPr>
        <w:jc w:val="both"/>
        <w:rPr>
          <w:rFonts w:asciiTheme="minorHAnsi" w:hAnsiTheme="minorHAnsi"/>
          <w:bCs/>
          <w:i/>
          <w:lang w:eastAsia="zh-CN"/>
        </w:rPr>
      </w:pPr>
      <w:r w:rsidRPr="00030937">
        <w:rPr>
          <w:rFonts w:asciiTheme="minorHAnsi" w:hAnsiTheme="minorHAnsi"/>
          <w:bCs/>
          <w:i/>
          <w:lang w:eastAsia="zh-CN"/>
        </w:rPr>
        <w:t>(V primeru nastopanja z večjim številom partnerjev se strani pogodbe, kjer so navedeni podatki o partnerjih in o vrsti, količini, vrednosti del in ostalem</w:t>
      </w:r>
      <w:r w:rsidR="006B684F">
        <w:rPr>
          <w:rFonts w:asciiTheme="minorHAnsi" w:hAnsiTheme="minorHAnsi"/>
          <w:bCs/>
          <w:i/>
          <w:lang w:eastAsia="zh-CN"/>
        </w:rPr>
        <w:t>,</w:t>
      </w:r>
      <w:r w:rsidRPr="00030937">
        <w:rPr>
          <w:rFonts w:asciiTheme="minorHAnsi" w:hAnsiTheme="minorHAnsi"/>
          <w:bCs/>
          <w:i/>
          <w:lang w:eastAsia="zh-CN"/>
        </w:rPr>
        <w:t xml:space="preserve"> v ustreznem številu kopira</w:t>
      </w:r>
      <w:r w:rsidR="006B684F">
        <w:rPr>
          <w:rFonts w:asciiTheme="minorHAnsi" w:hAnsiTheme="minorHAnsi"/>
          <w:bCs/>
          <w:i/>
          <w:lang w:eastAsia="zh-CN"/>
        </w:rPr>
        <w:t>.</w:t>
      </w:r>
      <w:r w:rsidRPr="00030937">
        <w:rPr>
          <w:rFonts w:asciiTheme="minorHAnsi" w:hAnsiTheme="minorHAnsi"/>
          <w:bCs/>
          <w:i/>
          <w:lang w:eastAsia="zh-CN"/>
        </w:rPr>
        <w:t>)</w:t>
      </w:r>
    </w:p>
    <w:p w14:paraId="2B9AF36C" w14:textId="77777777" w:rsidR="006B684F" w:rsidRPr="00030937" w:rsidRDefault="006B684F" w:rsidP="00030937">
      <w:pPr>
        <w:jc w:val="both"/>
        <w:rPr>
          <w:rFonts w:asciiTheme="minorHAnsi" w:hAnsiTheme="minorHAnsi"/>
          <w:lang w:eastAsia="zh-CN"/>
        </w:rPr>
      </w:pPr>
    </w:p>
    <w:p w14:paraId="5706490D" w14:textId="0FF1BB2C" w:rsidR="00030937" w:rsidRPr="0021306B" w:rsidRDefault="00030937" w:rsidP="000E167B">
      <w:pPr>
        <w:numPr>
          <w:ilvl w:val="0"/>
          <w:numId w:val="28"/>
        </w:numPr>
        <w:rPr>
          <w:rFonts w:asciiTheme="minorHAnsi" w:hAnsiTheme="minorHAnsi"/>
          <w:b/>
          <w:lang w:eastAsia="zh-CN"/>
        </w:rPr>
      </w:pPr>
      <w:r w:rsidRPr="0021306B">
        <w:rPr>
          <w:rFonts w:asciiTheme="minorHAnsi" w:hAnsiTheme="minorHAnsi"/>
          <w:b/>
          <w:lang w:eastAsia="zh-CN"/>
        </w:rPr>
        <w:t>člen</w:t>
      </w:r>
    </w:p>
    <w:p w14:paraId="2E49CD97" w14:textId="77777777" w:rsidR="004E46BD" w:rsidRDefault="004E46BD" w:rsidP="00030937">
      <w:pPr>
        <w:jc w:val="both"/>
        <w:rPr>
          <w:rFonts w:asciiTheme="minorHAnsi" w:hAnsiTheme="minorHAnsi"/>
          <w:lang w:eastAsia="zh-CN"/>
        </w:rPr>
      </w:pPr>
    </w:p>
    <w:p w14:paraId="272D65DE" w14:textId="7128336D" w:rsidR="00030937" w:rsidRPr="00030937" w:rsidRDefault="00030937" w:rsidP="00030937">
      <w:pPr>
        <w:jc w:val="both"/>
        <w:rPr>
          <w:rFonts w:asciiTheme="minorHAnsi" w:hAnsiTheme="minorHAnsi"/>
          <w:lang w:eastAsia="zh-CN"/>
        </w:rPr>
      </w:pPr>
      <w:r w:rsidRPr="00030937">
        <w:rPr>
          <w:rFonts w:asciiTheme="minorHAnsi" w:hAnsiTheme="minorHAnsi"/>
          <w:lang w:eastAsia="zh-CN"/>
        </w:rPr>
        <w:t>Izvajalec se zavezuje, da bo ob izpolnjenih obveznostih naročnika spoštoval pogodbene roke. Če izvajalec po svoji krivdi zamudi pogodbeno dogovorjene roke, je izvajalec dolžan plačati naročniku pogodbeno kazen v višini pet odtisočkov (5 ‰) od skupne vrednosti pogodbenih del za vsak zamujeni koledarski dan, za celoten čas zamude.</w:t>
      </w:r>
    </w:p>
    <w:p w14:paraId="13A9CFF1" w14:textId="77777777" w:rsidR="00030937" w:rsidRPr="00030937" w:rsidRDefault="00030937" w:rsidP="00030937">
      <w:pPr>
        <w:jc w:val="both"/>
        <w:rPr>
          <w:rFonts w:asciiTheme="minorHAnsi" w:hAnsiTheme="minorHAnsi"/>
          <w:lang w:eastAsia="zh-CN"/>
        </w:rPr>
      </w:pPr>
    </w:p>
    <w:p w14:paraId="749AFF4E"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Za uveljavljanje pogodbene kazni naročnik izvajalcu izstavi račun, ki ga je izvajalec dolžan poravnati v 8 (osmih) dneh od izstavitve.</w:t>
      </w:r>
    </w:p>
    <w:p w14:paraId="79413A5C" w14:textId="77777777" w:rsidR="00030937" w:rsidRPr="00030937" w:rsidRDefault="00030937" w:rsidP="00030937">
      <w:pPr>
        <w:jc w:val="both"/>
        <w:rPr>
          <w:rFonts w:asciiTheme="minorHAnsi" w:hAnsiTheme="minorHAnsi"/>
          <w:lang w:eastAsia="zh-CN"/>
        </w:rPr>
      </w:pPr>
    </w:p>
    <w:p w14:paraId="5668D255"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Pogodbene stranke soglašajo, da pravica pogodbene kazni ni pogojena z nastankom škode naročniku. Povračilo tako nastale škode bo naročnik uveljavljal po splošnih načelih odškodninske odgovornosti, neodvisno od uveljavljanja pogodbene kazni.</w:t>
      </w:r>
    </w:p>
    <w:p w14:paraId="40DD9526" w14:textId="77777777" w:rsidR="00432F91" w:rsidRPr="00030937" w:rsidRDefault="00432F91" w:rsidP="00030937">
      <w:pPr>
        <w:jc w:val="both"/>
        <w:rPr>
          <w:rFonts w:asciiTheme="minorHAnsi" w:hAnsiTheme="minorHAnsi"/>
          <w:lang w:eastAsia="zh-CN"/>
        </w:rPr>
      </w:pPr>
    </w:p>
    <w:p w14:paraId="2A95B2EE" w14:textId="5DECCA9B" w:rsidR="00030937" w:rsidRPr="0021306B" w:rsidRDefault="00030937" w:rsidP="000E167B">
      <w:pPr>
        <w:numPr>
          <w:ilvl w:val="0"/>
          <w:numId w:val="28"/>
        </w:numPr>
        <w:rPr>
          <w:rFonts w:asciiTheme="minorHAnsi" w:hAnsiTheme="minorHAnsi"/>
          <w:b/>
          <w:lang w:eastAsia="zh-CN"/>
        </w:rPr>
      </w:pPr>
      <w:r w:rsidRPr="0021306B">
        <w:rPr>
          <w:rFonts w:asciiTheme="minorHAnsi" w:hAnsiTheme="minorHAnsi"/>
          <w:b/>
          <w:lang w:eastAsia="zh-CN"/>
        </w:rPr>
        <w:t>člen</w:t>
      </w:r>
    </w:p>
    <w:p w14:paraId="4BFE1679" w14:textId="77777777" w:rsidR="00030937" w:rsidRPr="00030937" w:rsidRDefault="00030937" w:rsidP="00030937">
      <w:pPr>
        <w:jc w:val="both"/>
        <w:rPr>
          <w:rFonts w:asciiTheme="minorHAnsi" w:hAnsiTheme="minorHAnsi"/>
          <w:lang w:eastAsia="zh-CN"/>
        </w:rPr>
      </w:pPr>
    </w:p>
    <w:p w14:paraId="6DB0FAC5"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Katerakoli od pogodbenih strank lahko zaradi hujših kršitev pogodbenih obveznosti s strani druge pogodbene stranke, če kršitve ne prenehajo po pisnem opominu, odstopi od te pogodbe. V primeru odstopa sta pogodbeni stranki dolžni poravnati medsebojne obveznosti iz te pogodbe in nastalo škodo.</w:t>
      </w:r>
    </w:p>
    <w:p w14:paraId="36D303D1" w14:textId="77777777" w:rsidR="00432F91" w:rsidRPr="00030937" w:rsidRDefault="00432F91" w:rsidP="00030937">
      <w:pPr>
        <w:jc w:val="both"/>
        <w:rPr>
          <w:rFonts w:asciiTheme="minorHAnsi" w:hAnsiTheme="minorHAnsi"/>
          <w:lang w:eastAsia="zh-CN"/>
        </w:rPr>
      </w:pPr>
    </w:p>
    <w:p w14:paraId="12FBAAB4" w14:textId="21952644" w:rsidR="00030937" w:rsidRPr="0021306B" w:rsidRDefault="00030937" w:rsidP="000E167B">
      <w:pPr>
        <w:numPr>
          <w:ilvl w:val="0"/>
          <w:numId w:val="28"/>
        </w:numPr>
        <w:rPr>
          <w:rFonts w:asciiTheme="minorHAnsi" w:hAnsiTheme="minorHAnsi"/>
          <w:b/>
          <w:lang w:eastAsia="zh-CN"/>
        </w:rPr>
      </w:pPr>
      <w:r w:rsidRPr="0021306B">
        <w:rPr>
          <w:rFonts w:asciiTheme="minorHAnsi" w:hAnsiTheme="minorHAnsi"/>
          <w:b/>
          <w:lang w:eastAsia="zh-CN"/>
        </w:rPr>
        <w:t>člen</w:t>
      </w:r>
    </w:p>
    <w:p w14:paraId="5BD06F17" w14:textId="77777777" w:rsidR="00030937" w:rsidRPr="00030937" w:rsidRDefault="00030937" w:rsidP="00030937">
      <w:pPr>
        <w:jc w:val="both"/>
        <w:rPr>
          <w:rFonts w:asciiTheme="minorHAnsi" w:hAnsiTheme="minorHAnsi"/>
          <w:lang w:eastAsia="zh-CN"/>
        </w:rPr>
      </w:pPr>
    </w:p>
    <w:p w14:paraId="6642ABEE"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Za hujšo kršitev pogodbenih določil, zaradi katerih lahko naročnik predčasno odstopi od pogodbe, štejejo zlasti:</w:t>
      </w:r>
    </w:p>
    <w:p w14:paraId="26CABCDA"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w:t>
      </w:r>
      <w:r w:rsidRPr="00030937">
        <w:rPr>
          <w:rFonts w:asciiTheme="minorHAnsi" w:hAnsiTheme="minorHAnsi"/>
          <w:lang w:eastAsia="zh-CN"/>
        </w:rPr>
        <w:tab/>
        <w:t>če izvajalec po svoji krivdi ne izvaja storitev, določenih v okviru predmetnega javnega naročila;</w:t>
      </w:r>
    </w:p>
    <w:p w14:paraId="4ABBC68B"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w:t>
      </w:r>
      <w:r w:rsidRPr="00030937">
        <w:rPr>
          <w:rFonts w:asciiTheme="minorHAnsi" w:hAnsiTheme="minorHAnsi"/>
          <w:lang w:eastAsia="zh-CN"/>
        </w:rPr>
        <w:tab/>
        <w:t>če izvajalec pri izvajanju storitev ne upošteva zahtev in pogojev, opredeljenih v dokumentaciji v zvezi za oddajo javnega naročila;</w:t>
      </w:r>
    </w:p>
    <w:p w14:paraId="20BCAA0D"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w:t>
      </w:r>
      <w:r w:rsidRPr="00030937">
        <w:rPr>
          <w:rFonts w:asciiTheme="minorHAnsi" w:hAnsiTheme="minorHAnsi"/>
          <w:lang w:eastAsia="zh-CN"/>
        </w:rPr>
        <w:tab/>
        <w:t>če izvajalec pri izvajanju storitev ne upošteva ustaljene prakse, navodil, predpisov in dogovorov z naročnikom;</w:t>
      </w:r>
    </w:p>
    <w:p w14:paraId="126ECE64" w14:textId="60EA1350" w:rsidR="00030937" w:rsidRDefault="00030937" w:rsidP="00030937">
      <w:pPr>
        <w:jc w:val="both"/>
        <w:rPr>
          <w:rFonts w:asciiTheme="minorHAnsi" w:hAnsiTheme="minorHAnsi"/>
          <w:lang w:eastAsia="zh-CN"/>
        </w:rPr>
      </w:pPr>
      <w:r w:rsidRPr="00030937">
        <w:rPr>
          <w:rFonts w:asciiTheme="minorHAnsi" w:hAnsiTheme="minorHAnsi"/>
          <w:lang w:eastAsia="zh-CN"/>
        </w:rPr>
        <w:t>•</w:t>
      </w:r>
      <w:r w:rsidRPr="00030937">
        <w:rPr>
          <w:rFonts w:asciiTheme="minorHAnsi" w:hAnsiTheme="minorHAnsi"/>
          <w:lang w:eastAsia="zh-CN"/>
        </w:rPr>
        <w:tab/>
        <w:t>izvajalec zaide v takšno finančno situacijo, ki mu onemogoča izvedbo pogodbenih obveznosti;</w:t>
      </w:r>
    </w:p>
    <w:p w14:paraId="3D73D7B3" w14:textId="77777777" w:rsidR="003752C0" w:rsidRPr="00B00481" w:rsidRDefault="003752C0" w:rsidP="003752C0">
      <w:pPr>
        <w:numPr>
          <w:ilvl w:val="0"/>
          <w:numId w:val="53"/>
        </w:numPr>
        <w:spacing w:after="200" w:line="276" w:lineRule="auto"/>
        <w:contextualSpacing/>
        <w:rPr>
          <w:rFonts w:eastAsia="Calibri"/>
          <w:bCs/>
          <w:color w:val="000000"/>
          <w:lang w:eastAsia="zh-CN"/>
        </w:rPr>
      </w:pPr>
      <w:r w:rsidRPr="00B00481">
        <w:rPr>
          <w:rFonts w:eastAsia="Calibri"/>
          <w:bCs/>
          <w:color w:val="000000"/>
          <w:lang w:eastAsia="zh-CN"/>
        </w:rPr>
        <w:t xml:space="preserve">naknadna ugotovitev kršitve ZJN-3 v predmetnem postopku na strani izvajalca ali naročnika, </w:t>
      </w:r>
    </w:p>
    <w:p w14:paraId="2026B7D5" w14:textId="77777777" w:rsidR="003752C0" w:rsidRPr="00B00481" w:rsidRDefault="003752C0" w:rsidP="003752C0">
      <w:pPr>
        <w:numPr>
          <w:ilvl w:val="0"/>
          <w:numId w:val="53"/>
        </w:numPr>
        <w:spacing w:after="200" w:line="276" w:lineRule="auto"/>
        <w:contextualSpacing/>
        <w:jc w:val="both"/>
        <w:rPr>
          <w:rFonts w:eastAsia="Calibri"/>
          <w:bCs/>
          <w:color w:val="000000"/>
          <w:lang w:eastAsia="zh-CN"/>
        </w:rPr>
      </w:pPr>
      <w:r w:rsidRPr="00B00481">
        <w:rPr>
          <w:rFonts w:eastAsia="Calibri"/>
          <w:bCs/>
          <w:color w:val="000000"/>
          <w:lang w:eastAsia="zh-CN"/>
        </w:rPr>
        <w:t xml:space="preserve">neizpolnjevanje vseh pogojev, kot jih določa ta pogodba in vseh pogojev, ki izhajajo iz dokumentacije v zvezi z oddajo javnega naročila za predmetno javno naročilo, celoten čas trajanja te pogodbe; </w:t>
      </w:r>
    </w:p>
    <w:p w14:paraId="5BE00D87" w14:textId="77777777" w:rsidR="003752C0" w:rsidRPr="00030937" w:rsidRDefault="003752C0" w:rsidP="00030937">
      <w:pPr>
        <w:jc w:val="both"/>
        <w:rPr>
          <w:rFonts w:asciiTheme="minorHAnsi" w:hAnsiTheme="minorHAnsi"/>
          <w:lang w:eastAsia="zh-CN"/>
        </w:rPr>
      </w:pPr>
    </w:p>
    <w:p w14:paraId="3FF08B0D"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w:t>
      </w:r>
      <w:r w:rsidRPr="00030937">
        <w:rPr>
          <w:rFonts w:asciiTheme="minorHAnsi" w:hAnsiTheme="minorHAnsi"/>
          <w:lang w:eastAsia="zh-CN"/>
        </w:rPr>
        <w:tab/>
        <w:t>in drugi primeri, določeni v tej pogodbi.</w:t>
      </w:r>
    </w:p>
    <w:p w14:paraId="0A133875" w14:textId="77777777" w:rsidR="00030937" w:rsidRPr="00030937" w:rsidRDefault="00030937" w:rsidP="00030937">
      <w:pPr>
        <w:jc w:val="both"/>
        <w:rPr>
          <w:rFonts w:asciiTheme="minorHAnsi" w:hAnsiTheme="minorHAnsi"/>
          <w:lang w:eastAsia="zh-CN"/>
        </w:rPr>
      </w:pPr>
    </w:p>
    <w:p w14:paraId="1E69A5F7" w14:textId="4CDE568A" w:rsidR="00030937" w:rsidRPr="00030937" w:rsidRDefault="00030937" w:rsidP="00030937">
      <w:pPr>
        <w:jc w:val="both"/>
        <w:rPr>
          <w:rFonts w:asciiTheme="minorHAnsi" w:hAnsiTheme="minorHAnsi"/>
          <w:lang w:eastAsia="zh-CN"/>
        </w:rPr>
      </w:pPr>
      <w:r w:rsidRPr="00030937">
        <w:rPr>
          <w:rFonts w:asciiTheme="minorHAnsi" w:hAnsiTheme="minorHAnsi"/>
          <w:lang w:eastAsia="zh-CN"/>
        </w:rPr>
        <w:t xml:space="preserve">Odstop od pogodbe lahko naročnik uveljavlja po opominu, po katerem izvajalec ne odpravi kršitve oziroma je kršitev kljub opominu ponovno zagrešil, </w:t>
      </w:r>
      <w:r w:rsidR="006B684F">
        <w:rPr>
          <w:rFonts w:asciiTheme="minorHAnsi" w:hAnsiTheme="minorHAnsi"/>
          <w:lang w:eastAsia="zh-CN"/>
        </w:rPr>
        <w:t>če</w:t>
      </w:r>
      <w:r w:rsidRPr="00030937">
        <w:rPr>
          <w:rFonts w:asciiTheme="minorHAnsi" w:hAnsiTheme="minorHAnsi"/>
          <w:lang w:eastAsia="zh-CN"/>
        </w:rPr>
        <w:t xml:space="preserve"> je odprava kršitev sploh možna. Opomin mora biti izvajalcu poslan pisno, po telefaksu ali na elektronski način.</w:t>
      </w:r>
    </w:p>
    <w:p w14:paraId="5610B6D1" w14:textId="77777777" w:rsidR="00030937" w:rsidRPr="00030937" w:rsidRDefault="00030937" w:rsidP="00030937">
      <w:pPr>
        <w:jc w:val="both"/>
        <w:rPr>
          <w:rFonts w:asciiTheme="minorHAnsi" w:hAnsiTheme="minorHAnsi"/>
          <w:lang w:eastAsia="zh-CN"/>
        </w:rPr>
      </w:pPr>
    </w:p>
    <w:p w14:paraId="5A4251B5"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 xml:space="preserve">Odstop naročnika od pogodbe učinkuje z dnem, ko druga pogodbena stranka prejme izjavo o odstopu od pogodbe.  </w:t>
      </w:r>
    </w:p>
    <w:p w14:paraId="3D45682B" w14:textId="77777777" w:rsidR="00030937" w:rsidRPr="00030937" w:rsidRDefault="00030937" w:rsidP="00030937">
      <w:pPr>
        <w:jc w:val="both"/>
        <w:rPr>
          <w:rFonts w:asciiTheme="minorHAnsi" w:hAnsiTheme="minorHAnsi"/>
          <w:lang w:eastAsia="zh-CN"/>
        </w:rPr>
      </w:pPr>
    </w:p>
    <w:p w14:paraId="2ABA042D"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Naročnik ima v primeru odstopa od pogodbe iz zgoraj navedenih razlogov, pravico zahtevati povrnitev nastale škode (tudi stroškov postopka izbire novega izvajalca).</w:t>
      </w:r>
    </w:p>
    <w:p w14:paraId="3D3F01EC" w14:textId="77777777" w:rsidR="00030937" w:rsidRPr="00030937" w:rsidRDefault="00030937" w:rsidP="00030937">
      <w:pPr>
        <w:jc w:val="both"/>
        <w:rPr>
          <w:rFonts w:asciiTheme="minorHAnsi" w:hAnsiTheme="minorHAnsi"/>
          <w:lang w:eastAsia="zh-CN"/>
        </w:rPr>
      </w:pPr>
    </w:p>
    <w:p w14:paraId="353990D4"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Naročnik lahko od pogodbe odstopi s takojšnjim učinkom v primeru začetka uvedbe enega od postopkov insolventnosti po Zakonu o finančnem poslovanju, postopkih zaradi insolventnosti in prisilnem prenehanju zoper izvajalca.</w:t>
      </w:r>
    </w:p>
    <w:p w14:paraId="4968723B" w14:textId="391544C3" w:rsidR="006B684F" w:rsidRDefault="006B684F" w:rsidP="00030937">
      <w:pPr>
        <w:jc w:val="both"/>
        <w:rPr>
          <w:rFonts w:asciiTheme="minorHAnsi" w:hAnsiTheme="minorHAnsi"/>
          <w:lang w:eastAsia="zh-CN"/>
        </w:rPr>
      </w:pPr>
    </w:p>
    <w:p w14:paraId="7FFBB272" w14:textId="77777777" w:rsidR="006B684F" w:rsidRPr="00030937" w:rsidRDefault="006B684F" w:rsidP="00030937">
      <w:pPr>
        <w:jc w:val="both"/>
        <w:rPr>
          <w:rFonts w:asciiTheme="minorHAnsi" w:hAnsiTheme="minorHAnsi"/>
          <w:lang w:eastAsia="zh-CN"/>
        </w:rPr>
      </w:pPr>
    </w:p>
    <w:p w14:paraId="10A15069" w14:textId="40A72798" w:rsidR="00030937" w:rsidRPr="0021306B" w:rsidRDefault="00030937" w:rsidP="000E167B">
      <w:pPr>
        <w:numPr>
          <w:ilvl w:val="0"/>
          <w:numId w:val="28"/>
        </w:numPr>
        <w:rPr>
          <w:rFonts w:asciiTheme="minorHAnsi" w:hAnsiTheme="minorHAnsi"/>
          <w:b/>
          <w:lang w:eastAsia="zh-CN"/>
        </w:rPr>
      </w:pPr>
      <w:r w:rsidRPr="0021306B">
        <w:rPr>
          <w:rFonts w:asciiTheme="minorHAnsi" w:hAnsiTheme="minorHAnsi"/>
          <w:b/>
          <w:lang w:eastAsia="zh-CN"/>
        </w:rPr>
        <w:t>člen</w:t>
      </w:r>
    </w:p>
    <w:p w14:paraId="79F25198" w14:textId="77777777" w:rsidR="004E46BD" w:rsidRDefault="004E46BD" w:rsidP="00030937">
      <w:pPr>
        <w:jc w:val="both"/>
        <w:rPr>
          <w:rFonts w:asciiTheme="minorHAnsi" w:hAnsiTheme="minorHAnsi"/>
          <w:lang w:eastAsia="zh-CN"/>
        </w:rPr>
      </w:pPr>
    </w:p>
    <w:p w14:paraId="17968F22" w14:textId="617FABE5" w:rsidR="00030937" w:rsidRPr="00030937" w:rsidRDefault="00030937" w:rsidP="00030937">
      <w:pPr>
        <w:jc w:val="both"/>
        <w:rPr>
          <w:rFonts w:asciiTheme="minorHAnsi" w:hAnsiTheme="minorHAnsi"/>
          <w:lang w:eastAsia="zh-CN"/>
        </w:rPr>
      </w:pPr>
      <w:r w:rsidRPr="00030937">
        <w:rPr>
          <w:rFonts w:asciiTheme="minorHAnsi" w:hAnsiTheme="minorHAnsi"/>
          <w:lang w:eastAsia="zh-CN"/>
        </w:rPr>
        <w:t>Izvajalec je na poziv naročnika pri izvajanju predmeta javnega naročila oziroma te pogodbe, v roku osmih dni od prejema poziva, naročniku dolžan posredovati podatke o:</w:t>
      </w:r>
    </w:p>
    <w:p w14:paraId="05FDCDAB"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w:t>
      </w:r>
      <w:r w:rsidRPr="00030937">
        <w:rPr>
          <w:rFonts w:asciiTheme="minorHAnsi" w:hAnsiTheme="minorHAnsi"/>
          <w:lang w:eastAsia="zh-CN"/>
        </w:rPr>
        <w:tab/>
        <w:t>svojih ustanoviteljih, družbenikih, delničarjih, komandistih ali drugih lastnikih in podatke o lastniških deležih navedenih oseb,</w:t>
      </w:r>
    </w:p>
    <w:p w14:paraId="74C7C314"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w:t>
      </w:r>
      <w:r w:rsidRPr="00030937">
        <w:rPr>
          <w:rFonts w:asciiTheme="minorHAnsi" w:hAnsiTheme="minorHAnsi"/>
          <w:lang w:eastAsia="zh-CN"/>
        </w:rPr>
        <w:tab/>
        <w:t>gospodarskih subjektih, za katere se glede na določbe zakona, ki ureja gospodarske družbe, šteje, da so z njim povezane družbe.</w:t>
      </w:r>
    </w:p>
    <w:p w14:paraId="76F99DF6" w14:textId="047A9856" w:rsidR="00030937" w:rsidRDefault="00030937" w:rsidP="00030937">
      <w:pPr>
        <w:jc w:val="both"/>
        <w:rPr>
          <w:rFonts w:asciiTheme="minorHAnsi" w:hAnsiTheme="minorHAnsi"/>
          <w:lang w:eastAsia="zh-CN"/>
        </w:rPr>
      </w:pPr>
    </w:p>
    <w:p w14:paraId="6E32DA1B" w14:textId="77777777" w:rsidR="00432F91" w:rsidRPr="00030937" w:rsidRDefault="00432F91" w:rsidP="00030937">
      <w:pPr>
        <w:jc w:val="both"/>
        <w:rPr>
          <w:rFonts w:asciiTheme="minorHAnsi" w:hAnsiTheme="minorHAnsi"/>
          <w:lang w:eastAsia="zh-CN"/>
        </w:rPr>
      </w:pPr>
    </w:p>
    <w:p w14:paraId="612DD8B5" w14:textId="2B3F65A4" w:rsidR="00030937" w:rsidRPr="0021306B" w:rsidRDefault="00030937" w:rsidP="000E167B">
      <w:pPr>
        <w:numPr>
          <w:ilvl w:val="0"/>
          <w:numId w:val="28"/>
        </w:numPr>
        <w:rPr>
          <w:rFonts w:asciiTheme="minorHAnsi" w:hAnsiTheme="minorHAnsi"/>
          <w:b/>
          <w:lang w:eastAsia="zh-CN"/>
        </w:rPr>
      </w:pPr>
      <w:r w:rsidRPr="0021306B">
        <w:rPr>
          <w:rFonts w:asciiTheme="minorHAnsi" w:hAnsiTheme="minorHAnsi"/>
          <w:b/>
          <w:lang w:eastAsia="zh-CN"/>
        </w:rPr>
        <w:t>člen</w:t>
      </w:r>
    </w:p>
    <w:p w14:paraId="36DF78C9" w14:textId="77777777" w:rsidR="00030937" w:rsidRPr="00030937" w:rsidRDefault="00030937" w:rsidP="00030937">
      <w:pPr>
        <w:jc w:val="both"/>
        <w:rPr>
          <w:rFonts w:asciiTheme="minorHAnsi" w:hAnsiTheme="minorHAnsi"/>
          <w:lang w:eastAsia="zh-CN"/>
        </w:rPr>
      </w:pPr>
    </w:p>
    <w:p w14:paraId="3629997A"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Če pogodbena določila posameznih vprašanj ne urejajo, se uporabljajo določila Obligacijskega zakonika in druge veljavne zakonodaje ter drugih predpisov, ki urejajo področje pogodbenih del.</w:t>
      </w:r>
    </w:p>
    <w:p w14:paraId="762F4708" w14:textId="12389BCD" w:rsidR="00030937" w:rsidRDefault="00030937" w:rsidP="00030937">
      <w:pPr>
        <w:jc w:val="both"/>
        <w:rPr>
          <w:rFonts w:asciiTheme="minorHAnsi" w:hAnsiTheme="minorHAnsi"/>
          <w:lang w:eastAsia="zh-CN"/>
        </w:rPr>
      </w:pPr>
    </w:p>
    <w:p w14:paraId="20BDCE48" w14:textId="77777777" w:rsidR="00432F91" w:rsidRPr="00030937" w:rsidRDefault="00432F91" w:rsidP="00030937">
      <w:pPr>
        <w:jc w:val="both"/>
        <w:rPr>
          <w:rFonts w:asciiTheme="minorHAnsi" w:hAnsiTheme="minorHAnsi"/>
          <w:lang w:eastAsia="zh-CN"/>
        </w:rPr>
      </w:pPr>
    </w:p>
    <w:p w14:paraId="0EC4F738" w14:textId="626D1270" w:rsidR="00030937" w:rsidRPr="0021306B" w:rsidRDefault="00030937" w:rsidP="000E167B">
      <w:pPr>
        <w:numPr>
          <w:ilvl w:val="0"/>
          <w:numId w:val="28"/>
        </w:numPr>
        <w:rPr>
          <w:rFonts w:asciiTheme="minorHAnsi" w:hAnsiTheme="minorHAnsi"/>
          <w:b/>
          <w:lang w:eastAsia="zh-CN"/>
        </w:rPr>
      </w:pPr>
      <w:r w:rsidRPr="0021306B">
        <w:rPr>
          <w:rFonts w:asciiTheme="minorHAnsi" w:hAnsiTheme="minorHAnsi"/>
          <w:b/>
          <w:lang w:eastAsia="zh-CN"/>
        </w:rPr>
        <w:t>člen</w:t>
      </w:r>
    </w:p>
    <w:p w14:paraId="354CD5D1" w14:textId="77777777" w:rsidR="00030937" w:rsidRPr="00030937" w:rsidRDefault="00030937" w:rsidP="00030937">
      <w:pPr>
        <w:jc w:val="both"/>
        <w:rPr>
          <w:rFonts w:asciiTheme="minorHAnsi" w:hAnsiTheme="minorHAnsi"/>
          <w:lang w:eastAsia="zh-CN"/>
        </w:rPr>
      </w:pPr>
    </w:p>
    <w:p w14:paraId="5FB38EC9"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Naslednji dokumenti se štejejo kot sestavni del te pogodbe:</w:t>
      </w:r>
    </w:p>
    <w:p w14:paraId="0679A963"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a)</w:t>
      </w:r>
      <w:r w:rsidRPr="00030937">
        <w:rPr>
          <w:rFonts w:asciiTheme="minorHAnsi" w:hAnsiTheme="minorHAnsi"/>
          <w:lang w:eastAsia="zh-CN"/>
        </w:rPr>
        <w:tab/>
        <w:t>dokumentacija v zvezi z oddajo javnega naročila (razpisna dokumentacija) z vsemi dodatnimi pojasnili, dopolnitvami, prilogami in vsemi drugimi dokumenti, ki sestavljajo razpisno dokumentacijo;</w:t>
      </w:r>
    </w:p>
    <w:p w14:paraId="0463F1D1" w14:textId="3C0F0DD0" w:rsidR="00030937" w:rsidRPr="00030937" w:rsidRDefault="00030937" w:rsidP="00030937">
      <w:pPr>
        <w:jc w:val="both"/>
        <w:rPr>
          <w:rFonts w:asciiTheme="minorHAnsi" w:hAnsiTheme="minorHAnsi"/>
          <w:lang w:eastAsia="zh-CN"/>
        </w:rPr>
      </w:pPr>
      <w:r w:rsidRPr="00030937">
        <w:rPr>
          <w:rFonts w:asciiTheme="minorHAnsi" w:hAnsiTheme="minorHAnsi"/>
          <w:lang w:eastAsia="zh-CN"/>
        </w:rPr>
        <w:t>b)</w:t>
      </w:r>
      <w:r w:rsidRPr="00030937">
        <w:rPr>
          <w:rFonts w:asciiTheme="minorHAnsi" w:hAnsiTheme="minorHAnsi"/>
          <w:lang w:eastAsia="zh-CN"/>
        </w:rPr>
        <w:tab/>
        <w:t>ponudba izvajalca, navedena v 1. členu te pogodbe</w:t>
      </w:r>
      <w:r w:rsidR="006B684F">
        <w:rPr>
          <w:rFonts w:asciiTheme="minorHAnsi" w:hAnsiTheme="minorHAnsi"/>
          <w:lang w:eastAsia="zh-CN"/>
        </w:rPr>
        <w:t>,</w:t>
      </w:r>
      <w:r w:rsidRPr="00030937">
        <w:rPr>
          <w:rFonts w:asciiTheme="minorHAnsi" w:hAnsiTheme="minorHAnsi"/>
          <w:lang w:eastAsia="zh-CN"/>
        </w:rPr>
        <w:t xml:space="preserve"> vključno z vsemi priloženimi dokazili in izjavami.</w:t>
      </w:r>
    </w:p>
    <w:p w14:paraId="094090E8" w14:textId="77777777" w:rsidR="00030937" w:rsidRPr="00030937" w:rsidRDefault="00030937" w:rsidP="00030937">
      <w:pPr>
        <w:jc w:val="both"/>
        <w:rPr>
          <w:rFonts w:asciiTheme="minorHAnsi" w:hAnsiTheme="minorHAnsi"/>
          <w:lang w:eastAsia="zh-CN"/>
        </w:rPr>
      </w:pPr>
    </w:p>
    <w:p w14:paraId="0D03CDAE"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V primeru navzkrižnih določb med zgoraj navedenima dokumentoma veljajo prioritetno določila pogodbe, nato pa sestavni deli pogodbe po zgoraj navedenem vrstnem redu.</w:t>
      </w:r>
    </w:p>
    <w:p w14:paraId="33BF4B8F" w14:textId="38F07CAD" w:rsidR="00030937" w:rsidRDefault="00030937" w:rsidP="00030937">
      <w:pPr>
        <w:jc w:val="both"/>
        <w:rPr>
          <w:rFonts w:asciiTheme="minorHAnsi" w:hAnsiTheme="minorHAnsi"/>
          <w:lang w:eastAsia="zh-CN"/>
        </w:rPr>
      </w:pPr>
    </w:p>
    <w:p w14:paraId="7CEBD3A8" w14:textId="77777777" w:rsidR="00432F91" w:rsidRPr="00030937" w:rsidRDefault="00432F91" w:rsidP="00030937">
      <w:pPr>
        <w:jc w:val="both"/>
        <w:rPr>
          <w:rFonts w:asciiTheme="minorHAnsi" w:hAnsiTheme="minorHAnsi"/>
          <w:lang w:eastAsia="zh-CN"/>
        </w:rPr>
      </w:pPr>
    </w:p>
    <w:p w14:paraId="4CC27268" w14:textId="2515C88E" w:rsidR="00030937" w:rsidRPr="0021306B" w:rsidRDefault="0021306B" w:rsidP="000E167B">
      <w:pPr>
        <w:numPr>
          <w:ilvl w:val="0"/>
          <w:numId w:val="28"/>
        </w:numPr>
        <w:rPr>
          <w:rFonts w:asciiTheme="minorHAnsi" w:hAnsiTheme="minorHAnsi"/>
          <w:b/>
          <w:lang w:eastAsia="zh-CN"/>
        </w:rPr>
      </w:pPr>
      <w:r>
        <w:rPr>
          <w:rFonts w:asciiTheme="minorHAnsi" w:hAnsiTheme="minorHAnsi"/>
          <w:b/>
          <w:lang w:eastAsia="zh-CN"/>
        </w:rPr>
        <w:t>č</w:t>
      </w:r>
      <w:r w:rsidR="00030937" w:rsidRPr="0021306B">
        <w:rPr>
          <w:rFonts w:asciiTheme="minorHAnsi" w:hAnsiTheme="minorHAnsi"/>
          <w:b/>
          <w:lang w:eastAsia="zh-CN"/>
        </w:rPr>
        <w:t>len</w:t>
      </w:r>
    </w:p>
    <w:p w14:paraId="6654A49B" w14:textId="77777777" w:rsidR="004E46BD" w:rsidRDefault="004E46BD" w:rsidP="00030937">
      <w:pPr>
        <w:jc w:val="both"/>
        <w:rPr>
          <w:rFonts w:asciiTheme="minorHAnsi" w:hAnsiTheme="minorHAnsi"/>
          <w:lang w:eastAsia="zh-CN"/>
        </w:rPr>
      </w:pPr>
    </w:p>
    <w:p w14:paraId="5AABE83B" w14:textId="07357B4E" w:rsidR="00030937" w:rsidRPr="00030937" w:rsidRDefault="00030937" w:rsidP="00030937">
      <w:pPr>
        <w:jc w:val="both"/>
        <w:rPr>
          <w:rFonts w:asciiTheme="minorHAnsi" w:hAnsiTheme="minorHAnsi"/>
          <w:lang w:eastAsia="zh-CN"/>
        </w:rPr>
      </w:pPr>
      <w:r w:rsidRPr="00030937">
        <w:rPr>
          <w:rFonts w:asciiTheme="minorHAnsi" w:hAnsiTheme="minorHAnsi"/>
          <w:lang w:eastAsia="zh-CN"/>
        </w:rPr>
        <w:t>Skrbnik te pogodbe na strani naročnika je Mendi Kokot tel. št</w:t>
      </w:r>
      <w:r w:rsidR="006B684F" w:rsidRPr="00030937">
        <w:rPr>
          <w:rFonts w:asciiTheme="minorHAnsi" w:hAnsiTheme="minorHAnsi"/>
          <w:lang w:eastAsia="zh-CN"/>
        </w:rPr>
        <w:t>.</w:t>
      </w:r>
      <w:r w:rsidR="00C31ABC">
        <w:rPr>
          <w:rFonts w:asciiTheme="minorHAnsi" w:hAnsiTheme="minorHAnsi"/>
          <w:lang w:eastAsia="zh-CN"/>
        </w:rPr>
        <w:t xml:space="preserve">: </w:t>
      </w:r>
      <w:r w:rsidR="006B684F">
        <w:rPr>
          <w:rFonts w:asciiTheme="minorHAnsi" w:hAnsiTheme="minorHAnsi"/>
          <w:lang w:eastAsia="zh-CN"/>
        </w:rPr>
        <w:t>04 23 73 116</w:t>
      </w:r>
      <w:r w:rsidR="006B684F" w:rsidRPr="00030937">
        <w:rPr>
          <w:rFonts w:asciiTheme="minorHAnsi" w:hAnsiTheme="minorHAnsi"/>
          <w:lang w:eastAsia="zh-CN"/>
        </w:rPr>
        <w:t xml:space="preserve">, </w:t>
      </w:r>
      <w:r w:rsidRPr="00030937">
        <w:rPr>
          <w:rFonts w:asciiTheme="minorHAnsi" w:hAnsiTheme="minorHAnsi"/>
          <w:lang w:eastAsia="zh-CN"/>
        </w:rPr>
        <w:t xml:space="preserve">e-mail </w:t>
      </w:r>
      <w:hyperlink r:id="rId48" w:history="1">
        <w:r w:rsidR="00B0326A" w:rsidRPr="00C816A5">
          <w:rPr>
            <w:rStyle w:val="Hiperpovezava"/>
            <w:rFonts w:asciiTheme="minorHAnsi" w:hAnsiTheme="minorHAnsi"/>
            <w:lang w:eastAsia="zh-CN"/>
          </w:rPr>
          <w:t>mendi.kokot@kranj.si</w:t>
        </w:r>
      </w:hyperlink>
      <w:r w:rsidRPr="00030937">
        <w:rPr>
          <w:rFonts w:asciiTheme="minorHAnsi" w:hAnsiTheme="minorHAnsi"/>
          <w:lang w:eastAsia="zh-CN"/>
        </w:rPr>
        <w:t>, na strani izvajalca pa ______</w:t>
      </w:r>
      <w:r w:rsidR="004E46BD">
        <w:rPr>
          <w:rFonts w:asciiTheme="minorHAnsi" w:hAnsiTheme="minorHAnsi"/>
          <w:lang w:eastAsia="zh-CN"/>
        </w:rPr>
        <w:t>_____</w:t>
      </w:r>
      <w:r w:rsidRPr="00030937">
        <w:rPr>
          <w:rFonts w:asciiTheme="minorHAnsi" w:hAnsiTheme="minorHAnsi"/>
          <w:lang w:eastAsia="zh-CN"/>
        </w:rPr>
        <w:t>_____, tel._______________, e-mail______________</w:t>
      </w:r>
    </w:p>
    <w:p w14:paraId="5EB07664" w14:textId="441F1932" w:rsidR="00030937" w:rsidRDefault="00030937" w:rsidP="00030937">
      <w:pPr>
        <w:jc w:val="both"/>
        <w:rPr>
          <w:rFonts w:asciiTheme="minorHAnsi" w:hAnsiTheme="minorHAnsi"/>
          <w:lang w:eastAsia="zh-CN"/>
        </w:rPr>
      </w:pPr>
    </w:p>
    <w:p w14:paraId="36A30C08" w14:textId="77777777" w:rsidR="00432F91" w:rsidRPr="00030937" w:rsidRDefault="00432F91" w:rsidP="00030937">
      <w:pPr>
        <w:jc w:val="both"/>
        <w:rPr>
          <w:rFonts w:asciiTheme="minorHAnsi" w:hAnsiTheme="minorHAnsi"/>
          <w:lang w:eastAsia="zh-CN"/>
        </w:rPr>
      </w:pPr>
    </w:p>
    <w:p w14:paraId="32BACB3F" w14:textId="65E7226E" w:rsidR="00030937" w:rsidRPr="0021306B" w:rsidRDefault="00030937" w:rsidP="000E167B">
      <w:pPr>
        <w:numPr>
          <w:ilvl w:val="0"/>
          <w:numId w:val="28"/>
        </w:numPr>
        <w:rPr>
          <w:rFonts w:asciiTheme="minorHAnsi" w:hAnsiTheme="minorHAnsi"/>
          <w:b/>
          <w:lang w:eastAsia="zh-CN"/>
        </w:rPr>
      </w:pPr>
      <w:r w:rsidRPr="0021306B">
        <w:rPr>
          <w:rFonts w:asciiTheme="minorHAnsi" w:hAnsiTheme="minorHAnsi"/>
          <w:b/>
          <w:lang w:eastAsia="zh-CN"/>
        </w:rPr>
        <w:t>člen</w:t>
      </w:r>
    </w:p>
    <w:p w14:paraId="4313FF76" w14:textId="77777777" w:rsidR="00030937" w:rsidRPr="00030937" w:rsidRDefault="00030937" w:rsidP="00030937">
      <w:pPr>
        <w:jc w:val="both"/>
        <w:rPr>
          <w:rFonts w:asciiTheme="minorHAnsi" w:hAnsiTheme="minorHAnsi"/>
          <w:b/>
          <w:lang w:eastAsia="zh-CN"/>
        </w:rPr>
      </w:pPr>
    </w:p>
    <w:p w14:paraId="713C27F5"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 xml:space="preserve">Vsa obvestila strank in ostale pomembne komunikacije morajo biti poslane nasprotni stranki po pošti, telefaksu ali e-pošti. Pomembne komunikacije so tiste, ki zadevajo določbe te pogodbe, potek pogodbenih del in potrjevanja, plačila, naročila, odredbe, opomine in pritožbe. </w:t>
      </w:r>
    </w:p>
    <w:p w14:paraId="2BD5D6E5" w14:textId="7DF8879E" w:rsidR="00030937" w:rsidRPr="00030937" w:rsidRDefault="00030937" w:rsidP="00030937">
      <w:pPr>
        <w:jc w:val="both"/>
        <w:rPr>
          <w:rFonts w:asciiTheme="minorHAnsi" w:hAnsiTheme="minorHAnsi"/>
          <w:lang w:eastAsia="zh-CN"/>
        </w:rPr>
      </w:pPr>
    </w:p>
    <w:p w14:paraId="45A1D074"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 xml:space="preserve">Operativne komunikacije brez zgoraj naštetih učinkov lahko potekajo preko telefona. </w:t>
      </w:r>
    </w:p>
    <w:p w14:paraId="6BC6D3FF" w14:textId="77777777" w:rsidR="00030937" w:rsidRPr="00030937" w:rsidRDefault="00030937" w:rsidP="00030937">
      <w:pPr>
        <w:jc w:val="both"/>
        <w:rPr>
          <w:rFonts w:asciiTheme="minorHAnsi" w:hAnsiTheme="minorHAnsi"/>
          <w:lang w:eastAsia="zh-CN"/>
        </w:rPr>
      </w:pPr>
    </w:p>
    <w:p w14:paraId="45BFC004" w14:textId="21A881F1" w:rsidR="00030937" w:rsidRPr="00030937" w:rsidRDefault="00030937" w:rsidP="00030937">
      <w:pPr>
        <w:jc w:val="both"/>
        <w:rPr>
          <w:rFonts w:asciiTheme="minorHAnsi" w:hAnsiTheme="minorHAnsi"/>
          <w:lang w:eastAsia="zh-CN"/>
        </w:rPr>
      </w:pPr>
      <w:r w:rsidRPr="00030937">
        <w:rPr>
          <w:rFonts w:asciiTheme="minorHAnsi" w:hAnsiTheme="minorHAnsi"/>
          <w:lang w:eastAsia="zh-CN"/>
        </w:rPr>
        <w:t>Vsa pisanja in elektronska pošta mora</w:t>
      </w:r>
      <w:r w:rsidR="006B684F">
        <w:rPr>
          <w:rFonts w:asciiTheme="minorHAnsi" w:hAnsiTheme="minorHAnsi"/>
          <w:lang w:eastAsia="zh-CN"/>
        </w:rPr>
        <w:t>jo</w:t>
      </w:r>
      <w:r w:rsidRPr="00030937">
        <w:rPr>
          <w:rFonts w:asciiTheme="minorHAnsi" w:hAnsiTheme="minorHAnsi"/>
          <w:lang w:eastAsia="zh-CN"/>
        </w:rPr>
        <w:t xml:space="preserve"> biti naslovljen</w:t>
      </w:r>
      <w:r w:rsidR="006B684F">
        <w:rPr>
          <w:rFonts w:asciiTheme="minorHAnsi" w:hAnsiTheme="minorHAnsi"/>
          <w:lang w:eastAsia="zh-CN"/>
        </w:rPr>
        <w:t>i</w:t>
      </w:r>
      <w:r w:rsidRPr="00030937">
        <w:rPr>
          <w:rFonts w:asciiTheme="minorHAnsi" w:hAnsiTheme="minorHAnsi"/>
          <w:lang w:eastAsia="zh-CN"/>
        </w:rPr>
        <w:t xml:space="preserve"> na pristojne kontaktne osebe v skladu s to pogodbo.</w:t>
      </w:r>
    </w:p>
    <w:p w14:paraId="68364652" w14:textId="77777777" w:rsidR="00030937" w:rsidRPr="00030937" w:rsidRDefault="00030937" w:rsidP="00030937">
      <w:pPr>
        <w:jc w:val="both"/>
        <w:rPr>
          <w:rFonts w:asciiTheme="minorHAnsi" w:hAnsiTheme="minorHAnsi"/>
          <w:lang w:eastAsia="zh-CN"/>
        </w:rPr>
      </w:pPr>
    </w:p>
    <w:p w14:paraId="0534B513"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Obe pogodbeni stranki se zavezujeta redno spremljati prejeto elektronsko pošto. Pošta, poslana na elektronske naslove, navedene v predhodnem členu te pogodbe, se šteje drugi pogodbeni stranki za vročena drugi delovni dan po pošiljanju, razen če je pošiljatelju poslano sporočilo o odsotnosti prejemnika in v primeru česar se šteje, da pošta tej osebi ni bila vročena.</w:t>
      </w:r>
    </w:p>
    <w:p w14:paraId="521341FD" w14:textId="77777777" w:rsidR="00030937" w:rsidRPr="00030937" w:rsidRDefault="00030937" w:rsidP="00030937">
      <w:pPr>
        <w:jc w:val="both"/>
        <w:rPr>
          <w:rFonts w:asciiTheme="minorHAnsi" w:hAnsiTheme="minorHAnsi"/>
          <w:lang w:eastAsia="zh-CN"/>
        </w:rPr>
      </w:pPr>
    </w:p>
    <w:p w14:paraId="47D76791"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V tem primeru se pisanje vroči drugo pogodbeni stranki na sedež te stranke, pri čemer se šteje, da je vročeno petnajsti dan po pošiljanju.</w:t>
      </w:r>
    </w:p>
    <w:p w14:paraId="62A4E7AC" w14:textId="107CEE25" w:rsidR="00030937" w:rsidRDefault="00030937" w:rsidP="00030937">
      <w:pPr>
        <w:jc w:val="both"/>
        <w:rPr>
          <w:rFonts w:asciiTheme="minorHAnsi" w:hAnsiTheme="minorHAnsi"/>
          <w:lang w:eastAsia="zh-CN"/>
        </w:rPr>
      </w:pPr>
    </w:p>
    <w:p w14:paraId="23C8B6CB" w14:textId="77777777" w:rsidR="00432F91" w:rsidRPr="00030937" w:rsidRDefault="00432F91" w:rsidP="00030937">
      <w:pPr>
        <w:jc w:val="both"/>
        <w:rPr>
          <w:rFonts w:asciiTheme="minorHAnsi" w:hAnsiTheme="minorHAnsi"/>
          <w:lang w:eastAsia="zh-CN"/>
        </w:rPr>
      </w:pPr>
    </w:p>
    <w:p w14:paraId="6B58A1CD" w14:textId="65EE9564" w:rsidR="00030937" w:rsidRPr="000E167B" w:rsidRDefault="00030937" w:rsidP="000E167B">
      <w:pPr>
        <w:numPr>
          <w:ilvl w:val="0"/>
          <w:numId w:val="28"/>
        </w:numPr>
        <w:rPr>
          <w:rFonts w:asciiTheme="minorHAnsi" w:hAnsiTheme="minorHAnsi"/>
          <w:b/>
          <w:lang w:eastAsia="zh-CN"/>
        </w:rPr>
      </w:pPr>
      <w:r w:rsidRPr="000E167B">
        <w:rPr>
          <w:rFonts w:asciiTheme="minorHAnsi" w:hAnsiTheme="minorHAnsi"/>
          <w:b/>
          <w:lang w:eastAsia="zh-CN"/>
        </w:rPr>
        <w:t>člen</w:t>
      </w:r>
    </w:p>
    <w:p w14:paraId="42441A07" w14:textId="77777777" w:rsidR="00030937" w:rsidRPr="00030937" w:rsidRDefault="00030937" w:rsidP="00030937">
      <w:pPr>
        <w:jc w:val="both"/>
        <w:rPr>
          <w:rFonts w:asciiTheme="minorHAnsi" w:hAnsiTheme="minorHAnsi"/>
          <w:lang w:eastAsia="zh-CN"/>
        </w:rPr>
      </w:pPr>
    </w:p>
    <w:p w14:paraId="6095A8F0"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Izvajalec se zavezuje, da bo vse podatke, ki izhajajo iz pogodbene dokumentacije, in druge podatke, ki izvirajo iz pogodbenega razmerja, ohranjal kot poslovno skrivnost v času trajanja in tudi po prenehanju veljavnosti pogodbe.</w:t>
      </w:r>
    </w:p>
    <w:p w14:paraId="687EED2E" w14:textId="77777777" w:rsidR="00030937" w:rsidRPr="00030937" w:rsidRDefault="00030937" w:rsidP="00030937">
      <w:pPr>
        <w:jc w:val="both"/>
        <w:rPr>
          <w:rFonts w:asciiTheme="minorHAnsi" w:hAnsiTheme="minorHAnsi"/>
          <w:lang w:eastAsia="zh-CN"/>
        </w:rPr>
      </w:pPr>
    </w:p>
    <w:p w14:paraId="685DF06D"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 xml:space="preserve">Izvajalec zagotavlja, da bo spoštoval varovanje naročnikovih osebnih podatkov, ki mu bodo posredovani ali se bo z njimi seznanil vezano na izvajanje pogodbenih storitev. </w:t>
      </w:r>
    </w:p>
    <w:p w14:paraId="76DD62F5" w14:textId="77777777" w:rsidR="00030937" w:rsidRPr="00030937" w:rsidRDefault="00030937" w:rsidP="00030937">
      <w:pPr>
        <w:jc w:val="both"/>
        <w:rPr>
          <w:rFonts w:asciiTheme="minorHAnsi" w:hAnsiTheme="minorHAnsi"/>
          <w:lang w:eastAsia="zh-CN"/>
        </w:rPr>
      </w:pPr>
    </w:p>
    <w:p w14:paraId="262A3748" w14:textId="1A842D9A" w:rsidR="00030937" w:rsidRPr="00030937" w:rsidRDefault="00030937" w:rsidP="00030937">
      <w:pPr>
        <w:jc w:val="both"/>
        <w:rPr>
          <w:rFonts w:asciiTheme="minorHAnsi" w:hAnsiTheme="minorHAnsi"/>
          <w:lang w:eastAsia="zh-CN"/>
        </w:rPr>
      </w:pPr>
      <w:r w:rsidRPr="00030937">
        <w:rPr>
          <w:rFonts w:asciiTheme="minorHAnsi" w:hAnsiTheme="minorHAnsi"/>
          <w:lang w:eastAsia="zh-CN"/>
        </w:rPr>
        <w:t>Izvajalec zagotavlja, da bodo vsi delavci, ki bodo izvajali pogodbena dela, spoštovali varovanje naročnikovih osebnih podatkov, ki jim bodo posredovani ali se bodo z njimi seznanili</w:t>
      </w:r>
      <w:r w:rsidR="006B684F">
        <w:rPr>
          <w:rFonts w:asciiTheme="minorHAnsi" w:hAnsiTheme="minorHAnsi"/>
          <w:lang w:eastAsia="zh-CN"/>
        </w:rPr>
        <w:t>,</w:t>
      </w:r>
      <w:r w:rsidRPr="00030937">
        <w:rPr>
          <w:rFonts w:asciiTheme="minorHAnsi" w:hAnsiTheme="minorHAnsi"/>
          <w:lang w:eastAsia="zh-CN"/>
        </w:rPr>
        <w:t xml:space="preserve"> vezano na izvajanje pogodbenih storitev, skladno z določili Zakona o varstvu osebnih podatkov</w:t>
      </w:r>
      <w:r w:rsidR="00B64D2A">
        <w:rPr>
          <w:rFonts w:asciiTheme="minorHAnsi" w:hAnsiTheme="minorHAnsi"/>
          <w:lang w:eastAsia="zh-CN"/>
        </w:rPr>
        <w:t xml:space="preserve"> (Zvop-1)</w:t>
      </w:r>
      <w:r w:rsidRPr="00030937">
        <w:rPr>
          <w:rFonts w:asciiTheme="minorHAnsi" w:hAnsiTheme="minorHAnsi"/>
          <w:lang w:eastAsia="zh-CN"/>
        </w:rPr>
        <w:t xml:space="preserve"> in Splošne uredbe o varstvu osebnih podatkov (GDPR).</w:t>
      </w:r>
    </w:p>
    <w:p w14:paraId="3C979CBF" w14:textId="77777777" w:rsidR="00030937" w:rsidRPr="00030937" w:rsidRDefault="00030937" w:rsidP="00030937">
      <w:pPr>
        <w:jc w:val="both"/>
        <w:rPr>
          <w:rFonts w:asciiTheme="minorHAnsi" w:hAnsiTheme="minorHAnsi"/>
          <w:lang w:eastAsia="zh-CN"/>
        </w:rPr>
      </w:pPr>
    </w:p>
    <w:p w14:paraId="1F653231"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Vsi izvedbeni kadri so kot poslovno skrivnost dolžni spoštovati in varovati podatke, s katerimi bi se seznanili med svojim delom. Določbe o varovanju poslovnih skrivnosti zavezujejo izvajalca in njegove kadre tudi po prenehanju veljavnosti pogodbe, izvedbeni kader pa tudi po prenehanju delovnega ali pogodbenega razmerja z izvajalcem.</w:t>
      </w:r>
    </w:p>
    <w:p w14:paraId="199C78D0" w14:textId="47F44FA9" w:rsidR="00030937" w:rsidRDefault="00030937" w:rsidP="00030937">
      <w:pPr>
        <w:jc w:val="both"/>
        <w:rPr>
          <w:rFonts w:asciiTheme="minorHAnsi" w:hAnsiTheme="minorHAnsi"/>
          <w:lang w:eastAsia="zh-CN"/>
        </w:rPr>
      </w:pPr>
    </w:p>
    <w:p w14:paraId="02A0D8AB" w14:textId="48A0F2F4" w:rsidR="00B64D2A" w:rsidRDefault="00B64D2A" w:rsidP="00030937">
      <w:pPr>
        <w:jc w:val="both"/>
        <w:rPr>
          <w:rFonts w:asciiTheme="minorHAnsi" w:hAnsiTheme="minorHAnsi"/>
          <w:lang w:eastAsia="zh-CN"/>
        </w:rPr>
      </w:pPr>
      <w:r w:rsidRPr="00B64D2A">
        <w:rPr>
          <w:rFonts w:asciiTheme="minorHAnsi" w:hAnsiTheme="minorHAnsi"/>
          <w:lang w:eastAsia="zh-CN"/>
        </w:rPr>
        <w:t>Naročnik soglaša ter dovoljuje izvajalcu, da v primerih, ko je to potrebno za izvrševanje ali uveljavitev te pogodbe in/ali pravic izvajalca po tej pogodbi, izvajalec posreduje podatke in informacije o naročniku, o tej pogodbi in v zvezi s to pogodbo tretjim osebam in soglasodajalcem, kakor tudi da opravi poizvedbe pri pristojnih državnih in drugih organih in institucijah, drugih soglasodajalcih ali tretjih osebah, katerim naročnik s podpisom te pogodbe dovoljuje posredovanje podatkov in informacij (proti predložitvi te pogodbe).</w:t>
      </w:r>
    </w:p>
    <w:p w14:paraId="4F4DD0A3" w14:textId="77777777" w:rsidR="00432F91" w:rsidRPr="00030937" w:rsidRDefault="00432F91" w:rsidP="00030937">
      <w:pPr>
        <w:jc w:val="both"/>
        <w:rPr>
          <w:rFonts w:asciiTheme="minorHAnsi" w:hAnsiTheme="minorHAnsi"/>
          <w:lang w:eastAsia="zh-CN"/>
        </w:rPr>
      </w:pPr>
    </w:p>
    <w:p w14:paraId="22D393E3" w14:textId="60A60115" w:rsidR="00030937" w:rsidRPr="000E167B" w:rsidRDefault="00030937" w:rsidP="000E167B">
      <w:pPr>
        <w:numPr>
          <w:ilvl w:val="0"/>
          <w:numId w:val="28"/>
        </w:numPr>
        <w:rPr>
          <w:rFonts w:asciiTheme="minorHAnsi" w:hAnsiTheme="minorHAnsi"/>
          <w:b/>
          <w:lang w:eastAsia="zh-CN"/>
        </w:rPr>
      </w:pPr>
      <w:r w:rsidRPr="000E167B">
        <w:rPr>
          <w:rFonts w:asciiTheme="minorHAnsi" w:hAnsiTheme="minorHAnsi"/>
          <w:b/>
          <w:lang w:eastAsia="zh-CN"/>
        </w:rPr>
        <w:t>člen</w:t>
      </w:r>
    </w:p>
    <w:p w14:paraId="29DD3A84" w14:textId="77777777" w:rsidR="00030937" w:rsidRPr="00030937" w:rsidRDefault="00030937" w:rsidP="00030937">
      <w:pPr>
        <w:jc w:val="both"/>
        <w:rPr>
          <w:rFonts w:asciiTheme="minorHAnsi" w:hAnsiTheme="minorHAnsi"/>
          <w:lang w:eastAsia="zh-CN"/>
        </w:rPr>
      </w:pPr>
    </w:p>
    <w:p w14:paraId="271AA5A2"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 xml:space="preserve">Na dokumentaciji, ki je pripravljena v okviru izvajanja predmeta te pogodbe, ter na nosilcih, na katerih je fiksirana takšna dokumentacija, pridobi naročnik lastninsko pravico. </w:t>
      </w:r>
    </w:p>
    <w:p w14:paraId="4450FCDC" w14:textId="77777777" w:rsidR="00030937" w:rsidRPr="00030937" w:rsidRDefault="00030937" w:rsidP="00030937">
      <w:pPr>
        <w:jc w:val="both"/>
        <w:rPr>
          <w:rFonts w:asciiTheme="minorHAnsi" w:hAnsiTheme="minorHAnsi"/>
          <w:lang w:eastAsia="zh-CN"/>
        </w:rPr>
      </w:pPr>
    </w:p>
    <w:p w14:paraId="720168EC"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Na izdelani dokumentaciji po tej pogodbi in drugi dokumentaciji ter na vseh drugih avtorskih delih, ki jih izvajalec izdela sam ali da izdelati za naročnika po tej pogodbi, pridobi naročnik vse materialne avtorske pravice in druge pravice avtorja, kot je to določeno v tem členu. Glede na to, da je izvajalec pravna oseba, izvajalec naročniku izrecno zagotavlja, da bo od vseh avtorjev oz. soavtorjev, ki bodo izdelovali oziroma sodelovali pri izvajanju in druge dokumentacije ter druga avtorska dela, ki so predmet te pogodbe, pridobil vse materialne avtorske pravice in druge pravice avtorjev (na takšni dokumentaciji oziroma drugih avtorskih delih) ter jih nato skladno z določili te pogodbe prenesel naprej na naročnika. Za vse materialne avtorske pravice in druge pravice avtorjev (na takšni dokumentaciji oziroma drugih avtorskih delih) se šteje, da so v skladu z določili te pogodbe prenesene na naročnika v trenutku, ko jih pridobi izvajalec.</w:t>
      </w:r>
    </w:p>
    <w:p w14:paraId="3B23203E" w14:textId="77777777" w:rsidR="00030937" w:rsidRPr="00030937" w:rsidRDefault="00030937" w:rsidP="00030937">
      <w:pPr>
        <w:jc w:val="both"/>
        <w:rPr>
          <w:rFonts w:asciiTheme="minorHAnsi" w:hAnsiTheme="minorHAnsi"/>
          <w:lang w:eastAsia="zh-CN"/>
        </w:rPr>
      </w:pPr>
    </w:p>
    <w:p w14:paraId="4D98C3C3"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V skladu s prvim odstavkom tega člena izvajalec na naročnika prenaša vse materialne avtorske pravice in druge pravice avtorja (na dokumentaciji ter na vseh drugih avtorskih delih, ki nastanejo zaradi izpolnitve te pogodbe oz. v zvezi s to pogodbo).</w:t>
      </w:r>
    </w:p>
    <w:p w14:paraId="789AF67D" w14:textId="77777777" w:rsidR="00030937" w:rsidRPr="00030937" w:rsidRDefault="00030937" w:rsidP="00030937">
      <w:pPr>
        <w:jc w:val="both"/>
        <w:rPr>
          <w:rFonts w:asciiTheme="minorHAnsi" w:hAnsiTheme="minorHAnsi"/>
          <w:lang w:eastAsia="zh-CN"/>
        </w:rPr>
      </w:pPr>
    </w:p>
    <w:p w14:paraId="6BEF13C4"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Izvajalec in naročnik soglašata, da lahko naročnik materialne avtorske pravice ali druge pravice avtorja, ki jih pridobi po tej pogodbi, prenese naprej na tretje osebe.</w:t>
      </w:r>
    </w:p>
    <w:p w14:paraId="4DD637DE" w14:textId="77777777" w:rsidR="00030937" w:rsidRPr="00030937" w:rsidRDefault="00030937" w:rsidP="00030937">
      <w:pPr>
        <w:jc w:val="both"/>
        <w:rPr>
          <w:rFonts w:asciiTheme="minorHAnsi" w:hAnsiTheme="minorHAnsi"/>
          <w:lang w:eastAsia="zh-CN"/>
        </w:rPr>
      </w:pPr>
    </w:p>
    <w:p w14:paraId="2E2A2E9E"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Stranki določata, da skupna pogodbena vrednost za izvedbo del, ki so predmet te pogodbe, ki je navedena v tej pogodbi, že vsebuje znesek avtorskega honorarja. Skladno z navedenim za prenos materialnih avtorskih pravic in drugih pravic avtorja po tej pogodbi naročnik izvajalcu torej ne dolguje dodatnega plačila.</w:t>
      </w:r>
    </w:p>
    <w:p w14:paraId="234B3D9D" w14:textId="1AE6438E" w:rsidR="00030937" w:rsidRDefault="00030937" w:rsidP="00030937">
      <w:pPr>
        <w:jc w:val="both"/>
        <w:rPr>
          <w:rFonts w:asciiTheme="minorHAnsi" w:hAnsiTheme="minorHAnsi"/>
          <w:lang w:eastAsia="zh-CN"/>
        </w:rPr>
      </w:pPr>
    </w:p>
    <w:p w14:paraId="0EBA4D45" w14:textId="77777777" w:rsidR="00432F91" w:rsidRPr="00030937" w:rsidRDefault="00432F91" w:rsidP="00030937">
      <w:pPr>
        <w:jc w:val="both"/>
        <w:rPr>
          <w:rFonts w:asciiTheme="minorHAnsi" w:hAnsiTheme="minorHAnsi"/>
          <w:lang w:eastAsia="zh-CN"/>
        </w:rPr>
      </w:pPr>
    </w:p>
    <w:p w14:paraId="18877E30" w14:textId="7E8E97F6" w:rsidR="00030937" w:rsidRPr="000E167B" w:rsidRDefault="00030937" w:rsidP="000E167B">
      <w:pPr>
        <w:numPr>
          <w:ilvl w:val="0"/>
          <w:numId w:val="28"/>
        </w:numPr>
        <w:rPr>
          <w:rFonts w:asciiTheme="minorHAnsi" w:hAnsiTheme="minorHAnsi"/>
          <w:b/>
          <w:lang w:eastAsia="zh-CN"/>
        </w:rPr>
      </w:pPr>
      <w:r w:rsidRPr="000E167B">
        <w:rPr>
          <w:rFonts w:asciiTheme="minorHAnsi" w:hAnsiTheme="minorHAnsi"/>
          <w:b/>
          <w:lang w:eastAsia="zh-CN"/>
        </w:rPr>
        <w:t>člen</w:t>
      </w:r>
    </w:p>
    <w:p w14:paraId="2100BC39" w14:textId="77777777" w:rsidR="00030937" w:rsidRPr="00030937" w:rsidRDefault="00030937" w:rsidP="00030937">
      <w:pPr>
        <w:jc w:val="both"/>
        <w:rPr>
          <w:rFonts w:asciiTheme="minorHAnsi" w:hAnsiTheme="minorHAnsi"/>
          <w:lang w:eastAsia="zh-CN"/>
        </w:rPr>
      </w:pPr>
    </w:p>
    <w:p w14:paraId="3441A6CE"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Vsa dokumentacija, povezana z izvajanjem storitev po tej pogodbi, mora biti hranjena na način, da zagotavlja revizijsko sled izvajanja storitev.</w:t>
      </w:r>
    </w:p>
    <w:p w14:paraId="55A90D58" w14:textId="77777777" w:rsidR="00030937" w:rsidRPr="00030937" w:rsidRDefault="00030937" w:rsidP="00030937">
      <w:pPr>
        <w:jc w:val="both"/>
        <w:rPr>
          <w:rFonts w:asciiTheme="minorHAnsi" w:hAnsiTheme="minorHAnsi"/>
          <w:lang w:eastAsia="zh-CN"/>
        </w:rPr>
      </w:pPr>
    </w:p>
    <w:p w14:paraId="5171C102"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Izvajalec je vso dokumentacijo, povezano z izvajanjem storitev, dolžan hraniti v skladu z veljavno zakonodajo oziroma še najmanj 10 let po izpolnitvi pogodbenih obveznosti za potrebe naknadnih preverjanj. Pred iztekom tega roka ga lahko naročnik podaljša. Dokumentacija o izvajanju storitev je podlaga za spremljanje in nadzor nad izvedbo pogodbenih storitev.</w:t>
      </w:r>
    </w:p>
    <w:p w14:paraId="140653FA" w14:textId="77777777" w:rsidR="00030937" w:rsidRPr="00030937" w:rsidRDefault="00030937" w:rsidP="00030937">
      <w:pPr>
        <w:jc w:val="both"/>
        <w:rPr>
          <w:rFonts w:asciiTheme="minorHAnsi" w:hAnsiTheme="minorHAnsi"/>
          <w:lang w:eastAsia="zh-CN"/>
        </w:rPr>
      </w:pPr>
    </w:p>
    <w:p w14:paraId="51D06706"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Izvajalec se zavezuje, da bo zagotovil dostop do celotne dokumentacije v zvezi z izvajanjem storitev pristojnemu ministrstvu, pristojnemu organu upravljanja, organu, pristojnemu za potrjevanje, pristojnemu revizijskemu organu in drugim pristojnim nadzornim organom, vključenim v izvajanje, upravljanje, nadzor ali revizijo javnega razpisa ter njihovim pooblaščencem, in sicer tudi po izpolnitvi pogodbenih obveznosti oziroma po poteku pogodbe o izvedbi storitev.</w:t>
      </w:r>
    </w:p>
    <w:p w14:paraId="430D3CC7" w14:textId="77777777" w:rsidR="00030937" w:rsidRPr="00030937" w:rsidRDefault="00030937" w:rsidP="00030937">
      <w:pPr>
        <w:jc w:val="both"/>
        <w:rPr>
          <w:rFonts w:asciiTheme="minorHAnsi" w:hAnsiTheme="minorHAnsi"/>
          <w:lang w:eastAsia="zh-CN"/>
        </w:rPr>
      </w:pPr>
    </w:p>
    <w:p w14:paraId="6DE171D6"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Revizijska sled mora omogočati predstavitev časovnega zaporedja vseh dogodkov, povezanih z izvedbo posamezne aktivnosti storitev in poslovnih dogodkov, shranjenih v računovodskih in drugih evidencah. Revizijska sled je skupek vseh informacij, ki so potrebne, da se predstavi zgodovinski zapis o pomembnejših dogodkih oziroma aktivnostih povezanih s shranjenimi podatki in informacijami ter sistemi za zbiranje, obdelovanje in arhiviranje podatkov.</w:t>
      </w:r>
    </w:p>
    <w:p w14:paraId="7CD90CE2" w14:textId="77777777" w:rsidR="00030937" w:rsidRPr="00030937" w:rsidRDefault="00030937" w:rsidP="00030937">
      <w:pPr>
        <w:jc w:val="both"/>
        <w:rPr>
          <w:rFonts w:asciiTheme="minorHAnsi" w:hAnsiTheme="minorHAnsi"/>
          <w:lang w:eastAsia="zh-CN"/>
        </w:rPr>
      </w:pPr>
    </w:p>
    <w:p w14:paraId="2DD03AE8"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Informacije, ki jih revizijska sled vključuje, morajo biti takšne, da dokazujejo neoporečnost shranjene informacije. Njihov nastanek in hramba morata zagotavljati njihovo neoporečnost in uporabnost v vsem času hranjenja informacij.</w:t>
      </w:r>
    </w:p>
    <w:p w14:paraId="47DC5589" w14:textId="43C9CE1D" w:rsidR="00030937" w:rsidRDefault="00030937" w:rsidP="00030937">
      <w:pPr>
        <w:jc w:val="both"/>
        <w:rPr>
          <w:rFonts w:asciiTheme="minorHAnsi" w:hAnsiTheme="minorHAnsi"/>
          <w:lang w:eastAsia="zh-CN"/>
        </w:rPr>
      </w:pPr>
    </w:p>
    <w:p w14:paraId="2FF51543" w14:textId="77777777" w:rsidR="00432F91" w:rsidRDefault="00432F91" w:rsidP="00030937">
      <w:pPr>
        <w:jc w:val="both"/>
        <w:rPr>
          <w:rFonts w:asciiTheme="minorHAnsi" w:hAnsiTheme="minorHAnsi"/>
          <w:lang w:eastAsia="zh-CN"/>
        </w:rPr>
      </w:pPr>
    </w:p>
    <w:p w14:paraId="1A918038" w14:textId="77777777" w:rsidR="007756F4" w:rsidRDefault="007756F4" w:rsidP="00030937">
      <w:pPr>
        <w:jc w:val="both"/>
        <w:rPr>
          <w:rFonts w:asciiTheme="minorHAnsi" w:hAnsiTheme="minorHAnsi"/>
          <w:lang w:eastAsia="zh-CN"/>
        </w:rPr>
      </w:pPr>
    </w:p>
    <w:p w14:paraId="5AF09858" w14:textId="77777777" w:rsidR="007756F4" w:rsidRDefault="007756F4" w:rsidP="00030937">
      <w:pPr>
        <w:jc w:val="both"/>
        <w:rPr>
          <w:rFonts w:asciiTheme="minorHAnsi" w:hAnsiTheme="minorHAnsi"/>
          <w:lang w:eastAsia="zh-CN"/>
        </w:rPr>
      </w:pPr>
    </w:p>
    <w:p w14:paraId="5B11440E" w14:textId="77777777" w:rsidR="007756F4" w:rsidRPr="00030937" w:rsidRDefault="007756F4" w:rsidP="00030937">
      <w:pPr>
        <w:jc w:val="both"/>
        <w:rPr>
          <w:rFonts w:asciiTheme="minorHAnsi" w:hAnsiTheme="minorHAnsi"/>
          <w:lang w:eastAsia="zh-CN"/>
        </w:rPr>
      </w:pPr>
    </w:p>
    <w:p w14:paraId="6ACA3CD6" w14:textId="12E8A8B5" w:rsidR="00030937" w:rsidRPr="000E167B" w:rsidRDefault="00030937" w:rsidP="000E167B">
      <w:pPr>
        <w:numPr>
          <w:ilvl w:val="0"/>
          <w:numId w:val="28"/>
        </w:numPr>
        <w:rPr>
          <w:rFonts w:asciiTheme="minorHAnsi" w:hAnsiTheme="minorHAnsi"/>
          <w:b/>
          <w:lang w:eastAsia="zh-CN"/>
        </w:rPr>
      </w:pPr>
      <w:r w:rsidRPr="000E167B">
        <w:rPr>
          <w:rFonts w:asciiTheme="minorHAnsi" w:hAnsiTheme="minorHAnsi"/>
          <w:b/>
          <w:lang w:eastAsia="zh-CN"/>
        </w:rPr>
        <w:t>člen</w:t>
      </w:r>
    </w:p>
    <w:p w14:paraId="2314E56D" w14:textId="77777777" w:rsidR="004030B7" w:rsidRDefault="004030B7" w:rsidP="00030937">
      <w:pPr>
        <w:jc w:val="both"/>
        <w:rPr>
          <w:rFonts w:asciiTheme="minorHAnsi" w:hAnsiTheme="minorHAnsi"/>
          <w:lang w:eastAsia="zh-CN"/>
        </w:rPr>
      </w:pPr>
    </w:p>
    <w:p w14:paraId="144B1FD5" w14:textId="39D644CF" w:rsidR="00403842" w:rsidRPr="00042570" w:rsidRDefault="00403842" w:rsidP="00403842">
      <w:pPr>
        <w:jc w:val="both"/>
        <w:rPr>
          <w:lang w:eastAsia="zh-CN"/>
        </w:rPr>
      </w:pPr>
      <w:r w:rsidRPr="00677A7D">
        <w:rPr>
          <w:rFonts w:asciiTheme="minorHAnsi" w:hAnsiTheme="minorHAnsi"/>
          <w:lang w:eastAsia="zh-CN"/>
        </w:rPr>
        <w:t>Pogodba je sklenjena, ko jo podpišeta obe pogodbeni stranki in velja 24 mesecev od sklenitve pogodbe oziroma velja za</w:t>
      </w:r>
      <w:r w:rsidRPr="00677A7D">
        <w:rPr>
          <w:lang w:eastAsia="zh-CN"/>
        </w:rPr>
        <w:t xml:space="preserve"> skupno 24 zakupov prostora za objavo informativnih vsebin v tiskanem mediju.</w:t>
      </w:r>
    </w:p>
    <w:p w14:paraId="15062BDB" w14:textId="2139D2AD" w:rsidR="00030937" w:rsidRDefault="00030937" w:rsidP="00030937">
      <w:pPr>
        <w:jc w:val="both"/>
        <w:rPr>
          <w:rFonts w:asciiTheme="minorHAnsi" w:hAnsiTheme="minorHAnsi"/>
          <w:lang w:eastAsia="zh-CN"/>
        </w:rPr>
      </w:pPr>
    </w:p>
    <w:p w14:paraId="4253FEEE" w14:textId="77777777" w:rsidR="00432F91" w:rsidRPr="00030937" w:rsidRDefault="00432F91" w:rsidP="00030937">
      <w:pPr>
        <w:jc w:val="both"/>
        <w:rPr>
          <w:rFonts w:asciiTheme="minorHAnsi" w:hAnsiTheme="minorHAnsi"/>
          <w:lang w:eastAsia="zh-CN"/>
        </w:rPr>
      </w:pPr>
    </w:p>
    <w:p w14:paraId="28CD28FB" w14:textId="25D68D18" w:rsidR="00030937" w:rsidRPr="000E167B" w:rsidRDefault="00030937" w:rsidP="000E167B">
      <w:pPr>
        <w:numPr>
          <w:ilvl w:val="0"/>
          <w:numId w:val="28"/>
        </w:numPr>
        <w:rPr>
          <w:rFonts w:asciiTheme="minorHAnsi" w:hAnsiTheme="minorHAnsi"/>
          <w:b/>
          <w:lang w:eastAsia="zh-CN"/>
        </w:rPr>
      </w:pPr>
      <w:r w:rsidRPr="000E167B">
        <w:rPr>
          <w:rFonts w:asciiTheme="minorHAnsi" w:hAnsiTheme="minorHAnsi"/>
          <w:b/>
          <w:lang w:eastAsia="zh-CN"/>
        </w:rPr>
        <w:t>člen</w:t>
      </w:r>
    </w:p>
    <w:p w14:paraId="10C59964" w14:textId="77777777" w:rsidR="004030B7" w:rsidRDefault="004030B7" w:rsidP="00030937">
      <w:pPr>
        <w:jc w:val="both"/>
        <w:rPr>
          <w:rFonts w:asciiTheme="minorHAnsi" w:hAnsiTheme="minorHAnsi"/>
          <w:lang w:eastAsia="zh-CN"/>
        </w:rPr>
      </w:pPr>
    </w:p>
    <w:p w14:paraId="61A9F667" w14:textId="68B9EF38" w:rsidR="00030937" w:rsidRPr="00030937" w:rsidRDefault="00030937" w:rsidP="00030937">
      <w:pPr>
        <w:jc w:val="both"/>
        <w:rPr>
          <w:rFonts w:asciiTheme="minorHAnsi" w:hAnsiTheme="minorHAnsi"/>
          <w:lang w:eastAsia="zh-CN"/>
        </w:rPr>
      </w:pPr>
      <w:r w:rsidRPr="00030937">
        <w:rPr>
          <w:rFonts w:asciiTheme="minorHAnsi" w:hAnsiTheme="minorHAnsi"/>
          <w:lang w:eastAsia="zh-CN"/>
        </w:rPr>
        <w:t xml:space="preserve">Pogodba se lahko spremeni ali dopolni s pisnim </w:t>
      </w:r>
      <w:r w:rsidR="00C31ABC">
        <w:rPr>
          <w:rFonts w:asciiTheme="minorHAnsi" w:hAnsiTheme="minorHAnsi"/>
          <w:lang w:eastAsia="zh-CN"/>
        </w:rPr>
        <w:t>dodatkom</w:t>
      </w:r>
      <w:r w:rsidRPr="00030937">
        <w:rPr>
          <w:rFonts w:asciiTheme="minorHAnsi" w:hAnsiTheme="minorHAnsi"/>
          <w:lang w:eastAsia="zh-CN"/>
        </w:rPr>
        <w:t>, ki ga sporazumno sprejmeta in podpišeta obe pogodbeni stranki skladno z veljavnimi predpisi.</w:t>
      </w:r>
    </w:p>
    <w:p w14:paraId="505EC9B9"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Za spremembo kontaktnih podatkov in spremembo skrbnikov pogodbe je dovolj pisno obvestilo ene stranke drugi stranki.</w:t>
      </w:r>
    </w:p>
    <w:p w14:paraId="652027DE" w14:textId="2BCB1B70" w:rsidR="00F83C5C" w:rsidRDefault="00F83C5C" w:rsidP="00030937">
      <w:pPr>
        <w:jc w:val="both"/>
        <w:rPr>
          <w:rFonts w:asciiTheme="minorHAnsi" w:hAnsiTheme="minorHAnsi"/>
          <w:lang w:eastAsia="zh-CN"/>
        </w:rPr>
      </w:pPr>
    </w:p>
    <w:p w14:paraId="29E86743" w14:textId="77777777" w:rsidR="00432F91" w:rsidRPr="00030937" w:rsidRDefault="00432F91" w:rsidP="00030937">
      <w:pPr>
        <w:jc w:val="both"/>
        <w:rPr>
          <w:rFonts w:asciiTheme="minorHAnsi" w:hAnsiTheme="minorHAnsi"/>
          <w:lang w:eastAsia="zh-CN"/>
        </w:rPr>
      </w:pPr>
    </w:p>
    <w:p w14:paraId="3B382D2A" w14:textId="23927BFF" w:rsidR="00030937" w:rsidRPr="000E167B" w:rsidRDefault="00030937" w:rsidP="000E167B">
      <w:pPr>
        <w:numPr>
          <w:ilvl w:val="0"/>
          <w:numId w:val="28"/>
        </w:numPr>
        <w:rPr>
          <w:rFonts w:asciiTheme="minorHAnsi" w:hAnsiTheme="minorHAnsi"/>
          <w:b/>
          <w:lang w:eastAsia="zh-CN"/>
        </w:rPr>
      </w:pPr>
      <w:r w:rsidRPr="000E167B">
        <w:rPr>
          <w:rFonts w:asciiTheme="minorHAnsi" w:hAnsiTheme="minorHAnsi"/>
          <w:b/>
          <w:lang w:eastAsia="zh-CN"/>
        </w:rPr>
        <w:t>člen</w:t>
      </w:r>
    </w:p>
    <w:p w14:paraId="07FA45E9" w14:textId="77777777" w:rsidR="004030B7" w:rsidRDefault="004030B7" w:rsidP="00030937">
      <w:pPr>
        <w:jc w:val="both"/>
        <w:rPr>
          <w:rFonts w:asciiTheme="minorHAnsi" w:hAnsiTheme="minorHAnsi"/>
          <w:lang w:eastAsia="zh-CN"/>
        </w:rPr>
      </w:pPr>
    </w:p>
    <w:p w14:paraId="75296751" w14:textId="1317829C" w:rsidR="00030937" w:rsidRPr="00030937" w:rsidRDefault="00030937" w:rsidP="00030937">
      <w:pPr>
        <w:jc w:val="both"/>
        <w:rPr>
          <w:rFonts w:asciiTheme="minorHAnsi" w:hAnsiTheme="minorHAnsi"/>
          <w:lang w:eastAsia="zh-CN"/>
        </w:rPr>
      </w:pPr>
      <w:r w:rsidRPr="00030937">
        <w:rPr>
          <w:rFonts w:asciiTheme="minorHAnsi" w:hAnsiTheme="minorHAnsi"/>
          <w:lang w:eastAsia="zh-CN"/>
        </w:rPr>
        <w:t>Za medsebojne obveznosti, ki so opredeljene v tej pogodbi, kot za ostale medsebojne obveznosti, ki v pogodbi niso opredeljene, veljajo določila Obligacijskega zakonika in drugi predpisi, ki urejajo to področje.</w:t>
      </w:r>
    </w:p>
    <w:p w14:paraId="012F8FA1" w14:textId="2A75856A" w:rsidR="004030B7" w:rsidRDefault="004030B7" w:rsidP="00030937">
      <w:pPr>
        <w:jc w:val="both"/>
        <w:rPr>
          <w:rFonts w:asciiTheme="minorHAnsi" w:hAnsiTheme="minorHAnsi"/>
          <w:lang w:eastAsia="zh-CN"/>
        </w:rPr>
      </w:pPr>
    </w:p>
    <w:p w14:paraId="798BF2E5" w14:textId="77777777" w:rsidR="00432F91" w:rsidRPr="00030937" w:rsidRDefault="00432F91" w:rsidP="00030937">
      <w:pPr>
        <w:jc w:val="both"/>
        <w:rPr>
          <w:rFonts w:asciiTheme="minorHAnsi" w:hAnsiTheme="minorHAnsi"/>
          <w:lang w:eastAsia="zh-CN"/>
        </w:rPr>
      </w:pPr>
    </w:p>
    <w:p w14:paraId="138A44E5" w14:textId="08F393AC" w:rsidR="00030937" w:rsidRPr="000E167B" w:rsidRDefault="00030937" w:rsidP="000E167B">
      <w:pPr>
        <w:numPr>
          <w:ilvl w:val="0"/>
          <w:numId w:val="28"/>
        </w:numPr>
        <w:rPr>
          <w:rFonts w:asciiTheme="minorHAnsi" w:hAnsiTheme="minorHAnsi"/>
          <w:b/>
          <w:lang w:eastAsia="zh-CN"/>
        </w:rPr>
      </w:pPr>
      <w:r w:rsidRPr="000E167B">
        <w:rPr>
          <w:rFonts w:asciiTheme="minorHAnsi" w:hAnsiTheme="minorHAnsi"/>
          <w:b/>
          <w:lang w:eastAsia="zh-CN"/>
        </w:rPr>
        <w:t>člen</w:t>
      </w:r>
    </w:p>
    <w:p w14:paraId="69B1C655" w14:textId="77777777" w:rsidR="004030B7" w:rsidRDefault="004030B7" w:rsidP="00030937">
      <w:pPr>
        <w:jc w:val="both"/>
        <w:rPr>
          <w:rFonts w:asciiTheme="minorHAnsi" w:hAnsiTheme="minorHAnsi"/>
          <w:lang w:eastAsia="zh-CN"/>
        </w:rPr>
      </w:pPr>
    </w:p>
    <w:p w14:paraId="3A81BC30" w14:textId="785F8C7A" w:rsidR="00030937" w:rsidRPr="00030937" w:rsidRDefault="00030937" w:rsidP="00030937">
      <w:pPr>
        <w:jc w:val="both"/>
        <w:rPr>
          <w:rFonts w:asciiTheme="minorHAnsi" w:hAnsiTheme="minorHAnsi"/>
          <w:lang w:eastAsia="zh-CN"/>
        </w:rPr>
      </w:pPr>
      <w:r w:rsidRPr="00030937">
        <w:rPr>
          <w:rFonts w:asciiTheme="minorHAnsi" w:hAnsiTheme="minorHAnsi"/>
          <w:lang w:eastAsia="zh-CN"/>
        </w:rPr>
        <w:t xml:space="preserve">Vse morebitne spore iz te pogodbe bosta pogodbeni stranki reševali sporazumno. </w:t>
      </w:r>
      <w:r w:rsidR="00AD453D">
        <w:rPr>
          <w:rFonts w:asciiTheme="minorHAnsi" w:hAnsiTheme="minorHAnsi"/>
          <w:lang w:eastAsia="zh-CN"/>
        </w:rPr>
        <w:t>Če</w:t>
      </w:r>
      <w:r w:rsidRPr="00030937">
        <w:rPr>
          <w:rFonts w:asciiTheme="minorHAnsi" w:hAnsiTheme="minorHAnsi"/>
          <w:lang w:eastAsia="zh-CN"/>
        </w:rPr>
        <w:t xml:space="preserve"> to ne bo mogoče, spore rešuje stvarno pristojno sodišče v Kranju.</w:t>
      </w:r>
    </w:p>
    <w:p w14:paraId="1E1D63B8" w14:textId="77777777" w:rsidR="00030937" w:rsidRPr="00030937" w:rsidRDefault="00030937" w:rsidP="00030937">
      <w:pPr>
        <w:jc w:val="both"/>
        <w:rPr>
          <w:rFonts w:asciiTheme="minorHAnsi" w:hAnsiTheme="minorHAnsi"/>
          <w:lang w:eastAsia="zh-CN"/>
        </w:rPr>
      </w:pPr>
    </w:p>
    <w:p w14:paraId="68873AFF"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Ta pogodba je napisana v 4 (štirih) enakih izvodih, od katerih naročnik prejme 3 (tri), izvajalec pa 1 (en) izvod.</w:t>
      </w:r>
    </w:p>
    <w:p w14:paraId="162F4835" w14:textId="2DC87D10" w:rsidR="00030937" w:rsidRDefault="00030937" w:rsidP="00030937">
      <w:pPr>
        <w:jc w:val="both"/>
        <w:rPr>
          <w:rFonts w:asciiTheme="minorHAnsi" w:hAnsiTheme="minorHAnsi"/>
          <w:lang w:eastAsia="zh-CN"/>
        </w:rPr>
      </w:pPr>
    </w:p>
    <w:p w14:paraId="7F72AC2B" w14:textId="77777777" w:rsidR="00432F91" w:rsidRPr="00030937" w:rsidRDefault="00432F91" w:rsidP="00030937">
      <w:pPr>
        <w:jc w:val="both"/>
        <w:rPr>
          <w:rFonts w:asciiTheme="minorHAnsi" w:hAnsiTheme="minorHAnsi"/>
          <w:lang w:eastAsia="zh-CN"/>
        </w:rPr>
      </w:pPr>
    </w:p>
    <w:p w14:paraId="2EF1D7D2" w14:textId="5C9927BB" w:rsidR="00030937" w:rsidRPr="000E167B" w:rsidRDefault="00030937" w:rsidP="000E167B">
      <w:pPr>
        <w:numPr>
          <w:ilvl w:val="0"/>
          <w:numId w:val="28"/>
        </w:numPr>
        <w:rPr>
          <w:rFonts w:asciiTheme="minorHAnsi" w:hAnsiTheme="minorHAnsi"/>
          <w:b/>
          <w:lang w:eastAsia="zh-CN"/>
        </w:rPr>
      </w:pPr>
      <w:r w:rsidRPr="000E167B">
        <w:rPr>
          <w:rFonts w:asciiTheme="minorHAnsi" w:hAnsiTheme="minorHAnsi"/>
          <w:b/>
          <w:lang w:eastAsia="zh-CN"/>
        </w:rPr>
        <w:t>člen</w:t>
      </w:r>
    </w:p>
    <w:p w14:paraId="4DBEBFD4" w14:textId="77777777" w:rsidR="004030B7" w:rsidRDefault="004030B7" w:rsidP="00030937">
      <w:pPr>
        <w:jc w:val="both"/>
        <w:rPr>
          <w:rFonts w:asciiTheme="minorHAnsi" w:hAnsiTheme="minorHAnsi"/>
          <w:bCs/>
          <w:lang w:eastAsia="zh-CN"/>
        </w:rPr>
      </w:pPr>
    </w:p>
    <w:p w14:paraId="0EF16078" w14:textId="68591F21"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V primeru, da se ugotovi, da je pri izvedbi javnega naročila, na podlagi katerega je podpisana ta pogodba</w:t>
      </w:r>
      <w:r w:rsidR="00AD453D">
        <w:rPr>
          <w:rFonts w:asciiTheme="minorHAnsi" w:hAnsiTheme="minorHAnsi"/>
          <w:bCs/>
          <w:lang w:eastAsia="zh-CN"/>
        </w:rPr>
        <w:t>,</w:t>
      </w:r>
      <w:r w:rsidRPr="00030937">
        <w:rPr>
          <w:rFonts w:asciiTheme="minorHAnsi" w:hAnsiTheme="minorHAnsi"/>
          <w:bCs/>
          <w:lang w:eastAsia="zh-CN"/>
        </w:rPr>
        <w:t xml:space="preserve">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5D0E9284" w14:textId="77777777" w:rsidR="00030937" w:rsidRPr="00030937" w:rsidRDefault="00030937" w:rsidP="00030937">
      <w:pPr>
        <w:jc w:val="both"/>
        <w:rPr>
          <w:rFonts w:asciiTheme="minorHAnsi" w:hAnsiTheme="minorHAnsi"/>
          <w:bCs/>
          <w:lang w:eastAsia="zh-CN"/>
        </w:rPr>
      </w:pPr>
    </w:p>
    <w:p w14:paraId="1317B144" w14:textId="3F5E457B" w:rsidR="00030937" w:rsidRPr="00030937" w:rsidRDefault="00030937" w:rsidP="00030937">
      <w:pPr>
        <w:jc w:val="both"/>
        <w:rPr>
          <w:rFonts w:asciiTheme="minorHAnsi" w:hAnsiTheme="minorHAnsi"/>
          <w:bCs/>
          <w:lang w:eastAsia="zh-CN"/>
        </w:rPr>
      </w:pPr>
      <w:r w:rsidRPr="00030937">
        <w:rPr>
          <w:rFonts w:asciiTheme="minorHAnsi" w:hAnsiTheme="minorHAnsi"/>
          <w:bCs/>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62C88047" w14:textId="50F0E84C" w:rsidR="00030937" w:rsidRDefault="00030937" w:rsidP="00030937">
      <w:pPr>
        <w:jc w:val="both"/>
        <w:rPr>
          <w:rFonts w:asciiTheme="minorHAnsi" w:hAnsiTheme="minorHAnsi"/>
          <w:lang w:eastAsia="zh-CN"/>
        </w:rPr>
      </w:pPr>
    </w:p>
    <w:p w14:paraId="450C9928" w14:textId="77777777" w:rsidR="00432F91" w:rsidRDefault="00432F91" w:rsidP="00030937">
      <w:pPr>
        <w:jc w:val="both"/>
        <w:rPr>
          <w:rFonts w:asciiTheme="minorHAnsi" w:hAnsiTheme="minorHAnsi"/>
          <w:lang w:eastAsia="zh-CN"/>
        </w:rPr>
      </w:pPr>
    </w:p>
    <w:p w14:paraId="0E7EFC16" w14:textId="77777777" w:rsidR="00677A7D" w:rsidRDefault="00677A7D" w:rsidP="00030937">
      <w:pPr>
        <w:jc w:val="both"/>
        <w:rPr>
          <w:rFonts w:asciiTheme="minorHAnsi" w:hAnsiTheme="minorHAnsi"/>
          <w:lang w:eastAsia="zh-CN"/>
        </w:rPr>
      </w:pPr>
    </w:p>
    <w:p w14:paraId="3899A2B2" w14:textId="77777777" w:rsidR="00677A7D" w:rsidRPr="00030937" w:rsidRDefault="00677A7D" w:rsidP="00030937">
      <w:pPr>
        <w:jc w:val="both"/>
        <w:rPr>
          <w:rFonts w:asciiTheme="minorHAnsi" w:hAnsiTheme="minorHAnsi"/>
          <w:lang w:eastAsia="zh-CN"/>
        </w:rPr>
      </w:pPr>
    </w:p>
    <w:p w14:paraId="40EE0D5E" w14:textId="3DD6672C" w:rsidR="00030937" w:rsidRPr="000E167B" w:rsidRDefault="00030937" w:rsidP="000E167B">
      <w:pPr>
        <w:numPr>
          <w:ilvl w:val="0"/>
          <w:numId w:val="28"/>
        </w:numPr>
        <w:rPr>
          <w:rFonts w:asciiTheme="minorHAnsi" w:hAnsiTheme="minorHAnsi"/>
          <w:b/>
          <w:lang w:eastAsia="zh-CN"/>
        </w:rPr>
      </w:pPr>
      <w:r w:rsidRPr="000E167B">
        <w:rPr>
          <w:rFonts w:asciiTheme="minorHAnsi" w:hAnsiTheme="minorHAnsi"/>
          <w:b/>
          <w:lang w:eastAsia="zh-CN"/>
        </w:rPr>
        <w:t>člen</w:t>
      </w:r>
    </w:p>
    <w:p w14:paraId="1D716C94" w14:textId="77777777" w:rsidR="004030B7" w:rsidRDefault="004030B7" w:rsidP="00030937">
      <w:pPr>
        <w:jc w:val="both"/>
        <w:rPr>
          <w:rFonts w:asciiTheme="minorHAnsi" w:hAnsiTheme="minorHAnsi"/>
          <w:lang w:eastAsia="zh-CN"/>
        </w:rPr>
      </w:pPr>
    </w:p>
    <w:p w14:paraId="0783A65E" w14:textId="632F0220" w:rsidR="00030937" w:rsidRPr="00030937" w:rsidRDefault="00030937" w:rsidP="00030937">
      <w:pPr>
        <w:jc w:val="both"/>
        <w:rPr>
          <w:rFonts w:asciiTheme="minorHAnsi" w:hAnsiTheme="minorHAnsi"/>
          <w:lang w:eastAsia="zh-CN"/>
        </w:rPr>
      </w:pPr>
      <w:r w:rsidRPr="00030937">
        <w:rPr>
          <w:rFonts w:asciiTheme="minorHAnsi" w:hAnsiTheme="minorHAnsi"/>
          <w:lang w:eastAsia="zh-CN"/>
        </w:rPr>
        <w:t>Ta pogodba je sklenjena pod razveznim pogojem, ki se uresniči v primeru izpolnitve ene od naslednjih okoliščin:</w:t>
      </w:r>
    </w:p>
    <w:p w14:paraId="6092281B" w14:textId="54005E03" w:rsidR="00030937" w:rsidRPr="00030937" w:rsidRDefault="00030937" w:rsidP="00030937">
      <w:pPr>
        <w:jc w:val="both"/>
        <w:rPr>
          <w:rFonts w:asciiTheme="minorHAnsi" w:hAnsiTheme="minorHAnsi"/>
          <w:lang w:eastAsia="zh-CN"/>
        </w:rPr>
      </w:pPr>
      <w:r w:rsidRPr="00030937">
        <w:rPr>
          <w:rFonts w:asciiTheme="minorHAnsi" w:hAnsiTheme="minorHAnsi"/>
          <w:lang w:eastAsia="zh-CN"/>
        </w:rPr>
        <w:t>-</w:t>
      </w:r>
      <w:r w:rsidRPr="00030937">
        <w:rPr>
          <w:rFonts w:asciiTheme="minorHAnsi" w:hAnsiTheme="minorHAnsi"/>
          <w:lang w:eastAsia="zh-CN"/>
        </w:rPr>
        <w:tab/>
        <w:t>če bo naročnik seznanjen, da je sodišče s pravnomočno odločitvijo ugotovilo kršitve obveznosti delovne, okoljske ali socialne zakonodaje s strani izvajalca ali podizvajalca</w:t>
      </w:r>
      <w:r w:rsidR="00AD453D">
        <w:rPr>
          <w:rFonts w:asciiTheme="minorHAnsi" w:hAnsiTheme="minorHAnsi"/>
          <w:lang w:eastAsia="zh-CN"/>
        </w:rPr>
        <w:t>,</w:t>
      </w:r>
      <w:r w:rsidRPr="00030937">
        <w:rPr>
          <w:rFonts w:asciiTheme="minorHAnsi" w:hAnsiTheme="minorHAnsi"/>
          <w:lang w:eastAsia="zh-CN"/>
        </w:rPr>
        <w:t xml:space="preserve"> ali</w:t>
      </w:r>
    </w:p>
    <w:p w14:paraId="62198A58"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w:t>
      </w:r>
      <w:r w:rsidRPr="00030937">
        <w:rPr>
          <w:rFonts w:asciiTheme="minorHAnsi" w:hAnsiTheme="minorHAnsi"/>
          <w:lang w:eastAsia="zh-CN"/>
        </w:rPr>
        <w:tab/>
        <w:t>če bo naročnik seznanjen, da je pristojni državni organ pri izvajalcu ali podizvajalcu v času izvajanja pogodbe ugotovil najmanj dve kršitvi v zvezi s:</w:t>
      </w:r>
    </w:p>
    <w:p w14:paraId="08DD3973"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o</w:t>
      </w:r>
      <w:r w:rsidRPr="00030937">
        <w:rPr>
          <w:rFonts w:asciiTheme="minorHAnsi" w:hAnsiTheme="minorHAnsi"/>
          <w:lang w:eastAsia="zh-CN"/>
        </w:rPr>
        <w:tab/>
        <w:t>plačilom za delo,</w:t>
      </w:r>
    </w:p>
    <w:p w14:paraId="29F19E56"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o</w:t>
      </w:r>
      <w:r w:rsidRPr="00030937">
        <w:rPr>
          <w:rFonts w:asciiTheme="minorHAnsi" w:hAnsiTheme="minorHAnsi"/>
          <w:lang w:eastAsia="zh-CN"/>
        </w:rPr>
        <w:tab/>
        <w:t>delovnim časom,</w:t>
      </w:r>
    </w:p>
    <w:p w14:paraId="35540D81"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o</w:t>
      </w:r>
      <w:r w:rsidRPr="00030937">
        <w:rPr>
          <w:rFonts w:asciiTheme="minorHAnsi" w:hAnsiTheme="minorHAnsi"/>
          <w:lang w:eastAsia="zh-CN"/>
        </w:rPr>
        <w:tab/>
        <w:t>počitki,</w:t>
      </w:r>
    </w:p>
    <w:p w14:paraId="7496D38B"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o</w:t>
      </w:r>
      <w:r w:rsidRPr="00030937">
        <w:rPr>
          <w:rFonts w:asciiTheme="minorHAnsi" w:hAnsiTheme="minorHAnsi"/>
          <w:lang w:eastAsia="zh-CN"/>
        </w:rPr>
        <w:tab/>
        <w:t>opravljanjem dela na podlagi pogodb civilnega prava kljub obstoju elementov delovnega razmerja ali v zvezi z zaposlovanjem na črno</w:t>
      </w:r>
    </w:p>
    <w:p w14:paraId="593E78DA"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in za kateri mu je bila s pravnomočno odločitvijo ali več pravnomočnimi odločitvami izrečena globa za prekršek,</w:t>
      </w:r>
    </w:p>
    <w:p w14:paraId="4CAF18B0" w14:textId="77777777" w:rsidR="00030937" w:rsidRPr="00030937" w:rsidRDefault="00030937" w:rsidP="00030937">
      <w:pPr>
        <w:jc w:val="both"/>
        <w:rPr>
          <w:rFonts w:asciiTheme="minorHAnsi" w:hAnsiTheme="minorHAnsi"/>
          <w:lang w:eastAsia="zh-CN"/>
        </w:rPr>
      </w:pPr>
    </w:p>
    <w:p w14:paraId="7452FB70" w14:textId="3FE8AF75" w:rsidR="00030937" w:rsidRPr="00030937" w:rsidRDefault="00030937" w:rsidP="00030937">
      <w:pPr>
        <w:jc w:val="both"/>
        <w:rPr>
          <w:rFonts w:asciiTheme="minorHAnsi" w:hAnsiTheme="minorHAnsi"/>
          <w:lang w:eastAsia="zh-CN"/>
        </w:rPr>
      </w:pPr>
      <w:r w:rsidRPr="00030937">
        <w:rPr>
          <w:rFonts w:asciiTheme="minorHAnsi" w:hAnsiTheme="minorHAnsi"/>
          <w:lang w:eastAsia="zh-CN"/>
        </w:rPr>
        <w:t>in pod pogojem, da je od seznanitve s kršitvijo in do izteka veljavnosti pogodbe še najmanj šest mesecev oziroma če izvajalec nastopa s podizvajalcem</w:t>
      </w:r>
      <w:r w:rsidR="00AD453D">
        <w:rPr>
          <w:rFonts w:asciiTheme="minorHAnsi" w:hAnsiTheme="minorHAnsi"/>
          <w:lang w:eastAsia="zh-CN"/>
        </w:rPr>
        <w:t>,</w:t>
      </w:r>
      <w:r w:rsidRPr="00030937">
        <w:rPr>
          <w:rFonts w:asciiTheme="minorHAnsi" w:hAnsiTheme="minorHAnsi"/>
          <w:lang w:eastAsia="zh-CN"/>
        </w:rPr>
        <w:t xml:space="preserve"> pa tudi, če zaradi ugotovljene kršitve pri podizvajalcu izvajalec ne nadomesti ali zamenja tega podizvajalca, na način določen v skladu s 94. členom ZJN-3 in določili te pogodbe v roku 30 dni od seznanitve s kršitvijo.</w:t>
      </w:r>
    </w:p>
    <w:p w14:paraId="2E850048" w14:textId="77777777" w:rsidR="00030937" w:rsidRPr="00030937" w:rsidRDefault="00030937" w:rsidP="00030937">
      <w:pPr>
        <w:jc w:val="both"/>
        <w:rPr>
          <w:rFonts w:asciiTheme="minorHAnsi" w:hAnsiTheme="minorHAnsi"/>
          <w:lang w:eastAsia="zh-CN"/>
        </w:rPr>
      </w:pPr>
    </w:p>
    <w:p w14:paraId="3F68A917"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14:paraId="2D2BB684" w14:textId="77777777" w:rsidR="00030937" w:rsidRPr="00030937" w:rsidRDefault="00030937" w:rsidP="00030937">
      <w:pPr>
        <w:jc w:val="both"/>
        <w:rPr>
          <w:rFonts w:asciiTheme="minorHAnsi" w:hAnsiTheme="minorHAnsi"/>
          <w:lang w:eastAsia="zh-CN"/>
        </w:rPr>
      </w:pPr>
    </w:p>
    <w:p w14:paraId="0105B3A8" w14:textId="77777777" w:rsidR="00030937" w:rsidRPr="00030937" w:rsidRDefault="00030937" w:rsidP="00030937">
      <w:pPr>
        <w:jc w:val="both"/>
        <w:rPr>
          <w:rFonts w:asciiTheme="minorHAnsi" w:hAnsiTheme="minorHAnsi"/>
          <w:lang w:eastAsia="zh-CN"/>
        </w:rPr>
      </w:pPr>
      <w:r w:rsidRPr="00030937">
        <w:rPr>
          <w:rFonts w:asciiTheme="minorHAnsi" w:hAnsiTheme="minorHAnsi"/>
          <w:lang w:eastAsia="zh-CN"/>
        </w:rPr>
        <w:t xml:space="preserve">Če naročnik v roku 30 dni od seznanitve s kršitvijo ne začne novega postopka javnega naročila, se šteje, da je pogodba razvezana trideseti dan od seznanitve s kršitvijo. </w:t>
      </w:r>
    </w:p>
    <w:bookmarkEnd w:id="185"/>
    <w:p w14:paraId="66245235" w14:textId="606CDDDA" w:rsidR="000E167B" w:rsidRDefault="000E167B" w:rsidP="000E167B">
      <w:pPr>
        <w:jc w:val="both"/>
        <w:rPr>
          <w:rFonts w:eastAsia="Calibri"/>
          <w:bCs/>
          <w:color w:val="000000"/>
          <w:lang w:eastAsia="zh-CN"/>
        </w:rPr>
      </w:pPr>
    </w:p>
    <w:p w14:paraId="4B87CFC2" w14:textId="0D084EAB" w:rsidR="00432F91" w:rsidRDefault="00432F91" w:rsidP="000E167B">
      <w:pPr>
        <w:jc w:val="both"/>
        <w:rPr>
          <w:rFonts w:eastAsia="Calibri"/>
          <w:bCs/>
          <w:color w:val="000000"/>
          <w:lang w:eastAsia="zh-CN"/>
        </w:rPr>
      </w:pPr>
    </w:p>
    <w:p w14:paraId="12BEA6E7" w14:textId="5DAA3C3B" w:rsidR="00432F91" w:rsidRDefault="00432F91" w:rsidP="000E167B">
      <w:pPr>
        <w:jc w:val="both"/>
        <w:rPr>
          <w:rFonts w:eastAsia="Calibri"/>
          <w:bCs/>
          <w:color w:val="000000"/>
          <w:lang w:eastAsia="zh-CN"/>
        </w:rPr>
      </w:pPr>
    </w:p>
    <w:p w14:paraId="66D58823" w14:textId="369929AE" w:rsidR="00432F91" w:rsidRDefault="00432F91" w:rsidP="000E167B">
      <w:pPr>
        <w:jc w:val="both"/>
        <w:rPr>
          <w:rFonts w:eastAsia="Calibri"/>
          <w:bCs/>
          <w:color w:val="000000"/>
          <w:lang w:eastAsia="zh-CN"/>
        </w:rPr>
      </w:pPr>
    </w:p>
    <w:p w14:paraId="2CE0DBB8" w14:textId="77777777" w:rsidR="00432F91" w:rsidRPr="00F46608" w:rsidRDefault="00432F91" w:rsidP="000E167B">
      <w:pPr>
        <w:jc w:val="both"/>
        <w:rPr>
          <w:rFonts w:eastAsia="Calibri"/>
          <w:bCs/>
          <w:color w:val="000000"/>
          <w:lang w:eastAsia="zh-CN"/>
        </w:rPr>
      </w:pPr>
    </w:p>
    <w:tbl>
      <w:tblPr>
        <w:tblW w:w="8895" w:type="dxa"/>
        <w:tblInd w:w="-68" w:type="dxa"/>
        <w:tblLayout w:type="fixed"/>
        <w:tblCellMar>
          <w:left w:w="70" w:type="dxa"/>
          <w:right w:w="70" w:type="dxa"/>
        </w:tblCellMar>
        <w:tblLook w:val="00A0" w:firstRow="1" w:lastRow="0" w:firstColumn="1" w:lastColumn="0" w:noHBand="0" w:noVBand="0"/>
      </w:tblPr>
      <w:tblGrid>
        <w:gridCol w:w="3672"/>
        <w:gridCol w:w="1441"/>
        <w:gridCol w:w="3782"/>
      </w:tblGrid>
      <w:tr w:rsidR="000E167B" w:rsidRPr="001D3F7D" w14:paraId="31202ACE" w14:textId="77777777" w:rsidTr="00C254F5">
        <w:tc>
          <w:tcPr>
            <w:tcW w:w="3672" w:type="dxa"/>
          </w:tcPr>
          <w:p w14:paraId="1A72A7AE" w14:textId="77777777" w:rsidR="000E167B" w:rsidRPr="001D3F7D" w:rsidRDefault="000E167B" w:rsidP="00C254F5">
            <w:pPr>
              <w:spacing w:after="240"/>
              <w:rPr>
                <w:rFonts w:asciiTheme="minorHAnsi" w:hAnsiTheme="minorHAnsi"/>
                <w:b/>
                <w:bCs/>
                <w:lang w:eastAsia="zh-CN"/>
              </w:rPr>
            </w:pPr>
            <w:r w:rsidRPr="001D3F7D">
              <w:rPr>
                <w:rFonts w:asciiTheme="minorHAnsi" w:hAnsiTheme="minorHAnsi"/>
                <w:b/>
                <w:bCs/>
                <w:lang w:eastAsia="zh-CN"/>
              </w:rPr>
              <w:t>Izvajalec:</w:t>
            </w:r>
          </w:p>
          <w:p w14:paraId="3B976B52" w14:textId="77777777" w:rsidR="000E167B" w:rsidRPr="001D3F7D" w:rsidRDefault="000E167B" w:rsidP="00C254F5">
            <w:pPr>
              <w:spacing w:after="240"/>
              <w:rPr>
                <w:rFonts w:asciiTheme="minorHAnsi" w:hAnsiTheme="minorHAnsi"/>
                <w:bCs/>
                <w:lang w:eastAsia="zh-CN"/>
              </w:rPr>
            </w:pPr>
            <w:r w:rsidRPr="001D3F7D">
              <w:rPr>
                <w:rFonts w:asciiTheme="minorHAnsi" w:hAnsiTheme="minorHAnsi"/>
                <w:bCs/>
                <w:lang w:eastAsia="zh-CN"/>
              </w:rPr>
              <w:t>Št. pogodbe:______</w:t>
            </w:r>
            <w:r>
              <w:rPr>
                <w:rFonts w:asciiTheme="minorHAnsi" w:hAnsiTheme="minorHAnsi"/>
                <w:bCs/>
                <w:lang w:eastAsia="zh-CN"/>
              </w:rPr>
              <w:t>_</w:t>
            </w:r>
            <w:r w:rsidRPr="001D3F7D">
              <w:rPr>
                <w:rFonts w:asciiTheme="minorHAnsi" w:hAnsiTheme="minorHAnsi"/>
                <w:bCs/>
                <w:lang w:eastAsia="zh-CN"/>
              </w:rPr>
              <w:t>______________</w:t>
            </w:r>
          </w:p>
          <w:p w14:paraId="3AFCE99A" w14:textId="77777777" w:rsidR="000E167B" w:rsidRPr="001D3F7D" w:rsidRDefault="000E167B" w:rsidP="00C254F5">
            <w:pPr>
              <w:spacing w:after="240"/>
              <w:rPr>
                <w:rFonts w:asciiTheme="minorHAnsi" w:hAnsiTheme="minorHAnsi"/>
                <w:bCs/>
                <w:lang w:eastAsia="zh-CN"/>
              </w:rPr>
            </w:pPr>
            <w:r w:rsidRPr="001D3F7D">
              <w:rPr>
                <w:rFonts w:asciiTheme="minorHAnsi" w:hAnsiTheme="minorHAnsi"/>
                <w:bCs/>
                <w:lang w:eastAsia="zh-CN"/>
              </w:rPr>
              <w:t>Datum: ________________</w:t>
            </w:r>
          </w:p>
          <w:p w14:paraId="139A975C" w14:textId="77777777" w:rsidR="000E167B" w:rsidRPr="001D3F7D" w:rsidRDefault="000E167B" w:rsidP="00C254F5">
            <w:pPr>
              <w:spacing w:after="240"/>
              <w:rPr>
                <w:rFonts w:asciiTheme="minorHAnsi" w:hAnsiTheme="minorHAnsi"/>
                <w:bCs/>
                <w:lang w:eastAsia="zh-CN"/>
              </w:rPr>
            </w:pPr>
            <w:r w:rsidRPr="001D3F7D">
              <w:rPr>
                <w:rFonts w:asciiTheme="minorHAnsi" w:hAnsiTheme="minorHAnsi"/>
                <w:bCs/>
                <w:lang w:eastAsia="zh-CN"/>
              </w:rPr>
              <w:t>................................................</w:t>
            </w:r>
          </w:p>
          <w:p w14:paraId="2CAD52CE" w14:textId="77777777" w:rsidR="000E167B" w:rsidRPr="001D3F7D" w:rsidRDefault="000E167B" w:rsidP="00C254F5">
            <w:pPr>
              <w:spacing w:after="240"/>
              <w:rPr>
                <w:rFonts w:asciiTheme="minorHAnsi" w:hAnsiTheme="minorHAnsi"/>
                <w:bCs/>
                <w:lang w:eastAsia="zh-CN"/>
              </w:rPr>
            </w:pPr>
            <w:r w:rsidRPr="001D3F7D">
              <w:rPr>
                <w:rFonts w:asciiTheme="minorHAnsi" w:hAnsiTheme="minorHAnsi"/>
                <w:bCs/>
                <w:lang w:eastAsia="zh-CN"/>
              </w:rPr>
              <w:t>Zakoniti zastopnik:</w:t>
            </w:r>
          </w:p>
          <w:p w14:paraId="104E6D06" w14:textId="77777777" w:rsidR="000E167B" w:rsidRPr="001D3F7D" w:rsidRDefault="000E167B" w:rsidP="00C254F5">
            <w:pPr>
              <w:spacing w:after="240"/>
              <w:rPr>
                <w:rFonts w:asciiTheme="minorHAnsi" w:hAnsiTheme="minorHAnsi"/>
                <w:b/>
                <w:bCs/>
                <w:lang w:eastAsia="zh-CN"/>
              </w:rPr>
            </w:pPr>
            <w:r w:rsidRPr="001D3F7D">
              <w:rPr>
                <w:rFonts w:asciiTheme="minorHAnsi" w:hAnsiTheme="minorHAnsi"/>
                <w:b/>
                <w:bCs/>
                <w:lang w:eastAsia="zh-CN"/>
              </w:rPr>
              <w:t>.............................................</w:t>
            </w:r>
          </w:p>
        </w:tc>
        <w:tc>
          <w:tcPr>
            <w:tcW w:w="1441" w:type="dxa"/>
          </w:tcPr>
          <w:p w14:paraId="2BB93DE5" w14:textId="77777777" w:rsidR="000E167B" w:rsidRPr="001D3F7D" w:rsidRDefault="000E167B" w:rsidP="00C254F5">
            <w:pPr>
              <w:spacing w:after="240"/>
              <w:rPr>
                <w:rFonts w:asciiTheme="minorHAnsi" w:hAnsiTheme="minorHAnsi"/>
                <w:bCs/>
                <w:lang w:eastAsia="zh-CN"/>
              </w:rPr>
            </w:pPr>
          </w:p>
        </w:tc>
        <w:tc>
          <w:tcPr>
            <w:tcW w:w="3782" w:type="dxa"/>
          </w:tcPr>
          <w:p w14:paraId="7C88554D" w14:textId="77777777" w:rsidR="000E167B" w:rsidRPr="001D3F7D" w:rsidRDefault="000E167B" w:rsidP="00C254F5">
            <w:pPr>
              <w:spacing w:after="240"/>
              <w:rPr>
                <w:rFonts w:asciiTheme="minorHAnsi" w:hAnsiTheme="minorHAnsi"/>
                <w:b/>
                <w:bCs/>
                <w:lang w:eastAsia="zh-CN"/>
              </w:rPr>
            </w:pPr>
            <w:r w:rsidRPr="001D3F7D">
              <w:rPr>
                <w:rFonts w:asciiTheme="minorHAnsi" w:hAnsiTheme="minorHAnsi"/>
                <w:b/>
                <w:bCs/>
                <w:lang w:eastAsia="zh-CN"/>
              </w:rPr>
              <w:t>Naročnik:</w:t>
            </w:r>
          </w:p>
          <w:p w14:paraId="153D6662" w14:textId="77777777" w:rsidR="000E167B" w:rsidRPr="001D3F7D" w:rsidRDefault="000E167B" w:rsidP="00C254F5">
            <w:pPr>
              <w:spacing w:after="240"/>
              <w:rPr>
                <w:rFonts w:asciiTheme="minorHAnsi" w:hAnsiTheme="minorHAnsi"/>
                <w:bCs/>
                <w:lang w:eastAsia="zh-CN"/>
              </w:rPr>
            </w:pPr>
            <w:r w:rsidRPr="001D3F7D">
              <w:rPr>
                <w:rFonts w:asciiTheme="minorHAnsi" w:hAnsiTheme="minorHAnsi"/>
                <w:bCs/>
                <w:lang w:eastAsia="zh-CN"/>
              </w:rPr>
              <w:t>Št. pogodbe:______________________</w:t>
            </w:r>
          </w:p>
          <w:p w14:paraId="6F8D775E" w14:textId="77777777" w:rsidR="000E167B" w:rsidRPr="001D3F7D" w:rsidRDefault="000E167B" w:rsidP="00C254F5">
            <w:pPr>
              <w:spacing w:after="240"/>
              <w:rPr>
                <w:rFonts w:asciiTheme="minorHAnsi" w:hAnsiTheme="minorHAnsi"/>
                <w:bCs/>
                <w:lang w:eastAsia="zh-CN"/>
              </w:rPr>
            </w:pPr>
            <w:r w:rsidRPr="001D3F7D">
              <w:rPr>
                <w:rFonts w:asciiTheme="minorHAnsi" w:hAnsiTheme="minorHAnsi"/>
                <w:bCs/>
                <w:lang w:eastAsia="zh-CN"/>
              </w:rPr>
              <w:t>Datum: _______________</w:t>
            </w:r>
          </w:p>
          <w:p w14:paraId="21295314" w14:textId="77777777" w:rsidR="000E167B" w:rsidRPr="001D3F7D" w:rsidRDefault="000E167B" w:rsidP="00C254F5">
            <w:pPr>
              <w:spacing w:after="240"/>
              <w:rPr>
                <w:rFonts w:asciiTheme="minorHAnsi" w:hAnsiTheme="minorHAnsi"/>
                <w:bCs/>
                <w:lang w:eastAsia="zh-CN"/>
              </w:rPr>
            </w:pPr>
            <w:r w:rsidRPr="001D3F7D">
              <w:rPr>
                <w:rFonts w:asciiTheme="minorHAnsi" w:hAnsiTheme="minorHAnsi"/>
                <w:bCs/>
                <w:lang w:eastAsia="zh-CN"/>
              </w:rPr>
              <w:t>Mestna občina Kranj</w:t>
            </w:r>
          </w:p>
          <w:p w14:paraId="4964D88B" w14:textId="77777777" w:rsidR="000E167B" w:rsidRPr="001D3F7D" w:rsidRDefault="000E167B" w:rsidP="00C254F5">
            <w:pPr>
              <w:spacing w:after="240"/>
              <w:rPr>
                <w:rFonts w:asciiTheme="minorHAnsi" w:hAnsiTheme="minorHAnsi"/>
                <w:b/>
                <w:bCs/>
                <w:lang w:eastAsia="zh-CN"/>
              </w:rPr>
            </w:pPr>
            <w:r w:rsidRPr="001D3F7D">
              <w:rPr>
                <w:rFonts w:asciiTheme="minorHAnsi" w:hAnsiTheme="minorHAnsi"/>
                <w:b/>
                <w:bCs/>
                <w:lang w:eastAsia="zh-CN"/>
              </w:rPr>
              <w:t>ŽUPAN</w:t>
            </w:r>
          </w:p>
          <w:p w14:paraId="3CD421C4" w14:textId="77777777" w:rsidR="000E167B" w:rsidRPr="001D3F7D" w:rsidRDefault="000E167B" w:rsidP="00C254F5">
            <w:pPr>
              <w:spacing w:after="240"/>
              <w:rPr>
                <w:rFonts w:asciiTheme="minorHAnsi" w:hAnsiTheme="minorHAnsi"/>
                <w:b/>
                <w:bCs/>
                <w:lang w:eastAsia="zh-CN"/>
              </w:rPr>
            </w:pPr>
            <w:r>
              <w:rPr>
                <w:rFonts w:asciiTheme="minorHAnsi" w:hAnsiTheme="minorHAnsi"/>
                <w:b/>
                <w:bCs/>
                <w:lang w:eastAsia="zh-CN"/>
              </w:rPr>
              <w:t>Matjaž Rakovec</w:t>
            </w:r>
          </w:p>
        </w:tc>
      </w:tr>
    </w:tbl>
    <w:p w14:paraId="66DB91DF" w14:textId="77777777" w:rsidR="000E167B" w:rsidRDefault="000E167B" w:rsidP="00372668">
      <w:pPr>
        <w:jc w:val="both"/>
        <w:rPr>
          <w:rFonts w:asciiTheme="minorHAnsi" w:hAnsiTheme="minorHAnsi"/>
          <w:lang w:eastAsia="zh-CN"/>
        </w:rPr>
      </w:pPr>
    </w:p>
    <w:sectPr w:rsidR="000E167B" w:rsidSect="007D0D48">
      <w:headerReference w:type="default" r:id="rId49"/>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77D83A" w14:textId="77777777" w:rsidR="00212EEB" w:rsidRDefault="00212EEB" w:rsidP="00C75404">
      <w:r>
        <w:separator/>
      </w:r>
    </w:p>
  </w:endnote>
  <w:endnote w:type="continuationSeparator" w:id="0">
    <w:p w14:paraId="77C25C56" w14:textId="77777777" w:rsidR="00212EEB" w:rsidRDefault="00212EEB" w:rsidP="00C75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altName w:val="Times New Roman"/>
    <w:panose1 w:val="00000000000000000000"/>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onsolas">
    <w:panose1 w:val="020B0609020204030204"/>
    <w:charset w:val="EE"/>
    <w:family w:val="modern"/>
    <w:pitch w:val="fixed"/>
    <w:sig w:usb0="E10002FF" w:usb1="4000FCFF" w:usb2="00000009" w:usb3="00000000" w:csb0="0000019F" w:csb1="00000000"/>
  </w:font>
  <w:font w:name="Century Schoolbook">
    <w:panose1 w:val="02040604050505020304"/>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Yu Gothic">
    <w:altName w:val="游ゴシック"/>
    <w:charset w:val="80"/>
    <w:family w:val="swiss"/>
    <w:pitch w:val="variable"/>
    <w:sig w:usb0="E00002FF" w:usb1="2AC7FDFF" w:usb2="00000016" w:usb3="00000000" w:csb0="0002009F" w:csb1="00000000"/>
  </w:font>
  <w:font w:name="Yu Gothic UI">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2FF" w:usb1="420024FF" w:usb2="00000000" w:usb3="00000000" w:csb0="0000019F" w:csb1="00000000"/>
  </w:font>
  <w:font w:name="Franklin Gothic Medium">
    <w:panose1 w:val="020B0603020102020204"/>
    <w:charset w:val="EE"/>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15AFFA" w14:textId="26D8F44E" w:rsidR="00212EEB" w:rsidRPr="00454F6F" w:rsidRDefault="00212EEB" w:rsidP="00454F6F">
    <w:pPr>
      <w:tabs>
        <w:tab w:val="center" w:pos="4550"/>
        <w:tab w:val="left" w:pos="5818"/>
      </w:tabs>
      <w:ind w:right="260"/>
      <w:jc w:val="right"/>
      <w:rPr>
        <w:sz w:val="14"/>
        <w:szCs w:val="14"/>
        <w:lang w:eastAsia="sl-SI"/>
      </w:rPr>
    </w:pPr>
    <w:r w:rsidRPr="00454F6F">
      <w:rPr>
        <w:sz w:val="14"/>
        <w:szCs w:val="14"/>
        <w:lang w:eastAsia="sl-SI"/>
      </w:rPr>
      <w:fldChar w:fldCharType="begin"/>
    </w:r>
    <w:r w:rsidRPr="00454F6F">
      <w:rPr>
        <w:sz w:val="14"/>
        <w:szCs w:val="14"/>
        <w:lang w:eastAsia="sl-SI"/>
      </w:rPr>
      <w:instrText>PAGE   \* MERGEFORMAT</w:instrText>
    </w:r>
    <w:r w:rsidRPr="00454F6F">
      <w:rPr>
        <w:sz w:val="14"/>
        <w:szCs w:val="14"/>
        <w:lang w:eastAsia="sl-SI"/>
      </w:rPr>
      <w:fldChar w:fldCharType="separate"/>
    </w:r>
    <w:r w:rsidR="00635DDD">
      <w:rPr>
        <w:noProof/>
        <w:sz w:val="14"/>
        <w:szCs w:val="14"/>
        <w:lang w:eastAsia="sl-SI"/>
      </w:rPr>
      <w:t>16</w:t>
    </w:r>
    <w:r w:rsidRPr="00454F6F">
      <w:rPr>
        <w:sz w:val="14"/>
        <w:szCs w:val="14"/>
        <w:lang w:eastAsia="sl-SI"/>
      </w:rPr>
      <w:fldChar w:fldCharType="end"/>
    </w:r>
    <w:r w:rsidRPr="00454F6F">
      <w:rPr>
        <w:sz w:val="14"/>
        <w:szCs w:val="14"/>
        <w:lang w:eastAsia="sl-SI"/>
      </w:rPr>
      <w:t xml:space="preserve"> | </w:t>
    </w:r>
    <w:r w:rsidRPr="00454F6F">
      <w:rPr>
        <w:sz w:val="14"/>
        <w:szCs w:val="14"/>
        <w:lang w:eastAsia="sl-SI"/>
      </w:rPr>
      <w:fldChar w:fldCharType="begin"/>
    </w:r>
    <w:r w:rsidRPr="00454F6F">
      <w:rPr>
        <w:sz w:val="14"/>
        <w:szCs w:val="14"/>
        <w:lang w:eastAsia="sl-SI"/>
      </w:rPr>
      <w:instrText>NUMPAGES  \* Arabic  \* MERGEFORMAT</w:instrText>
    </w:r>
    <w:r w:rsidRPr="00454F6F">
      <w:rPr>
        <w:sz w:val="14"/>
        <w:szCs w:val="14"/>
        <w:lang w:eastAsia="sl-SI"/>
      </w:rPr>
      <w:fldChar w:fldCharType="separate"/>
    </w:r>
    <w:r w:rsidR="00635DDD">
      <w:rPr>
        <w:noProof/>
        <w:sz w:val="14"/>
        <w:szCs w:val="14"/>
        <w:lang w:eastAsia="sl-SI"/>
      </w:rPr>
      <w:t>81</w:t>
    </w:r>
    <w:r w:rsidRPr="00454F6F">
      <w:rPr>
        <w:sz w:val="14"/>
        <w:szCs w:val="14"/>
        <w:lang w:eastAsia="sl-SI"/>
      </w:rPr>
      <w:fldChar w:fldCharType="end"/>
    </w:r>
  </w:p>
  <w:p w14:paraId="5D0CF916" w14:textId="77777777" w:rsidR="00212EEB" w:rsidRDefault="00212EEB">
    <w:pPr>
      <w:pStyle w:val="Nog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74B0EC" w14:textId="41DF078B" w:rsidR="00212EEB" w:rsidRPr="00483792" w:rsidRDefault="00212EEB" w:rsidP="00483792">
    <w:pPr>
      <w:tabs>
        <w:tab w:val="center" w:pos="4550"/>
        <w:tab w:val="left" w:pos="5818"/>
      </w:tabs>
      <w:ind w:right="260"/>
      <w:jc w:val="right"/>
      <w:rPr>
        <w:sz w:val="14"/>
        <w:szCs w:val="14"/>
        <w:lang w:eastAsia="sl-SI"/>
      </w:rPr>
    </w:pPr>
    <w:r w:rsidRPr="00483792">
      <w:rPr>
        <w:sz w:val="14"/>
        <w:szCs w:val="14"/>
        <w:lang w:eastAsia="sl-SI"/>
      </w:rPr>
      <w:fldChar w:fldCharType="begin"/>
    </w:r>
    <w:r w:rsidRPr="00483792">
      <w:rPr>
        <w:sz w:val="14"/>
        <w:szCs w:val="14"/>
        <w:lang w:eastAsia="sl-SI"/>
      </w:rPr>
      <w:instrText>PAGE   \* MERGEFORMAT</w:instrText>
    </w:r>
    <w:r w:rsidRPr="00483792">
      <w:rPr>
        <w:sz w:val="14"/>
        <w:szCs w:val="14"/>
        <w:lang w:eastAsia="sl-SI"/>
      </w:rPr>
      <w:fldChar w:fldCharType="separate"/>
    </w:r>
    <w:r w:rsidR="00635DDD">
      <w:rPr>
        <w:noProof/>
        <w:sz w:val="14"/>
        <w:szCs w:val="14"/>
        <w:lang w:eastAsia="sl-SI"/>
      </w:rPr>
      <w:t>5</w:t>
    </w:r>
    <w:r w:rsidRPr="00483792">
      <w:rPr>
        <w:sz w:val="14"/>
        <w:szCs w:val="14"/>
        <w:lang w:eastAsia="sl-SI"/>
      </w:rPr>
      <w:fldChar w:fldCharType="end"/>
    </w:r>
    <w:r w:rsidRPr="00483792">
      <w:rPr>
        <w:sz w:val="14"/>
        <w:szCs w:val="14"/>
        <w:lang w:eastAsia="sl-SI"/>
      </w:rPr>
      <w:t xml:space="preserve"> | </w:t>
    </w:r>
    <w:r w:rsidRPr="00483792">
      <w:rPr>
        <w:sz w:val="14"/>
        <w:szCs w:val="14"/>
        <w:lang w:eastAsia="sl-SI"/>
      </w:rPr>
      <w:fldChar w:fldCharType="begin"/>
    </w:r>
    <w:r w:rsidRPr="00483792">
      <w:rPr>
        <w:sz w:val="14"/>
        <w:szCs w:val="14"/>
        <w:lang w:eastAsia="sl-SI"/>
      </w:rPr>
      <w:instrText>NUMPAGES  \* Arabic  \* MERGEFORMAT</w:instrText>
    </w:r>
    <w:r w:rsidRPr="00483792">
      <w:rPr>
        <w:sz w:val="14"/>
        <w:szCs w:val="14"/>
        <w:lang w:eastAsia="sl-SI"/>
      </w:rPr>
      <w:fldChar w:fldCharType="separate"/>
    </w:r>
    <w:r w:rsidR="00635DDD">
      <w:rPr>
        <w:noProof/>
        <w:sz w:val="14"/>
        <w:szCs w:val="14"/>
        <w:lang w:eastAsia="sl-SI"/>
      </w:rPr>
      <w:t>81</w:t>
    </w:r>
    <w:r w:rsidRPr="00483792">
      <w:rPr>
        <w:sz w:val="14"/>
        <w:szCs w:val="14"/>
        <w:lang w:eastAsia="sl-SI"/>
      </w:rPr>
      <w:fldChar w:fldCharType="end"/>
    </w:r>
  </w:p>
  <w:p w14:paraId="60B43848" w14:textId="77777777" w:rsidR="00212EEB" w:rsidRDefault="00212EEB">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B70BF7" w14:textId="77777777" w:rsidR="00212EEB" w:rsidRDefault="00212EEB">
    <w:pPr>
      <w:pStyle w:val="Noga"/>
      <w:jc w:val="center"/>
      <w:rPr>
        <w:color w:val="7030A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2ED50E" w14:textId="77777777" w:rsidR="00212EEB" w:rsidRDefault="00212EEB" w:rsidP="00C75404">
      <w:r>
        <w:separator/>
      </w:r>
    </w:p>
  </w:footnote>
  <w:footnote w:type="continuationSeparator" w:id="0">
    <w:p w14:paraId="05BBC658" w14:textId="77777777" w:rsidR="00212EEB" w:rsidRDefault="00212EEB" w:rsidP="00C754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mrea5"/>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212EEB" w:rsidRPr="00462C99" w14:paraId="75E171A5" w14:textId="77777777" w:rsidTr="00A9604B">
      <w:tc>
        <w:tcPr>
          <w:tcW w:w="6803" w:type="dxa"/>
          <w:vMerge w:val="restart"/>
        </w:tcPr>
        <w:p w14:paraId="0FA93F3E" w14:textId="77777777" w:rsidR="00212EEB" w:rsidRPr="001E019F" w:rsidRDefault="00212EEB" w:rsidP="00462C99">
          <w:pPr>
            <w:rPr>
              <w:rFonts w:eastAsia="Yu Gothic" w:cstheme="minorHAnsi"/>
            </w:rPr>
          </w:pPr>
          <w:r w:rsidRPr="001E019F">
            <w:rPr>
              <w:rFonts w:eastAsia="Yu Gothic" w:cstheme="minorHAnsi"/>
              <w:noProof/>
              <w:lang w:eastAsia="sl-SI"/>
            </w:rPr>
            <w:drawing>
              <wp:anchor distT="0" distB="0" distL="114300" distR="114300" simplePos="0" relativeHeight="251679232" behindDoc="0" locked="0" layoutInCell="1" allowOverlap="1" wp14:anchorId="0B1098F6" wp14:editId="16C8DF53">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6AEBDF46" w14:textId="77777777" w:rsidR="00212EEB" w:rsidRPr="00462C99" w:rsidRDefault="00212EEB" w:rsidP="00462C99">
          <w:pPr>
            <w:rPr>
              <w:rFonts w:asciiTheme="minorHAnsi" w:eastAsia="Yu Gothic" w:hAnsiTheme="minorHAnsi" w:cstheme="minorHAnsi"/>
              <w:b/>
            </w:rPr>
          </w:pPr>
        </w:p>
      </w:tc>
    </w:tr>
    <w:tr w:rsidR="00212EEB" w:rsidRPr="00462C99" w14:paraId="7E5DA322" w14:textId="77777777" w:rsidTr="00A9604B">
      <w:tc>
        <w:tcPr>
          <w:tcW w:w="6803" w:type="dxa"/>
          <w:vMerge/>
          <w:tcBorders>
            <w:right w:val="single" w:sz="4" w:space="0" w:color="auto"/>
          </w:tcBorders>
        </w:tcPr>
        <w:p w14:paraId="64D1B276" w14:textId="77777777" w:rsidR="00212EEB" w:rsidRPr="00462C99" w:rsidRDefault="00212EEB" w:rsidP="00462C99">
          <w:pPr>
            <w:rPr>
              <w:rFonts w:asciiTheme="minorHAnsi" w:eastAsia="Yu Gothic" w:hAnsiTheme="minorHAnsi" w:cstheme="minorHAnsi"/>
              <w:noProof/>
              <w:sz w:val="16"/>
              <w:szCs w:val="16"/>
            </w:rPr>
          </w:pPr>
        </w:p>
      </w:tc>
      <w:tc>
        <w:tcPr>
          <w:tcW w:w="2972" w:type="dxa"/>
          <w:tcBorders>
            <w:left w:val="single" w:sz="4" w:space="0" w:color="auto"/>
          </w:tcBorders>
        </w:tcPr>
        <w:p w14:paraId="5BB84BE1" w14:textId="77777777" w:rsidR="00212EEB" w:rsidRPr="00462C99" w:rsidRDefault="00212EEB" w:rsidP="00462C99">
          <w:pPr>
            <w:rPr>
              <w:rFonts w:asciiTheme="minorHAnsi" w:eastAsia="Yu Gothic UI" w:hAnsiTheme="minorHAnsi" w:cstheme="minorHAnsi"/>
              <w:b/>
              <w:sz w:val="20"/>
              <w:szCs w:val="20"/>
            </w:rPr>
          </w:pPr>
          <w:r w:rsidRPr="00462C99">
            <w:rPr>
              <w:rFonts w:asciiTheme="minorHAnsi" w:eastAsia="Yu Gothic UI" w:hAnsiTheme="minorHAnsi" w:cstheme="minorHAnsi"/>
              <w:b/>
              <w:sz w:val="14"/>
              <w:szCs w:val="14"/>
            </w:rPr>
            <w:t xml:space="preserve"> </w:t>
          </w:r>
          <w:r w:rsidRPr="00462C99">
            <w:rPr>
              <w:rFonts w:asciiTheme="minorHAnsi" w:eastAsia="Yu Gothic UI" w:hAnsiTheme="minorHAnsi" w:cstheme="minorHAnsi"/>
              <w:b/>
              <w:sz w:val="20"/>
              <w:szCs w:val="20"/>
            </w:rPr>
            <w:t xml:space="preserve">Župan </w:t>
          </w:r>
        </w:p>
        <w:p w14:paraId="4843EFF9" w14:textId="77777777" w:rsidR="00212EEB" w:rsidRPr="00462C99" w:rsidRDefault="00212EEB" w:rsidP="00462C99">
          <w:pPr>
            <w:tabs>
              <w:tab w:val="left" w:pos="708"/>
              <w:tab w:val="center" w:pos="4536"/>
              <w:tab w:val="right" w:pos="9072"/>
            </w:tabs>
            <w:rPr>
              <w:rFonts w:asciiTheme="minorHAnsi" w:eastAsia="Yu Gothic UI" w:hAnsiTheme="minorHAnsi" w:cstheme="minorHAnsi"/>
              <w:b/>
              <w:sz w:val="14"/>
              <w:szCs w:val="14"/>
            </w:rPr>
          </w:pPr>
          <w:r w:rsidRPr="00462C99">
            <w:rPr>
              <w:rFonts w:asciiTheme="minorHAnsi" w:eastAsia="Yu Gothic UI" w:hAnsiTheme="minorHAnsi" w:cstheme="minorHAnsi"/>
              <w:b/>
              <w:sz w:val="14"/>
              <w:szCs w:val="14"/>
            </w:rPr>
            <w:t xml:space="preserve"> </w:t>
          </w:r>
        </w:p>
        <w:p w14:paraId="7159F93F" w14:textId="77777777" w:rsidR="00212EEB" w:rsidRPr="00462C99" w:rsidRDefault="00212EEB" w:rsidP="00462C99">
          <w:pPr>
            <w:rPr>
              <w:rFonts w:asciiTheme="minorHAnsi" w:eastAsia="Yu Gothic UI" w:hAnsiTheme="minorHAnsi" w:cstheme="minorHAnsi"/>
              <w:b/>
              <w:sz w:val="14"/>
              <w:szCs w:val="14"/>
            </w:rPr>
          </w:pPr>
          <w:r w:rsidRPr="00462C99">
            <w:rPr>
              <w:rFonts w:asciiTheme="minorHAnsi" w:eastAsia="Yu Gothic" w:hAnsiTheme="minorHAnsi" w:cstheme="minorHAnsi"/>
              <w:sz w:val="14"/>
              <w:szCs w:val="14"/>
            </w:rPr>
            <w:t xml:space="preserve"> Slovenski trg 1,  4000 Kranj</w:t>
          </w:r>
          <w:r w:rsidRPr="00462C99">
            <w:rPr>
              <w:rFonts w:asciiTheme="minorHAnsi" w:eastAsia="Yu Gothic UI" w:hAnsiTheme="minorHAnsi" w:cstheme="minorHAnsi"/>
              <w:b/>
              <w:sz w:val="14"/>
              <w:szCs w:val="14"/>
            </w:rPr>
            <w:t xml:space="preserve"> </w:t>
          </w:r>
        </w:p>
        <w:p w14:paraId="23BBE544" w14:textId="77777777" w:rsidR="00212EEB" w:rsidRPr="00462C99" w:rsidRDefault="00212EEB" w:rsidP="00462C99">
          <w:pPr>
            <w:rPr>
              <w:rFonts w:asciiTheme="minorHAnsi" w:eastAsia="Yu Gothic" w:hAnsiTheme="minorHAnsi" w:cstheme="minorHAnsi"/>
              <w:sz w:val="14"/>
              <w:szCs w:val="14"/>
            </w:rPr>
          </w:pPr>
          <w:r w:rsidRPr="00462C99">
            <w:rPr>
              <w:rFonts w:asciiTheme="minorHAnsi" w:eastAsia="Yu Gothic" w:hAnsiTheme="minorHAnsi" w:cstheme="minorHAnsi"/>
              <w:sz w:val="14"/>
              <w:szCs w:val="14"/>
            </w:rPr>
            <w:t xml:space="preserve"> T: 04 2373 101   F: 04 2373 106</w:t>
          </w:r>
        </w:p>
        <w:p w14:paraId="7A573372" w14:textId="77777777" w:rsidR="00212EEB" w:rsidRPr="00462C99" w:rsidRDefault="00212EEB" w:rsidP="00462C99">
          <w:pPr>
            <w:rPr>
              <w:rFonts w:asciiTheme="minorHAnsi" w:eastAsia="Yu Gothic UI" w:hAnsiTheme="minorHAnsi" w:cstheme="minorHAnsi"/>
              <w:b/>
            </w:rPr>
          </w:pPr>
          <w:r w:rsidRPr="00462C99">
            <w:rPr>
              <w:rFonts w:asciiTheme="minorHAnsi" w:eastAsia="Yu Gothic" w:hAnsiTheme="minorHAnsi" w:cstheme="minorHAnsi"/>
              <w:sz w:val="14"/>
              <w:szCs w:val="14"/>
            </w:rPr>
            <w:t xml:space="preserve"> E: </w:t>
          </w:r>
          <w:hyperlink r:id="rId2" w:history="1">
            <w:r w:rsidRPr="00462C99">
              <w:rPr>
                <w:rFonts w:asciiTheme="minorHAnsi" w:eastAsia="Yu Gothic" w:hAnsiTheme="minorHAnsi" w:cstheme="minorHAnsi"/>
                <w:color w:val="0000FF" w:themeColor="hyperlink"/>
                <w:sz w:val="14"/>
                <w:szCs w:val="14"/>
                <w:u w:val="single"/>
              </w:rPr>
              <w:t>mok@kranj.si</w:t>
            </w:r>
          </w:hyperlink>
          <w:r w:rsidRPr="00462C99">
            <w:rPr>
              <w:rFonts w:asciiTheme="minorHAnsi" w:eastAsia="Yu Gothic" w:hAnsiTheme="minorHAnsi" w:cstheme="minorHAnsi"/>
              <w:sz w:val="14"/>
              <w:szCs w:val="14"/>
            </w:rPr>
            <w:t xml:space="preserve">   S: </w:t>
          </w:r>
          <w:hyperlink r:id="rId3" w:history="1">
            <w:r w:rsidRPr="00462C99">
              <w:rPr>
                <w:rFonts w:asciiTheme="minorHAnsi" w:eastAsia="Yu Gothic" w:hAnsiTheme="minorHAnsi" w:cstheme="minorHAnsi"/>
                <w:color w:val="0000FF" w:themeColor="hyperlink"/>
                <w:sz w:val="14"/>
                <w:szCs w:val="14"/>
                <w:u w:val="single"/>
              </w:rPr>
              <w:t>www.kranj.si</w:t>
            </w:r>
          </w:hyperlink>
        </w:p>
      </w:tc>
    </w:tr>
  </w:tbl>
  <w:p w14:paraId="69483FF7" w14:textId="77777777" w:rsidR="00212EEB" w:rsidRPr="00462C99" w:rsidRDefault="00212EEB" w:rsidP="00462C99">
    <w:pPr>
      <w:pStyle w:val="Glava"/>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BFF56F" w14:textId="77777777" w:rsidR="00212EEB" w:rsidRPr="00462C99" w:rsidRDefault="00212EEB" w:rsidP="00462C99">
    <w:pPr>
      <w:pStyle w:val="Glava"/>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C9E15" w14:textId="77777777" w:rsidR="00212EEB" w:rsidRDefault="00212EEB" w:rsidP="00AA50A3">
    <w:pPr>
      <w:pStyle w:val="Glava"/>
    </w:pPr>
  </w:p>
  <w:p w14:paraId="36D943E7" w14:textId="77777777" w:rsidR="00212EEB" w:rsidRPr="00AA50A3" w:rsidRDefault="00212EEB" w:rsidP="00AA50A3">
    <w:pPr>
      <w:pStyle w:val="Glava"/>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951D72" w14:textId="77777777" w:rsidR="00212EEB" w:rsidRPr="00AA50A3" w:rsidRDefault="00212EEB" w:rsidP="00AA50A3">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mrea15"/>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212EEB" w:rsidRPr="002506FF" w14:paraId="491ED3C3" w14:textId="77777777" w:rsidTr="002506FF">
      <w:tc>
        <w:tcPr>
          <w:tcW w:w="6803" w:type="dxa"/>
          <w:vMerge w:val="restart"/>
        </w:tcPr>
        <w:p w14:paraId="6D837495" w14:textId="77777777" w:rsidR="00212EEB" w:rsidRPr="002506FF" w:rsidRDefault="00212EEB" w:rsidP="002506FF">
          <w:pPr>
            <w:rPr>
              <w:rFonts w:eastAsia="Yu Gothic" w:cs="Calibri"/>
            </w:rPr>
          </w:pPr>
          <w:r w:rsidRPr="002506FF">
            <w:rPr>
              <w:rFonts w:eastAsia="Yu Gothic" w:cs="Calibri"/>
              <w:noProof/>
            </w:rPr>
            <w:drawing>
              <wp:anchor distT="0" distB="0" distL="114300" distR="114300" simplePos="0" relativeHeight="251697664" behindDoc="0" locked="0" layoutInCell="1" allowOverlap="1" wp14:anchorId="51E0ADC2" wp14:editId="3376D008">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23"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671C70C3" w14:textId="77777777" w:rsidR="00212EEB" w:rsidRPr="002506FF" w:rsidRDefault="00212EEB" w:rsidP="002506FF">
          <w:pPr>
            <w:rPr>
              <w:rFonts w:eastAsia="Yu Gothic" w:cs="Calibri"/>
              <w:b/>
            </w:rPr>
          </w:pPr>
        </w:p>
      </w:tc>
    </w:tr>
    <w:tr w:rsidR="00212EEB" w:rsidRPr="002506FF" w14:paraId="667FDA25" w14:textId="77777777" w:rsidTr="002506FF">
      <w:tc>
        <w:tcPr>
          <w:tcW w:w="6803" w:type="dxa"/>
          <w:vMerge/>
          <w:tcBorders>
            <w:right w:val="single" w:sz="4" w:space="0" w:color="auto"/>
          </w:tcBorders>
        </w:tcPr>
        <w:p w14:paraId="3EAEC166" w14:textId="77777777" w:rsidR="00212EEB" w:rsidRPr="002506FF" w:rsidRDefault="00212EEB" w:rsidP="002506FF">
          <w:pPr>
            <w:rPr>
              <w:rFonts w:eastAsia="Yu Gothic" w:cs="Calibri"/>
              <w:noProof/>
              <w:sz w:val="16"/>
              <w:szCs w:val="16"/>
            </w:rPr>
          </w:pPr>
        </w:p>
      </w:tc>
      <w:tc>
        <w:tcPr>
          <w:tcW w:w="2972" w:type="dxa"/>
          <w:tcBorders>
            <w:left w:val="single" w:sz="4" w:space="0" w:color="auto"/>
          </w:tcBorders>
        </w:tcPr>
        <w:p w14:paraId="513E2C90" w14:textId="77777777" w:rsidR="00212EEB" w:rsidRPr="002506FF" w:rsidRDefault="00212EEB" w:rsidP="002506FF">
          <w:pPr>
            <w:rPr>
              <w:rFonts w:eastAsia="Yu Gothic UI" w:cs="Calibri"/>
              <w:b/>
            </w:rPr>
          </w:pPr>
          <w:r w:rsidRPr="002506FF">
            <w:rPr>
              <w:rFonts w:eastAsia="Yu Gothic UI" w:cs="Calibri"/>
              <w:b/>
              <w:sz w:val="14"/>
              <w:szCs w:val="14"/>
            </w:rPr>
            <w:t xml:space="preserve"> </w:t>
          </w:r>
          <w:r w:rsidRPr="002506FF">
            <w:rPr>
              <w:rFonts w:eastAsia="Yu Gothic UI" w:cs="Calibri"/>
              <w:b/>
            </w:rPr>
            <w:t xml:space="preserve">Župan </w:t>
          </w:r>
        </w:p>
        <w:p w14:paraId="5940673A" w14:textId="77777777" w:rsidR="00212EEB" w:rsidRPr="002506FF" w:rsidRDefault="00212EEB" w:rsidP="002506FF">
          <w:pPr>
            <w:tabs>
              <w:tab w:val="left" w:pos="708"/>
              <w:tab w:val="center" w:pos="4536"/>
              <w:tab w:val="right" w:pos="9072"/>
            </w:tabs>
            <w:rPr>
              <w:rFonts w:eastAsia="Yu Gothic UI" w:cs="Calibri"/>
              <w:b/>
              <w:sz w:val="14"/>
              <w:szCs w:val="14"/>
            </w:rPr>
          </w:pPr>
          <w:r w:rsidRPr="002506FF">
            <w:rPr>
              <w:rFonts w:eastAsia="Yu Gothic UI" w:cs="Calibri"/>
              <w:b/>
              <w:sz w:val="14"/>
              <w:szCs w:val="14"/>
            </w:rPr>
            <w:t xml:space="preserve"> </w:t>
          </w:r>
        </w:p>
        <w:p w14:paraId="16C510E3" w14:textId="77777777" w:rsidR="00212EEB" w:rsidRPr="002506FF" w:rsidRDefault="00212EEB" w:rsidP="002506FF">
          <w:pPr>
            <w:rPr>
              <w:rFonts w:eastAsia="Yu Gothic UI" w:cs="Calibri"/>
              <w:b/>
              <w:sz w:val="14"/>
              <w:szCs w:val="14"/>
            </w:rPr>
          </w:pPr>
          <w:r w:rsidRPr="002506FF">
            <w:rPr>
              <w:rFonts w:eastAsia="Yu Gothic" w:cs="Calibri"/>
              <w:sz w:val="14"/>
              <w:szCs w:val="14"/>
            </w:rPr>
            <w:t xml:space="preserve"> Slovenski trg 1,  4000 Kranj</w:t>
          </w:r>
          <w:r w:rsidRPr="002506FF">
            <w:rPr>
              <w:rFonts w:eastAsia="Yu Gothic UI" w:cs="Calibri"/>
              <w:b/>
              <w:sz w:val="14"/>
              <w:szCs w:val="14"/>
            </w:rPr>
            <w:t xml:space="preserve"> </w:t>
          </w:r>
        </w:p>
        <w:p w14:paraId="21258EC3" w14:textId="77777777" w:rsidR="00212EEB" w:rsidRPr="002506FF" w:rsidRDefault="00212EEB" w:rsidP="002506FF">
          <w:pPr>
            <w:rPr>
              <w:rFonts w:eastAsia="Yu Gothic" w:cs="Calibri"/>
              <w:sz w:val="14"/>
              <w:szCs w:val="14"/>
            </w:rPr>
          </w:pPr>
          <w:r w:rsidRPr="002506FF">
            <w:rPr>
              <w:rFonts w:eastAsia="Yu Gothic" w:cs="Calibri"/>
              <w:sz w:val="14"/>
              <w:szCs w:val="14"/>
            </w:rPr>
            <w:t xml:space="preserve"> T: 04 2373 101   F: 04 2373 106</w:t>
          </w:r>
        </w:p>
        <w:p w14:paraId="38E28E74" w14:textId="77777777" w:rsidR="00212EEB" w:rsidRPr="002506FF" w:rsidRDefault="00212EEB" w:rsidP="002506FF">
          <w:pPr>
            <w:rPr>
              <w:rFonts w:eastAsia="Yu Gothic UI" w:cs="Calibri"/>
              <w:b/>
            </w:rPr>
          </w:pPr>
          <w:r w:rsidRPr="002506FF">
            <w:rPr>
              <w:rFonts w:eastAsia="Yu Gothic" w:cs="Calibri"/>
              <w:sz w:val="14"/>
              <w:szCs w:val="14"/>
            </w:rPr>
            <w:t xml:space="preserve"> E: </w:t>
          </w:r>
          <w:hyperlink r:id="rId2" w:history="1">
            <w:r w:rsidRPr="002506FF">
              <w:rPr>
                <w:rFonts w:eastAsia="Yu Gothic" w:cs="Calibri"/>
                <w:color w:val="0000FF"/>
                <w:sz w:val="14"/>
                <w:szCs w:val="14"/>
                <w:u w:val="single"/>
              </w:rPr>
              <w:t>tajnistvo.zupana@kranj.si</w:t>
            </w:r>
          </w:hyperlink>
          <w:r w:rsidRPr="002506FF">
            <w:rPr>
              <w:rFonts w:eastAsia="Yu Gothic" w:cs="Calibri"/>
              <w:sz w:val="14"/>
              <w:szCs w:val="14"/>
            </w:rPr>
            <w:t xml:space="preserve">   S: </w:t>
          </w:r>
          <w:hyperlink r:id="rId3" w:history="1">
            <w:r w:rsidRPr="002506FF">
              <w:rPr>
                <w:rFonts w:eastAsia="Yu Gothic" w:cs="Calibri"/>
                <w:color w:val="0000FF"/>
                <w:sz w:val="14"/>
                <w:szCs w:val="14"/>
                <w:u w:val="single"/>
              </w:rPr>
              <w:t>www.kranj.si</w:t>
            </w:r>
          </w:hyperlink>
        </w:p>
      </w:tc>
    </w:tr>
  </w:tbl>
  <w:p w14:paraId="75CF1862" w14:textId="77777777" w:rsidR="00212EEB" w:rsidRPr="006754F1" w:rsidRDefault="00212EEB" w:rsidP="006754F1">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263E9" w14:textId="77777777" w:rsidR="00212EEB" w:rsidRPr="00462C99" w:rsidRDefault="00212EEB" w:rsidP="00462C99">
    <w:pPr>
      <w:pStyle w:val="Glav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05DFF" w14:textId="77777777" w:rsidR="00212EEB" w:rsidRDefault="00212EEB" w:rsidP="00952672">
    <w:pPr>
      <w:pStyle w:val="Glava"/>
      <w:tabs>
        <w:tab w:val="clear" w:pos="4536"/>
        <w:tab w:val="clear" w:pos="9072"/>
        <w:tab w:val="left" w:pos="8250"/>
      </w:tabs>
    </w:pPr>
  </w:p>
  <w:p w14:paraId="7B32D43A" w14:textId="77777777" w:rsidR="00212EEB" w:rsidRDefault="00212EEB" w:rsidP="00952672">
    <w:pPr>
      <w:pStyle w:val="Glava"/>
    </w:pPr>
  </w:p>
  <w:p w14:paraId="6804B80B" w14:textId="77777777" w:rsidR="00212EEB" w:rsidRPr="00443DBC" w:rsidRDefault="00212EEB" w:rsidP="00952672">
    <w:pPr>
      <w:pStyle w:val="Glav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C2DCCB" w14:textId="77777777" w:rsidR="00212EEB" w:rsidRPr="00462C99" w:rsidRDefault="00212EEB" w:rsidP="00462C99">
    <w:pPr>
      <w:pStyle w:val="Glav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F915D" w14:textId="77777777" w:rsidR="00212EEB" w:rsidRPr="00462C99" w:rsidRDefault="00212EEB" w:rsidP="00462C99">
    <w:pPr>
      <w:pStyle w:val="Glav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F61CB" w14:textId="77777777" w:rsidR="00212EEB" w:rsidRDefault="00212EEB">
    <w:pPr>
      <w:pStyle w:val="Glava"/>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mrea15"/>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212EEB" w:rsidRPr="002506FF" w14:paraId="606F3BA5" w14:textId="77777777" w:rsidTr="00767D4B">
      <w:tc>
        <w:tcPr>
          <w:tcW w:w="6803" w:type="dxa"/>
          <w:vMerge w:val="restart"/>
        </w:tcPr>
        <w:p w14:paraId="769FAEBA" w14:textId="77777777" w:rsidR="00212EEB" w:rsidRPr="002506FF" w:rsidRDefault="00212EEB" w:rsidP="00D17418">
          <w:pPr>
            <w:rPr>
              <w:rFonts w:eastAsia="Yu Gothic" w:cs="Calibri"/>
            </w:rPr>
          </w:pPr>
          <w:r w:rsidRPr="002506FF">
            <w:rPr>
              <w:rFonts w:eastAsia="Yu Gothic" w:cs="Calibri"/>
              <w:noProof/>
            </w:rPr>
            <w:drawing>
              <wp:anchor distT="0" distB="0" distL="114300" distR="114300" simplePos="0" relativeHeight="251699712" behindDoc="0" locked="0" layoutInCell="1" allowOverlap="1" wp14:anchorId="7FA581A8" wp14:editId="03A8879B">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66FF04FD" w14:textId="77777777" w:rsidR="00212EEB" w:rsidRPr="002506FF" w:rsidRDefault="00212EEB" w:rsidP="00D17418">
          <w:pPr>
            <w:rPr>
              <w:rFonts w:eastAsia="Yu Gothic" w:cs="Calibri"/>
              <w:b/>
            </w:rPr>
          </w:pPr>
        </w:p>
      </w:tc>
    </w:tr>
    <w:tr w:rsidR="00212EEB" w:rsidRPr="002506FF" w14:paraId="74732028" w14:textId="77777777" w:rsidTr="00767D4B">
      <w:tc>
        <w:tcPr>
          <w:tcW w:w="6803" w:type="dxa"/>
          <w:vMerge/>
          <w:tcBorders>
            <w:right w:val="single" w:sz="4" w:space="0" w:color="auto"/>
          </w:tcBorders>
        </w:tcPr>
        <w:p w14:paraId="26500BB3" w14:textId="77777777" w:rsidR="00212EEB" w:rsidRPr="002506FF" w:rsidRDefault="00212EEB" w:rsidP="00D17418">
          <w:pPr>
            <w:rPr>
              <w:rFonts w:eastAsia="Yu Gothic" w:cs="Calibri"/>
              <w:noProof/>
              <w:sz w:val="16"/>
              <w:szCs w:val="16"/>
            </w:rPr>
          </w:pPr>
        </w:p>
      </w:tc>
      <w:tc>
        <w:tcPr>
          <w:tcW w:w="2972" w:type="dxa"/>
          <w:tcBorders>
            <w:left w:val="single" w:sz="4" w:space="0" w:color="auto"/>
          </w:tcBorders>
        </w:tcPr>
        <w:p w14:paraId="67DD94F0" w14:textId="77777777" w:rsidR="00212EEB" w:rsidRPr="002506FF" w:rsidRDefault="00212EEB" w:rsidP="00D17418">
          <w:pPr>
            <w:rPr>
              <w:rFonts w:eastAsia="Yu Gothic UI" w:cs="Calibri"/>
              <w:b/>
            </w:rPr>
          </w:pPr>
          <w:r w:rsidRPr="002506FF">
            <w:rPr>
              <w:rFonts w:eastAsia="Yu Gothic UI" w:cs="Calibri"/>
              <w:b/>
              <w:sz w:val="14"/>
              <w:szCs w:val="14"/>
            </w:rPr>
            <w:t xml:space="preserve"> </w:t>
          </w:r>
          <w:r w:rsidRPr="002506FF">
            <w:rPr>
              <w:rFonts w:eastAsia="Yu Gothic UI" w:cs="Calibri"/>
              <w:b/>
            </w:rPr>
            <w:t xml:space="preserve">Župan </w:t>
          </w:r>
        </w:p>
        <w:p w14:paraId="3AA79CE5" w14:textId="77777777" w:rsidR="00212EEB" w:rsidRPr="002506FF" w:rsidRDefault="00212EEB" w:rsidP="00D17418">
          <w:pPr>
            <w:tabs>
              <w:tab w:val="left" w:pos="708"/>
              <w:tab w:val="center" w:pos="4536"/>
              <w:tab w:val="right" w:pos="9072"/>
            </w:tabs>
            <w:rPr>
              <w:rFonts w:eastAsia="Yu Gothic UI" w:cs="Calibri"/>
              <w:b/>
              <w:sz w:val="14"/>
              <w:szCs w:val="14"/>
            </w:rPr>
          </w:pPr>
          <w:r w:rsidRPr="002506FF">
            <w:rPr>
              <w:rFonts w:eastAsia="Yu Gothic UI" w:cs="Calibri"/>
              <w:b/>
              <w:sz w:val="14"/>
              <w:szCs w:val="14"/>
            </w:rPr>
            <w:t xml:space="preserve"> </w:t>
          </w:r>
        </w:p>
        <w:p w14:paraId="4B3AD1A3" w14:textId="77777777" w:rsidR="00212EEB" w:rsidRPr="002506FF" w:rsidRDefault="00212EEB" w:rsidP="00D17418">
          <w:pPr>
            <w:rPr>
              <w:rFonts w:eastAsia="Yu Gothic UI" w:cs="Calibri"/>
              <w:b/>
              <w:sz w:val="14"/>
              <w:szCs w:val="14"/>
            </w:rPr>
          </w:pPr>
          <w:r w:rsidRPr="002506FF">
            <w:rPr>
              <w:rFonts w:eastAsia="Yu Gothic" w:cs="Calibri"/>
              <w:sz w:val="14"/>
              <w:szCs w:val="14"/>
            </w:rPr>
            <w:t xml:space="preserve"> Slovenski trg 1,  4000 Kranj</w:t>
          </w:r>
          <w:r w:rsidRPr="002506FF">
            <w:rPr>
              <w:rFonts w:eastAsia="Yu Gothic UI" w:cs="Calibri"/>
              <w:b/>
              <w:sz w:val="14"/>
              <w:szCs w:val="14"/>
            </w:rPr>
            <w:t xml:space="preserve"> </w:t>
          </w:r>
        </w:p>
        <w:p w14:paraId="2A8928E4" w14:textId="77777777" w:rsidR="00212EEB" w:rsidRPr="002506FF" w:rsidRDefault="00212EEB" w:rsidP="00D17418">
          <w:pPr>
            <w:rPr>
              <w:rFonts w:eastAsia="Yu Gothic" w:cs="Calibri"/>
              <w:sz w:val="14"/>
              <w:szCs w:val="14"/>
            </w:rPr>
          </w:pPr>
          <w:r w:rsidRPr="002506FF">
            <w:rPr>
              <w:rFonts w:eastAsia="Yu Gothic" w:cs="Calibri"/>
              <w:sz w:val="14"/>
              <w:szCs w:val="14"/>
            </w:rPr>
            <w:t xml:space="preserve"> T: 04 2373 101   F: 04 2373 106</w:t>
          </w:r>
        </w:p>
        <w:p w14:paraId="6AF28206" w14:textId="77777777" w:rsidR="00212EEB" w:rsidRPr="002506FF" w:rsidRDefault="00212EEB" w:rsidP="00D17418">
          <w:pPr>
            <w:rPr>
              <w:rFonts w:eastAsia="Yu Gothic UI" w:cs="Calibri"/>
              <w:b/>
            </w:rPr>
          </w:pPr>
          <w:r w:rsidRPr="002506FF">
            <w:rPr>
              <w:rFonts w:eastAsia="Yu Gothic" w:cs="Calibri"/>
              <w:sz w:val="14"/>
              <w:szCs w:val="14"/>
            </w:rPr>
            <w:t xml:space="preserve"> E: </w:t>
          </w:r>
          <w:hyperlink r:id="rId2" w:history="1">
            <w:r w:rsidRPr="002506FF">
              <w:rPr>
                <w:rFonts w:eastAsia="Yu Gothic" w:cs="Calibri"/>
                <w:color w:val="0000FF"/>
                <w:sz w:val="14"/>
                <w:szCs w:val="14"/>
                <w:u w:val="single"/>
              </w:rPr>
              <w:t>tajnistvo.zupana@kranj.si</w:t>
            </w:r>
          </w:hyperlink>
          <w:r w:rsidRPr="002506FF">
            <w:rPr>
              <w:rFonts w:eastAsia="Yu Gothic" w:cs="Calibri"/>
              <w:sz w:val="14"/>
              <w:szCs w:val="14"/>
            </w:rPr>
            <w:t xml:space="preserve">   S: </w:t>
          </w:r>
          <w:hyperlink r:id="rId3" w:history="1">
            <w:r w:rsidRPr="002506FF">
              <w:rPr>
                <w:rFonts w:eastAsia="Yu Gothic" w:cs="Calibri"/>
                <w:color w:val="0000FF"/>
                <w:sz w:val="14"/>
                <w:szCs w:val="14"/>
                <w:u w:val="single"/>
              </w:rPr>
              <w:t>www.kranj.si</w:t>
            </w:r>
          </w:hyperlink>
        </w:p>
      </w:tc>
    </w:tr>
  </w:tbl>
  <w:p w14:paraId="640C3D4E" w14:textId="77777777" w:rsidR="00212EEB" w:rsidRPr="00EF33D0" w:rsidRDefault="00212EEB" w:rsidP="006A3528">
    <w:pPr>
      <w:pStyle w:val="Glav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C4A5FD" w14:textId="77777777" w:rsidR="00212EEB" w:rsidRDefault="00212EEB" w:rsidP="00EF33D0">
    <w:pPr>
      <w:pStyle w:val="Glava"/>
    </w:pPr>
  </w:p>
  <w:p w14:paraId="1C208BC4" w14:textId="77777777" w:rsidR="00212EEB" w:rsidRPr="00EF33D0" w:rsidRDefault="00212EEB" w:rsidP="00EF33D0">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5955A41"/>
    <w:multiLevelType w:val="hybridMultilevel"/>
    <w:tmpl w:val="CBC26A48"/>
    <w:styleLink w:val="WW8Num251"/>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74F1E48"/>
    <w:multiLevelType w:val="hybridMultilevel"/>
    <w:tmpl w:val="DE62029E"/>
    <w:lvl w:ilvl="0" w:tplc="B0EAA73E">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07853AFB"/>
    <w:multiLevelType w:val="hybridMultilevel"/>
    <w:tmpl w:val="F7680744"/>
    <w:lvl w:ilvl="0" w:tplc="FFFFFFFF">
      <w:start w:val="16"/>
      <w:numFmt w:val="bullet"/>
      <w:lvlText w:val="-"/>
      <w:lvlJc w:val="left"/>
      <w:pPr>
        <w:ind w:left="360" w:hanging="360"/>
      </w:pPr>
      <w:rPr>
        <w:rFonts w:ascii="Times New Roman" w:eastAsia="Times New Roman" w:hAnsi="Times New Roman" w:hint="default"/>
        <w:b/>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413471B"/>
    <w:multiLevelType w:val="singleLevel"/>
    <w:tmpl w:val="85687642"/>
    <w:lvl w:ilvl="0">
      <w:start w:val="1"/>
      <w:numFmt w:val="bullet"/>
      <w:pStyle w:val="Navaden-zamik"/>
      <w:lvlText w:val=""/>
      <w:lvlJc w:val="left"/>
      <w:pPr>
        <w:tabs>
          <w:tab w:val="num" w:pos="360"/>
        </w:tabs>
        <w:ind w:left="340" w:hanging="340"/>
      </w:pPr>
      <w:rPr>
        <w:rFonts w:ascii="Symbol" w:hAnsi="Symbol" w:hint="default"/>
        <w:b w:val="0"/>
        <w:i w:val="0"/>
      </w:rPr>
    </w:lvl>
  </w:abstractNum>
  <w:abstractNum w:abstractNumId="7" w15:restartNumberingAfterBreak="0">
    <w:nsid w:val="16CB1C15"/>
    <w:multiLevelType w:val="hybridMultilevel"/>
    <w:tmpl w:val="27763938"/>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1AF42C8D"/>
    <w:multiLevelType w:val="hybridMultilevel"/>
    <w:tmpl w:val="C47078F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EC05861"/>
    <w:multiLevelType w:val="hybridMultilevel"/>
    <w:tmpl w:val="2FB804C4"/>
    <w:lvl w:ilvl="0" w:tplc="B0EAA73E">
      <w:start w:val="1"/>
      <w:numFmt w:val="bullet"/>
      <w:lvlText w:val=""/>
      <w:lvlJc w:val="left"/>
      <w:pPr>
        <w:ind w:left="360" w:hanging="360"/>
      </w:pPr>
      <w:rPr>
        <w:rFonts w:ascii="Symbol" w:hAnsi="Symbol" w:hint="default"/>
      </w:rPr>
    </w:lvl>
    <w:lvl w:ilvl="1" w:tplc="CBBC8082">
      <w:numFmt w:val="bullet"/>
      <w:lvlText w:val="-"/>
      <w:lvlJc w:val="left"/>
      <w:pPr>
        <w:ind w:left="1080" w:hanging="360"/>
      </w:pPr>
      <w:rPr>
        <w:rFonts w:ascii="Calibri" w:eastAsiaTheme="minorHAnsi" w:hAnsi="Calibri" w:cs="Calibri" w:hint="default"/>
      </w:rPr>
    </w:lvl>
    <w:lvl w:ilvl="2" w:tplc="37B2F074">
      <w:numFmt w:val="bullet"/>
      <w:lvlText w:val="•"/>
      <w:lvlJc w:val="left"/>
      <w:pPr>
        <w:ind w:left="2145" w:hanging="705"/>
      </w:pPr>
      <w:rPr>
        <w:rFonts w:ascii="Calibri" w:eastAsiaTheme="minorHAnsi" w:hAnsi="Calibri" w:cs="Calibri"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24D40241"/>
    <w:multiLevelType w:val="hybridMultilevel"/>
    <w:tmpl w:val="3C92150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8FE5957"/>
    <w:multiLevelType w:val="hybridMultilevel"/>
    <w:tmpl w:val="22487248"/>
    <w:lvl w:ilvl="0" w:tplc="CA8E539A">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3" w15:restartNumberingAfterBreak="0">
    <w:nsid w:val="2CA90CAF"/>
    <w:multiLevelType w:val="hybridMultilevel"/>
    <w:tmpl w:val="8F6EDCAE"/>
    <w:lvl w:ilvl="0" w:tplc="DFD69F6A">
      <w:start w:val="9"/>
      <w:numFmt w:val="bullet"/>
      <w:lvlText w:val="-"/>
      <w:lvlJc w:val="left"/>
      <w:pPr>
        <w:ind w:left="360" w:hanging="360"/>
      </w:pPr>
      <w:rPr>
        <w:rFonts w:ascii="Calibri" w:eastAsiaTheme="minorHAnsi" w:hAnsi="Calibri"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10410AB"/>
    <w:multiLevelType w:val="hybridMultilevel"/>
    <w:tmpl w:val="8E48DE58"/>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5" w15:restartNumberingAfterBreak="0">
    <w:nsid w:val="34EB4708"/>
    <w:multiLevelType w:val="hybridMultilevel"/>
    <w:tmpl w:val="FAC64566"/>
    <w:lvl w:ilvl="0" w:tplc="04240017">
      <w:start w:val="1"/>
      <w:numFmt w:val="lowerLetter"/>
      <w:lvlText w:val="%1)"/>
      <w:lvlJc w:val="left"/>
      <w:pPr>
        <w:ind w:left="644" w:hanging="360"/>
      </w:pPr>
    </w:lvl>
    <w:lvl w:ilvl="1" w:tplc="04240019">
      <w:start w:val="1"/>
      <w:numFmt w:val="lowerLetter"/>
      <w:lvlText w:val="%2."/>
      <w:lvlJc w:val="left"/>
      <w:pPr>
        <w:ind w:left="1364" w:hanging="360"/>
      </w:pPr>
    </w:lvl>
    <w:lvl w:ilvl="2" w:tplc="0424001B">
      <w:start w:val="1"/>
      <w:numFmt w:val="lowerRoman"/>
      <w:lvlText w:val="%3."/>
      <w:lvlJc w:val="right"/>
      <w:pPr>
        <w:ind w:left="2084" w:hanging="180"/>
      </w:pPr>
    </w:lvl>
    <w:lvl w:ilvl="3" w:tplc="0424000F">
      <w:start w:val="1"/>
      <w:numFmt w:val="decimal"/>
      <w:lvlText w:val="%4."/>
      <w:lvlJc w:val="left"/>
      <w:pPr>
        <w:ind w:left="2804" w:hanging="360"/>
      </w:pPr>
    </w:lvl>
    <w:lvl w:ilvl="4" w:tplc="04240019">
      <w:start w:val="1"/>
      <w:numFmt w:val="lowerLetter"/>
      <w:lvlText w:val="%5."/>
      <w:lvlJc w:val="left"/>
      <w:pPr>
        <w:ind w:left="3524" w:hanging="360"/>
      </w:pPr>
    </w:lvl>
    <w:lvl w:ilvl="5" w:tplc="0424001B">
      <w:start w:val="1"/>
      <w:numFmt w:val="lowerRoman"/>
      <w:lvlText w:val="%6."/>
      <w:lvlJc w:val="right"/>
      <w:pPr>
        <w:ind w:left="4244" w:hanging="180"/>
      </w:pPr>
    </w:lvl>
    <w:lvl w:ilvl="6" w:tplc="0424000F">
      <w:start w:val="1"/>
      <w:numFmt w:val="decimal"/>
      <w:lvlText w:val="%7."/>
      <w:lvlJc w:val="left"/>
      <w:pPr>
        <w:ind w:left="4964" w:hanging="360"/>
      </w:pPr>
    </w:lvl>
    <w:lvl w:ilvl="7" w:tplc="04240019">
      <w:start w:val="1"/>
      <w:numFmt w:val="lowerLetter"/>
      <w:lvlText w:val="%8."/>
      <w:lvlJc w:val="left"/>
      <w:pPr>
        <w:ind w:left="5684" w:hanging="360"/>
      </w:pPr>
    </w:lvl>
    <w:lvl w:ilvl="8" w:tplc="0424001B">
      <w:start w:val="1"/>
      <w:numFmt w:val="lowerRoman"/>
      <w:lvlText w:val="%9."/>
      <w:lvlJc w:val="right"/>
      <w:pPr>
        <w:ind w:left="6404" w:hanging="180"/>
      </w:pPr>
    </w:lvl>
  </w:abstractNum>
  <w:abstractNum w:abstractNumId="16" w15:restartNumberingAfterBreak="0">
    <w:nsid w:val="35C87CCB"/>
    <w:multiLevelType w:val="hybridMultilevel"/>
    <w:tmpl w:val="4DCCF888"/>
    <w:styleLink w:val="WW8Num271"/>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85839E3"/>
    <w:multiLevelType w:val="hybridMultilevel"/>
    <w:tmpl w:val="8F54032C"/>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0" w15:restartNumberingAfterBreak="0">
    <w:nsid w:val="3AFD35D7"/>
    <w:multiLevelType w:val="hybridMultilevel"/>
    <w:tmpl w:val="89D640B4"/>
    <w:lvl w:ilvl="0" w:tplc="04240017">
      <w:start w:val="1"/>
      <w:numFmt w:val="lowerLetter"/>
      <w:lvlText w:val="%1)"/>
      <w:lvlJc w:val="left"/>
      <w:pPr>
        <w:ind w:left="360" w:hanging="360"/>
      </w:pPr>
      <w:rPr>
        <w:rFont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40180D43"/>
    <w:multiLevelType w:val="hybridMultilevel"/>
    <w:tmpl w:val="EECCC5C8"/>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6E51178"/>
    <w:multiLevelType w:val="hybridMultilevel"/>
    <w:tmpl w:val="CAF0132E"/>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4A0B3941"/>
    <w:multiLevelType w:val="hybridMultilevel"/>
    <w:tmpl w:val="C136DBD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5" w15:restartNumberingAfterBreak="0">
    <w:nsid w:val="4C17652E"/>
    <w:multiLevelType w:val="hybridMultilevel"/>
    <w:tmpl w:val="E6FAB23E"/>
    <w:lvl w:ilvl="0" w:tplc="B0EAA73E">
      <w:start w:val="1"/>
      <w:numFmt w:val="bullet"/>
      <w:lvlText w:val=""/>
      <w:lvlJc w:val="left"/>
      <w:pPr>
        <w:ind w:left="360" w:hanging="360"/>
      </w:pPr>
      <w:rPr>
        <w:rFonts w:ascii="Symbol" w:hAnsi="Symbol" w:hint="default"/>
      </w:rPr>
    </w:lvl>
    <w:lvl w:ilvl="1" w:tplc="B0EAA73E">
      <w:start w:val="1"/>
      <w:numFmt w:val="bullet"/>
      <w:lvlText w:val=""/>
      <w:lvlJc w:val="left"/>
      <w:pPr>
        <w:ind w:left="1080" w:hanging="360"/>
      </w:pPr>
      <w:rPr>
        <w:rFonts w:ascii="Symbol" w:hAnsi="Symbol"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4C966254"/>
    <w:multiLevelType w:val="hybridMultilevel"/>
    <w:tmpl w:val="B6349BD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56A1D45"/>
    <w:multiLevelType w:val="multilevel"/>
    <w:tmpl w:val="141CCB32"/>
    <w:lvl w:ilvl="0">
      <w:start w:val="1"/>
      <w:numFmt w:val="decimal"/>
      <w:pStyle w:val="Naslov1"/>
      <w:lvlText w:val="%1."/>
      <w:lvlJc w:val="left"/>
      <w:pPr>
        <w:ind w:left="927" w:hanging="360"/>
      </w:pPr>
      <w:rPr>
        <w:rFonts w:hint="default"/>
      </w:rPr>
    </w:lvl>
    <w:lvl w:ilvl="1">
      <w:start w:val="1"/>
      <w:numFmt w:val="decimal"/>
      <w:pStyle w:val="Naslov2"/>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55C82D45"/>
    <w:multiLevelType w:val="hybridMultilevel"/>
    <w:tmpl w:val="BDECBEA8"/>
    <w:lvl w:ilvl="0" w:tplc="D95A15A8">
      <w:start w:val="1"/>
      <w:numFmt w:val="ordinal"/>
      <w:pStyle w:val="Slog2"/>
      <w:lvlText w:val="8.2.%1"/>
      <w:lvlJc w:val="left"/>
      <w:pPr>
        <w:ind w:left="785"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31" w15:restartNumberingAfterBreak="0">
    <w:nsid w:val="57F63051"/>
    <w:multiLevelType w:val="hybridMultilevel"/>
    <w:tmpl w:val="A88A21C8"/>
    <w:styleLink w:val="WW8Num6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3"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5BDB3C09"/>
    <w:multiLevelType w:val="hybridMultilevel"/>
    <w:tmpl w:val="38163230"/>
    <w:lvl w:ilvl="0" w:tplc="C038CCB6">
      <w:start w:val="1"/>
      <w:numFmt w:val="ordinal"/>
      <w:pStyle w:val="Naslov3"/>
      <w:lvlText w:val="5.3.%1"/>
      <w:lvlJc w:val="left"/>
      <w:pPr>
        <w:ind w:left="1089" w:hanging="360"/>
      </w:pPr>
      <w:rPr>
        <w:rFonts w:hint="default"/>
      </w:rPr>
    </w:lvl>
    <w:lvl w:ilvl="1" w:tplc="712E74FE">
      <w:start w:val="7"/>
      <w:numFmt w:val="bullet"/>
      <w:lvlText w:val="–"/>
      <w:lvlJc w:val="left"/>
      <w:pPr>
        <w:ind w:left="1809" w:hanging="360"/>
      </w:pPr>
      <w:rPr>
        <w:rFonts w:ascii="Cambria" w:eastAsiaTheme="minorHAnsi" w:hAnsi="Cambria" w:cstheme="minorBidi" w:hint="default"/>
      </w:rPr>
    </w:lvl>
    <w:lvl w:ilvl="2" w:tplc="0424001B" w:tentative="1">
      <w:start w:val="1"/>
      <w:numFmt w:val="lowerRoman"/>
      <w:lvlText w:val="%3."/>
      <w:lvlJc w:val="right"/>
      <w:pPr>
        <w:ind w:left="2529" w:hanging="180"/>
      </w:pPr>
    </w:lvl>
    <w:lvl w:ilvl="3" w:tplc="0424000F" w:tentative="1">
      <w:start w:val="1"/>
      <w:numFmt w:val="decimal"/>
      <w:lvlText w:val="%4."/>
      <w:lvlJc w:val="left"/>
      <w:pPr>
        <w:ind w:left="3249" w:hanging="360"/>
      </w:pPr>
    </w:lvl>
    <w:lvl w:ilvl="4" w:tplc="04240019" w:tentative="1">
      <w:start w:val="1"/>
      <w:numFmt w:val="lowerLetter"/>
      <w:lvlText w:val="%5."/>
      <w:lvlJc w:val="left"/>
      <w:pPr>
        <w:ind w:left="3969" w:hanging="360"/>
      </w:pPr>
    </w:lvl>
    <w:lvl w:ilvl="5" w:tplc="0424001B" w:tentative="1">
      <w:start w:val="1"/>
      <w:numFmt w:val="lowerRoman"/>
      <w:lvlText w:val="%6."/>
      <w:lvlJc w:val="right"/>
      <w:pPr>
        <w:ind w:left="4689" w:hanging="180"/>
      </w:pPr>
    </w:lvl>
    <w:lvl w:ilvl="6" w:tplc="0424000F" w:tentative="1">
      <w:start w:val="1"/>
      <w:numFmt w:val="decimal"/>
      <w:lvlText w:val="%7."/>
      <w:lvlJc w:val="left"/>
      <w:pPr>
        <w:ind w:left="5409" w:hanging="360"/>
      </w:pPr>
    </w:lvl>
    <w:lvl w:ilvl="7" w:tplc="04240019" w:tentative="1">
      <w:start w:val="1"/>
      <w:numFmt w:val="lowerLetter"/>
      <w:lvlText w:val="%8."/>
      <w:lvlJc w:val="left"/>
      <w:pPr>
        <w:ind w:left="6129" w:hanging="360"/>
      </w:pPr>
    </w:lvl>
    <w:lvl w:ilvl="8" w:tplc="0424001B" w:tentative="1">
      <w:start w:val="1"/>
      <w:numFmt w:val="lowerRoman"/>
      <w:lvlText w:val="%9."/>
      <w:lvlJc w:val="right"/>
      <w:pPr>
        <w:ind w:left="6849" w:hanging="180"/>
      </w:pPr>
    </w:lvl>
  </w:abstractNum>
  <w:abstractNum w:abstractNumId="35"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8" w15:restartNumberingAfterBreak="0">
    <w:nsid w:val="63503E9E"/>
    <w:multiLevelType w:val="hybridMultilevel"/>
    <w:tmpl w:val="D2605C3E"/>
    <w:lvl w:ilvl="0" w:tplc="B0EAA73E">
      <w:start w:val="1"/>
      <w:numFmt w:val="bullet"/>
      <w:lvlText w:val=""/>
      <w:lvlJc w:val="left"/>
      <w:pPr>
        <w:ind w:left="360" w:hanging="360"/>
      </w:pPr>
      <w:rPr>
        <w:rFonts w:ascii="Symbol" w:hAnsi="Symbol" w:hint="default"/>
      </w:rPr>
    </w:lvl>
    <w:lvl w:ilvl="1" w:tplc="B0EAA73E">
      <w:start w:val="1"/>
      <w:numFmt w:val="bullet"/>
      <w:lvlText w:val=""/>
      <w:lvlJc w:val="left"/>
      <w:pPr>
        <w:ind w:left="1080" w:hanging="360"/>
      </w:pPr>
      <w:rPr>
        <w:rFonts w:ascii="Symbol" w:hAnsi="Symbol"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63F277DC"/>
    <w:multiLevelType w:val="hybridMultilevel"/>
    <w:tmpl w:val="F8324EC6"/>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66CB4AA9"/>
    <w:multiLevelType w:val="hybridMultilevel"/>
    <w:tmpl w:val="A694123C"/>
    <w:lvl w:ilvl="0" w:tplc="E020ED34">
      <w:start w:val="1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8B35869"/>
    <w:multiLevelType w:val="hybridMultilevel"/>
    <w:tmpl w:val="009CD810"/>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42" w15:restartNumberingAfterBreak="0">
    <w:nsid w:val="692E5D1F"/>
    <w:multiLevelType w:val="multilevel"/>
    <w:tmpl w:val="CDACBB9E"/>
    <w:lvl w:ilvl="0">
      <w:start w:val="1"/>
      <w:numFmt w:val="bullet"/>
      <w:lvlText w:val=""/>
      <w:lvlJc w:val="left"/>
      <w:pPr>
        <w:ind w:left="360" w:hanging="360"/>
      </w:pPr>
      <w:rPr>
        <w:rFonts w:ascii="Symbol" w:hAnsi="Symbol" w:hint="default"/>
      </w:rPr>
    </w:lvl>
    <w:lvl w:ilvl="1">
      <w:start w:val="1"/>
      <w:numFmt w:val="bullet"/>
      <w:lvlText w:val=""/>
      <w:lvlJc w:val="left"/>
      <w:pPr>
        <w:ind w:left="357" w:hanging="357"/>
      </w:pPr>
      <w:rPr>
        <w:rFonts w:ascii="Symbol" w:hAnsi="Symbol" w:hint="default"/>
        <w:b w:val="0"/>
        <w:i w:val="0"/>
        <w:sz w:val="20"/>
      </w:rPr>
    </w:lvl>
    <w:lvl w:ilvl="2">
      <w:start w:val="1"/>
      <w:numFmt w:val="bullet"/>
      <w:lvlText w:val=""/>
      <w:lvlJc w:val="left"/>
      <w:pPr>
        <w:ind w:left="714" w:hanging="357"/>
      </w:pPr>
      <w:rPr>
        <w:rFonts w:ascii="Symbol" w:hAnsi="Symbol"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3"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6A1E4D83"/>
    <w:multiLevelType w:val="hybridMultilevel"/>
    <w:tmpl w:val="A7ACDFEC"/>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5" w15:restartNumberingAfterBreak="0">
    <w:nsid w:val="6F6129F9"/>
    <w:multiLevelType w:val="hybridMultilevel"/>
    <w:tmpl w:val="C136DBD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6" w15:restartNumberingAfterBreak="0">
    <w:nsid w:val="6FF1302C"/>
    <w:multiLevelType w:val="hybridMultilevel"/>
    <w:tmpl w:val="8B7C7CA4"/>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7" w15:restartNumberingAfterBreak="0">
    <w:nsid w:val="72C36788"/>
    <w:multiLevelType w:val="hybridMultilevel"/>
    <w:tmpl w:val="133EB1BA"/>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8"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9" w15:restartNumberingAfterBreak="0">
    <w:nsid w:val="7CBB745B"/>
    <w:multiLevelType w:val="hybridMultilevel"/>
    <w:tmpl w:val="52AC1328"/>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0"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1"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9"/>
  </w:num>
  <w:num w:numId="2">
    <w:abstractNumId w:val="18"/>
  </w:num>
  <w:num w:numId="3">
    <w:abstractNumId w:val="43"/>
  </w:num>
  <w:num w:numId="4">
    <w:abstractNumId w:val="3"/>
  </w:num>
  <w:num w:numId="5">
    <w:abstractNumId w:val="32"/>
  </w:num>
  <w:num w:numId="6">
    <w:abstractNumId w:val="48"/>
  </w:num>
  <w:num w:numId="7">
    <w:abstractNumId w:val="0"/>
  </w:num>
  <w:num w:numId="8">
    <w:abstractNumId w:val="17"/>
  </w:num>
  <w:num w:numId="9">
    <w:abstractNumId w:val="34"/>
  </w:num>
  <w:num w:numId="10">
    <w:abstractNumId w:val="36"/>
  </w:num>
  <w:num w:numId="11">
    <w:abstractNumId w:val="22"/>
  </w:num>
  <w:num w:numId="12">
    <w:abstractNumId w:val="35"/>
  </w:num>
  <w:num w:numId="13">
    <w:abstractNumId w:val="12"/>
  </w:num>
  <w:num w:numId="14">
    <w:abstractNumId w:val="30"/>
  </w:num>
  <w:num w:numId="15">
    <w:abstractNumId w:val="31"/>
  </w:num>
  <w:num w:numId="16">
    <w:abstractNumId w:val="1"/>
  </w:num>
  <w:num w:numId="17">
    <w:abstractNumId w:val="16"/>
  </w:num>
  <w:num w:numId="18">
    <w:abstractNumId w:val="51"/>
  </w:num>
  <w:num w:numId="19">
    <w:abstractNumId w:val="27"/>
  </w:num>
  <w:num w:numId="20">
    <w:abstractNumId w:val="50"/>
  </w:num>
  <w:num w:numId="21">
    <w:abstractNumId w:val="5"/>
  </w:num>
  <w:num w:numId="22">
    <w:abstractNumId w:val="49"/>
  </w:num>
  <w:num w:numId="23">
    <w:abstractNumId w:val="33"/>
  </w:num>
  <w:num w:numId="24">
    <w:abstractNumId w:val="28"/>
  </w:num>
  <w:num w:numId="25">
    <w:abstractNumId w:val="23"/>
  </w:num>
  <w:num w:numId="26">
    <w:abstractNumId w:val="37"/>
  </w:num>
  <w:num w:numId="27">
    <w:abstractNumId w:val="6"/>
  </w:num>
  <w:num w:numId="28">
    <w:abstractNumId w:val="41"/>
  </w:num>
  <w:num w:numId="29">
    <w:abstractNumId w:val="14"/>
  </w:num>
  <w:num w:numId="30">
    <w:abstractNumId w:val="19"/>
  </w:num>
  <w:num w:numId="31">
    <w:abstractNumId w:val="45"/>
  </w:num>
  <w:num w:numId="32">
    <w:abstractNumId w:val="24"/>
  </w:num>
  <w:num w:numId="33">
    <w:abstractNumId w:val="20"/>
  </w:num>
  <w:num w:numId="34">
    <w:abstractNumId w:val="13"/>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num>
  <w:num w:numId="37">
    <w:abstractNumId w:val="26"/>
  </w:num>
  <w:num w:numId="38">
    <w:abstractNumId w:val="2"/>
  </w:num>
  <w:num w:numId="39">
    <w:abstractNumId w:val="44"/>
  </w:num>
  <w:num w:numId="40">
    <w:abstractNumId w:val="4"/>
  </w:num>
  <w:num w:numId="41">
    <w:abstractNumId w:val="21"/>
  </w:num>
  <w:num w:numId="42">
    <w:abstractNumId w:val="39"/>
  </w:num>
  <w:num w:numId="43">
    <w:abstractNumId w:val="38"/>
  </w:num>
  <w:num w:numId="44">
    <w:abstractNumId w:val="40"/>
  </w:num>
  <w:num w:numId="45">
    <w:abstractNumId w:val="10"/>
  </w:num>
  <w:num w:numId="46">
    <w:abstractNumId w:val="47"/>
  </w:num>
  <w:num w:numId="47">
    <w:abstractNumId w:val="7"/>
  </w:num>
  <w:num w:numId="48">
    <w:abstractNumId w:val="25"/>
  </w:num>
  <w:num w:numId="49">
    <w:abstractNumId w:val="11"/>
  </w:num>
  <w:num w:numId="50">
    <w:abstractNumId w:val="46"/>
  </w:num>
  <w:num w:numId="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num>
  <w:num w:numId="53">
    <w:abstractNumId w:val="8"/>
  </w:num>
  <w:num w:numId="54">
    <w:abstractNumId w:val="42"/>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a Starc">
    <w15:presenceInfo w15:providerId="AD" w15:userId="S-1-5-21-995125105-31360954-3356718843-12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SortMethod w:val="00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1D49"/>
    <w:rsid w:val="000022F8"/>
    <w:rsid w:val="0000237A"/>
    <w:rsid w:val="000027B9"/>
    <w:rsid w:val="00002A15"/>
    <w:rsid w:val="00002AD9"/>
    <w:rsid w:val="000032FE"/>
    <w:rsid w:val="00004056"/>
    <w:rsid w:val="00004125"/>
    <w:rsid w:val="000042AB"/>
    <w:rsid w:val="00004840"/>
    <w:rsid w:val="00004EE8"/>
    <w:rsid w:val="00006338"/>
    <w:rsid w:val="0000643E"/>
    <w:rsid w:val="0000795C"/>
    <w:rsid w:val="00007A33"/>
    <w:rsid w:val="00012D74"/>
    <w:rsid w:val="00013EC9"/>
    <w:rsid w:val="0001425C"/>
    <w:rsid w:val="00014262"/>
    <w:rsid w:val="000153A3"/>
    <w:rsid w:val="00015A24"/>
    <w:rsid w:val="00016D37"/>
    <w:rsid w:val="00020523"/>
    <w:rsid w:val="00020594"/>
    <w:rsid w:val="0002088C"/>
    <w:rsid w:val="000208F9"/>
    <w:rsid w:val="00020FDE"/>
    <w:rsid w:val="000211EB"/>
    <w:rsid w:val="00021BED"/>
    <w:rsid w:val="000224EE"/>
    <w:rsid w:val="00023942"/>
    <w:rsid w:val="00023EE9"/>
    <w:rsid w:val="000240E2"/>
    <w:rsid w:val="00024474"/>
    <w:rsid w:val="0002450A"/>
    <w:rsid w:val="00024765"/>
    <w:rsid w:val="00026370"/>
    <w:rsid w:val="0002735E"/>
    <w:rsid w:val="000276C8"/>
    <w:rsid w:val="00027FFD"/>
    <w:rsid w:val="000303C6"/>
    <w:rsid w:val="00030444"/>
    <w:rsid w:val="00030937"/>
    <w:rsid w:val="000312CE"/>
    <w:rsid w:val="000317A4"/>
    <w:rsid w:val="00031AF9"/>
    <w:rsid w:val="00031CB8"/>
    <w:rsid w:val="00031DE2"/>
    <w:rsid w:val="00031DF8"/>
    <w:rsid w:val="0003215E"/>
    <w:rsid w:val="0003298A"/>
    <w:rsid w:val="00032D56"/>
    <w:rsid w:val="00033060"/>
    <w:rsid w:val="00033748"/>
    <w:rsid w:val="00033831"/>
    <w:rsid w:val="0003630D"/>
    <w:rsid w:val="000364DE"/>
    <w:rsid w:val="00036A8B"/>
    <w:rsid w:val="00036C39"/>
    <w:rsid w:val="00037F97"/>
    <w:rsid w:val="000410EE"/>
    <w:rsid w:val="000413C8"/>
    <w:rsid w:val="00041491"/>
    <w:rsid w:val="000414F5"/>
    <w:rsid w:val="000417A0"/>
    <w:rsid w:val="00041D12"/>
    <w:rsid w:val="00042217"/>
    <w:rsid w:val="00042570"/>
    <w:rsid w:val="00042BEF"/>
    <w:rsid w:val="00044079"/>
    <w:rsid w:val="00044247"/>
    <w:rsid w:val="000442F0"/>
    <w:rsid w:val="000459C8"/>
    <w:rsid w:val="0004626A"/>
    <w:rsid w:val="00046414"/>
    <w:rsid w:val="00046499"/>
    <w:rsid w:val="00046734"/>
    <w:rsid w:val="000468CD"/>
    <w:rsid w:val="0004798A"/>
    <w:rsid w:val="000501A2"/>
    <w:rsid w:val="00050C60"/>
    <w:rsid w:val="00050C67"/>
    <w:rsid w:val="000514BB"/>
    <w:rsid w:val="000517CA"/>
    <w:rsid w:val="00051CAC"/>
    <w:rsid w:val="000520EF"/>
    <w:rsid w:val="000522EE"/>
    <w:rsid w:val="000531F2"/>
    <w:rsid w:val="00054016"/>
    <w:rsid w:val="000542FE"/>
    <w:rsid w:val="00055424"/>
    <w:rsid w:val="00055DE9"/>
    <w:rsid w:val="00055F3A"/>
    <w:rsid w:val="000564D4"/>
    <w:rsid w:val="00056D52"/>
    <w:rsid w:val="00056FD9"/>
    <w:rsid w:val="0005740D"/>
    <w:rsid w:val="00057870"/>
    <w:rsid w:val="000600F5"/>
    <w:rsid w:val="00060B4D"/>
    <w:rsid w:val="0006126C"/>
    <w:rsid w:val="0006130C"/>
    <w:rsid w:val="00061A22"/>
    <w:rsid w:val="00061C67"/>
    <w:rsid w:val="00061D43"/>
    <w:rsid w:val="00062579"/>
    <w:rsid w:val="00062891"/>
    <w:rsid w:val="00062E06"/>
    <w:rsid w:val="00063535"/>
    <w:rsid w:val="0006360E"/>
    <w:rsid w:val="00064BBF"/>
    <w:rsid w:val="0006529F"/>
    <w:rsid w:val="00065874"/>
    <w:rsid w:val="00066DD7"/>
    <w:rsid w:val="00067B3F"/>
    <w:rsid w:val="00070477"/>
    <w:rsid w:val="00071409"/>
    <w:rsid w:val="0007194A"/>
    <w:rsid w:val="00071E84"/>
    <w:rsid w:val="00072299"/>
    <w:rsid w:val="00072E3E"/>
    <w:rsid w:val="00073D29"/>
    <w:rsid w:val="00073D79"/>
    <w:rsid w:val="00073E57"/>
    <w:rsid w:val="0007408F"/>
    <w:rsid w:val="000741EB"/>
    <w:rsid w:val="000742A1"/>
    <w:rsid w:val="000749D3"/>
    <w:rsid w:val="00074BD4"/>
    <w:rsid w:val="00075E71"/>
    <w:rsid w:val="000763B6"/>
    <w:rsid w:val="0007709E"/>
    <w:rsid w:val="00077932"/>
    <w:rsid w:val="00081AC6"/>
    <w:rsid w:val="00082303"/>
    <w:rsid w:val="00082D8B"/>
    <w:rsid w:val="000836D3"/>
    <w:rsid w:val="00083D5F"/>
    <w:rsid w:val="00084239"/>
    <w:rsid w:val="00084879"/>
    <w:rsid w:val="00084C74"/>
    <w:rsid w:val="0008538C"/>
    <w:rsid w:val="00085B43"/>
    <w:rsid w:val="000860A7"/>
    <w:rsid w:val="00086367"/>
    <w:rsid w:val="000870C0"/>
    <w:rsid w:val="00087CF0"/>
    <w:rsid w:val="00087FA1"/>
    <w:rsid w:val="00090F57"/>
    <w:rsid w:val="00091DE0"/>
    <w:rsid w:val="00091E98"/>
    <w:rsid w:val="00091F70"/>
    <w:rsid w:val="0009226D"/>
    <w:rsid w:val="00092B43"/>
    <w:rsid w:val="00092E3B"/>
    <w:rsid w:val="00092F97"/>
    <w:rsid w:val="0009308C"/>
    <w:rsid w:val="00093F29"/>
    <w:rsid w:val="000945F4"/>
    <w:rsid w:val="0009464B"/>
    <w:rsid w:val="00095891"/>
    <w:rsid w:val="0009590F"/>
    <w:rsid w:val="00095AF7"/>
    <w:rsid w:val="00096152"/>
    <w:rsid w:val="0009661F"/>
    <w:rsid w:val="00096BBB"/>
    <w:rsid w:val="00096FD2"/>
    <w:rsid w:val="00097369"/>
    <w:rsid w:val="00097E3C"/>
    <w:rsid w:val="000A0369"/>
    <w:rsid w:val="000A0BB3"/>
    <w:rsid w:val="000A134E"/>
    <w:rsid w:val="000A1D81"/>
    <w:rsid w:val="000A21EF"/>
    <w:rsid w:val="000A27B6"/>
    <w:rsid w:val="000A285F"/>
    <w:rsid w:val="000A4212"/>
    <w:rsid w:val="000A4251"/>
    <w:rsid w:val="000A43FE"/>
    <w:rsid w:val="000A4A80"/>
    <w:rsid w:val="000A5D7E"/>
    <w:rsid w:val="000A5E35"/>
    <w:rsid w:val="000A5FA7"/>
    <w:rsid w:val="000A63C2"/>
    <w:rsid w:val="000A6C00"/>
    <w:rsid w:val="000A7817"/>
    <w:rsid w:val="000A7896"/>
    <w:rsid w:val="000B007E"/>
    <w:rsid w:val="000B057C"/>
    <w:rsid w:val="000B12B1"/>
    <w:rsid w:val="000B1956"/>
    <w:rsid w:val="000B3969"/>
    <w:rsid w:val="000B4619"/>
    <w:rsid w:val="000B5723"/>
    <w:rsid w:val="000B656B"/>
    <w:rsid w:val="000B73AA"/>
    <w:rsid w:val="000B7767"/>
    <w:rsid w:val="000C092B"/>
    <w:rsid w:val="000C0F26"/>
    <w:rsid w:val="000C121C"/>
    <w:rsid w:val="000C1CCD"/>
    <w:rsid w:val="000C1FE2"/>
    <w:rsid w:val="000C22B1"/>
    <w:rsid w:val="000C2579"/>
    <w:rsid w:val="000C314C"/>
    <w:rsid w:val="000C31D7"/>
    <w:rsid w:val="000C3674"/>
    <w:rsid w:val="000C3E1D"/>
    <w:rsid w:val="000C481E"/>
    <w:rsid w:val="000C48BE"/>
    <w:rsid w:val="000C4BAB"/>
    <w:rsid w:val="000C5233"/>
    <w:rsid w:val="000C5BD4"/>
    <w:rsid w:val="000C5D37"/>
    <w:rsid w:val="000C5D93"/>
    <w:rsid w:val="000C6F95"/>
    <w:rsid w:val="000C7872"/>
    <w:rsid w:val="000D1077"/>
    <w:rsid w:val="000D1263"/>
    <w:rsid w:val="000D2645"/>
    <w:rsid w:val="000D2E48"/>
    <w:rsid w:val="000D34E6"/>
    <w:rsid w:val="000D3D4A"/>
    <w:rsid w:val="000D421C"/>
    <w:rsid w:val="000D442F"/>
    <w:rsid w:val="000D4556"/>
    <w:rsid w:val="000D4E60"/>
    <w:rsid w:val="000D5279"/>
    <w:rsid w:val="000D5669"/>
    <w:rsid w:val="000D5DE8"/>
    <w:rsid w:val="000D608D"/>
    <w:rsid w:val="000D669A"/>
    <w:rsid w:val="000D677D"/>
    <w:rsid w:val="000D72F0"/>
    <w:rsid w:val="000D7C39"/>
    <w:rsid w:val="000E0590"/>
    <w:rsid w:val="000E09CE"/>
    <w:rsid w:val="000E1080"/>
    <w:rsid w:val="000E123D"/>
    <w:rsid w:val="000E167B"/>
    <w:rsid w:val="000E1C43"/>
    <w:rsid w:val="000E1F27"/>
    <w:rsid w:val="000E251D"/>
    <w:rsid w:val="000E2807"/>
    <w:rsid w:val="000E3465"/>
    <w:rsid w:val="000E34C2"/>
    <w:rsid w:val="000E405D"/>
    <w:rsid w:val="000E682E"/>
    <w:rsid w:val="000E6E72"/>
    <w:rsid w:val="000E6E99"/>
    <w:rsid w:val="000E7374"/>
    <w:rsid w:val="000E78C6"/>
    <w:rsid w:val="000E792F"/>
    <w:rsid w:val="000F1065"/>
    <w:rsid w:val="000F10F9"/>
    <w:rsid w:val="000F14E0"/>
    <w:rsid w:val="000F1E44"/>
    <w:rsid w:val="000F252A"/>
    <w:rsid w:val="000F39A1"/>
    <w:rsid w:val="000F4778"/>
    <w:rsid w:val="000F49B7"/>
    <w:rsid w:val="000F4AE6"/>
    <w:rsid w:val="000F556A"/>
    <w:rsid w:val="000F5F9A"/>
    <w:rsid w:val="000F6269"/>
    <w:rsid w:val="000F6618"/>
    <w:rsid w:val="000F6A74"/>
    <w:rsid w:val="000F6E30"/>
    <w:rsid w:val="000F7186"/>
    <w:rsid w:val="001005FA"/>
    <w:rsid w:val="00100674"/>
    <w:rsid w:val="00101897"/>
    <w:rsid w:val="001025DD"/>
    <w:rsid w:val="001032B3"/>
    <w:rsid w:val="00103C2D"/>
    <w:rsid w:val="00104449"/>
    <w:rsid w:val="00104D8C"/>
    <w:rsid w:val="00105009"/>
    <w:rsid w:val="00106156"/>
    <w:rsid w:val="001067D8"/>
    <w:rsid w:val="001068A9"/>
    <w:rsid w:val="00106DF1"/>
    <w:rsid w:val="00106F02"/>
    <w:rsid w:val="00110E65"/>
    <w:rsid w:val="00110FCB"/>
    <w:rsid w:val="0011148A"/>
    <w:rsid w:val="00111548"/>
    <w:rsid w:val="001118CC"/>
    <w:rsid w:val="0011202A"/>
    <w:rsid w:val="0011256E"/>
    <w:rsid w:val="001134AD"/>
    <w:rsid w:val="00113573"/>
    <w:rsid w:val="001136A4"/>
    <w:rsid w:val="00113973"/>
    <w:rsid w:val="00114799"/>
    <w:rsid w:val="001151F8"/>
    <w:rsid w:val="00116C62"/>
    <w:rsid w:val="001175EB"/>
    <w:rsid w:val="00117B1D"/>
    <w:rsid w:val="00120DD2"/>
    <w:rsid w:val="00121CD6"/>
    <w:rsid w:val="0012211B"/>
    <w:rsid w:val="0012231A"/>
    <w:rsid w:val="00122686"/>
    <w:rsid w:val="00122BB0"/>
    <w:rsid w:val="00122F46"/>
    <w:rsid w:val="00125041"/>
    <w:rsid w:val="00125B0A"/>
    <w:rsid w:val="00125B9A"/>
    <w:rsid w:val="001268AB"/>
    <w:rsid w:val="00127125"/>
    <w:rsid w:val="00127427"/>
    <w:rsid w:val="00127616"/>
    <w:rsid w:val="001276FD"/>
    <w:rsid w:val="00127939"/>
    <w:rsid w:val="001279AF"/>
    <w:rsid w:val="00127F8F"/>
    <w:rsid w:val="001304EB"/>
    <w:rsid w:val="0013083D"/>
    <w:rsid w:val="00130C52"/>
    <w:rsid w:val="00130E49"/>
    <w:rsid w:val="00130FB3"/>
    <w:rsid w:val="001314A3"/>
    <w:rsid w:val="00132A52"/>
    <w:rsid w:val="00132B6F"/>
    <w:rsid w:val="001337A9"/>
    <w:rsid w:val="00134B4A"/>
    <w:rsid w:val="00134C1E"/>
    <w:rsid w:val="001351B3"/>
    <w:rsid w:val="00135424"/>
    <w:rsid w:val="00135569"/>
    <w:rsid w:val="0013622E"/>
    <w:rsid w:val="0013696F"/>
    <w:rsid w:val="00136B7F"/>
    <w:rsid w:val="0013727C"/>
    <w:rsid w:val="00137532"/>
    <w:rsid w:val="00137A3D"/>
    <w:rsid w:val="00140B71"/>
    <w:rsid w:val="00141797"/>
    <w:rsid w:val="00142AEE"/>
    <w:rsid w:val="001430E1"/>
    <w:rsid w:val="0014360C"/>
    <w:rsid w:val="001438FC"/>
    <w:rsid w:val="001439C9"/>
    <w:rsid w:val="00143B8D"/>
    <w:rsid w:val="00144EB1"/>
    <w:rsid w:val="00145601"/>
    <w:rsid w:val="001464DB"/>
    <w:rsid w:val="00146EF1"/>
    <w:rsid w:val="00147460"/>
    <w:rsid w:val="00150146"/>
    <w:rsid w:val="00150354"/>
    <w:rsid w:val="0015060E"/>
    <w:rsid w:val="001506A6"/>
    <w:rsid w:val="00150D64"/>
    <w:rsid w:val="0015190A"/>
    <w:rsid w:val="00151D71"/>
    <w:rsid w:val="00152509"/>
    <w:rsid w:val="001533F4"/>
    <w:rsid w:val="001546CD"/>
    <w:rsid w:val="00156CEC"/>
    <w:rsid w:val="00156D3A"/>
    <w:rsid w:val="00157CCC"/>
    <w:rsid w:val="00160352"/>
    <w:rsid w:val="00160569"/>
    <w:rsid w:val="00160AF4"/>
    <w:rsid w:val="00160DC3"/>
    <w:rsid w:val="00160E0E"/>
    <w:rsid w:val="00161373"/>
    <w:rsid w:val="00163396"/>
    <w:rsid w:val="001640D4"/>
    <w:rsid w:val="0016417A"/>
    <w:rsid w:val="0016431F"/>
    <w:rsid w:val="00164503"/>
    <w:rsid w:val="00164E76"/>
    <w:rsid w:val="001658F8"/>
    <w:rsid w:val="0016595A"/>
    <w:rsid w:val="00165CDA"/>
    <w:rsid w:val="00166214"/>
    <w:rsid w:val="001668BE"/>
    <w:rsid w:val="00166980"/>
    <w:rsid w:val="00166DD5"/>
    <w:rsid w:val="001703F8"/>
    <w:rsid w:val="001705C3"/>
    <w:rsid w:val="00171142"/>
    <w:rsid w:val="00172281"/>
    <w:rsid w:val="001725F2"/>
    <w:rsid w:val="00172F85"/>
    <w:rsid w:val="001730BA"/>
    <w:rsid w:val="001745F6"/>
    <w:rsid w:val="00174616"/>
    <w:rsid w:val="001746DF"/>
    <w:rsid w:val="001749C0"/>
    <w:rsid w:val="00174A19"/>
    <w:rsid w:val="00174B2E"/>
    <w:rsid w:val="001754D7"/>
    <w:rsid w:val="00175BB0"/>
    <w:rsid w:val="00175E6F"/>
    <w:rsid w:val="001765FF"/>
    <w:rsid w:val="00176C61"/>
    <w:rsid w:val="001774B0"/>
    <w:rsid w:val="001805FE"/>
    <w:rsid w:val="001811A6"/>
    <w:rsid w:val="00182B77"/>
    <w:rsid w:val="0018544C"/>
    <w:rsid w:val="00185640"/>
    <w:rsid w:val="0018713A"/>
    <w:rsid w:val="0018793F"/>
    <w:rsid w:val="00187AC0"/>
    <w:rsid w:val="0019018F"/>
    <w:rsid w:val="0019033D"/>
    <w:rsid w:val="00190EAA"/>
    <w:rsid w:val="0019121B"/>
    <w:rsid w:val="00191778"/>
    <w:rsid w:val="00191A49"/>
    <w:rsid w:val="001929BD"/>
    <w:rsid w:val="00192EDB"/>
    <w:rsid w:val="001934F1"/>
    <w:rsid w:val="00194391"/>
    <w:rsid w:val="001947F4"/>
    <w:rsid w:val="0019483C"/>
    <w:rsid w:val="00194853"/>
    <w:rsid w:val="0019503F"/>
    <w:rsid w:val="00195774"/>
    <w:rsid w:val="0019683D"/>
    <w:rsid w:val="00196D0B"/>
    <w:rsid w:val="001973C4"/>
    <w:rsid w:val="001976D6"/>
    <w:rsid w:val="00197A35"/>
    <w:rsid w:val="00197CFE"/>
    <w:rsid w:val="001A03C1"/>
    <w:rsid w:val="001A0538"/>
    <w:rsid w:val="001A0904"/>
    <w:rsid w:val="001A0961"/>
    <w:rsid w:val="001A1314"/>
    <w:rsid w:val="001A148F"/>
    <w:rsid w:val="001A18B1"/>
    <w:rsid w:val="001A19BA"/>
    <w:rsid w:val="001A1A1B"/>
    <w:rsid w:val="001A1E4B"/>
    <w:rsid w:val="001A1F5A"/>
    <w:rsid w:val="001A2278"/>
    <w:rsid w:val="001A3C96"/>
    <w:rsid w:val="001A3F07"/>
    <w:rsid w:val="001A5888"/>
    <w:rsid w:val="001A7893"/>
    <w:rsid w:val="001A7BD2"/>
    <w:rsid w:val="001B00ED"/>
    <w:rsid w:val="001B093D"/>
    <w:rsid w:val="001B0B0E"/>
    <w:rsid w:val="001B1B4E"/>
    <w:rsid w:val="001B2223"/>
    <w:rsid w:val="001B2E27"/>
    <w:rsid w:val="001B362E"/>
    <w:rsid w:val="001B367C"/>
    <w:rsid w:val="001B4170"/>
    <w:rsid w:val="001B57FF"/>
    <w:rsid w:val="001B7123"/>
    <w:rsid w:val="001B717E"/>
    <w:rsid w:val="001C0C76"/>
    <w:rsid w:val="001C2E99"/>
    <w:rsid w:val="001C3134"/>
    <w:rsid w:val="001C3604"/>
    <w:rsid w:val="001C3643"/>
    <w:rsid w:val="001C3BD7"/>
    <w:rsid w:val="001C3F51"/>
    <w:rsid w:val="001C4021"/>
    <w:rsid w:val="001C4903"/>
    <w:rsid w:val="001C490B"/>
    <w:rsid w:val="001C4B0B"/>
    <w:rsid w:val="001C4F96"/>
    <w:rsid w:val="001C5A4C"/>
    <w:rsid w:val="001C5C32"/>
    <w:rsid w:val="001C5CEE"/>
    <w:rsid w:val="001C5EB2"/>
    <w:rsid w:val="001C63C0"/>
    <w:rsid w:val="001C75A6"/>
    <w:rsid w:val="001D0765"/>
    <w:rsid w:val="001D08A1"/>
    <w:rsid w:val="001D0A0C"/>
    <w:rsid w:val="001D3424"/>
    <w:rsid w:val="001D3778"/>
    <w:rsid w:val="001D3F7D"/>
    <w:rsid w:val="001D4028"/>
    <w:rsid w:val="001D4395"/>
    <w:rsid w:val="001D43CB"/>
    <w:rsid w:val="001D451A"/>
    <w:rsid w:val="001D4D06"/>
    <w:rsid w:val="001D52F3"/>
    <w:rsid w:val="001D5947"/>
    <w:rsid w:val="001D5ADB"/>
    <w:rsid w:val="001D5E85"/>
    <w:rsid w:val="001D5EC6"/>
    <w:rsid w:val="001D60A9"/>
    <w:rsid w:val="001D65B1"/>
    <w:rsid w:val="001D69B6"/>
    <w:rsid w:val="001D6CFF"/>
    <w:rsid w:val="001D7157"/>
    <w:rsid w:val="001D74EB"/>
    <w:rsid w:val="001D75D7"/>
    <w:rsid w:val="001D7948"/>
    <w:rsid w:val="001D7A7E"/>
    <w:rsid w:val="001D7FCB"/>
    <w:rsid w:val="001E019F"/>
    <w:rsid w:val="001E03EA"/>
    <w:rsid w:val="001E0D25"/>
    <w:rsid w:val="001E1828"/>
    <w:rsid w:val="001E1B8C"/>
    <w:rsid w:val="001E234C"/>
    <w:rsid w:val="001E42A5"/>
    <w:rsid w:val="001E4C8B"/>
    <w:rsid w:val="001E4EEB"/>
    <w:rsid w:val="001E522E"/>
    <w:rsid w:val="001E5FF3"/>
    <w:rsid w:val="001F0F4A"/>
    <w:rsid w:val="001F118C"/>
    <w:rsid w:val="001F152B"/>
    <w:rsid w:val="001F26D1"/>
    <w:rsid w:val="001F276B"/>
    <w:rsid w:val="001F27BD"/>
    <w:rsid w:val="001F2BCB"/>
    <w:rsid w:val="001F32AE"/>
    <w:rsid w:val="001F36C9"/>
    <w:rsid w:val="001F3B05"/>
    <w:rsid w:val="001F422D"/>
    <w:rsid w:val="001F4F96"/>
    <w:rsid w:val="001F50B5"/>
    <w:rsid w:val="001F5386"/>
    <w:rsid w:val="001F58B4"/>
    <w:rsid w:val="001F5A51"/>
    <w:rsid w:val="001F6759"/>
    <w:rsid w:val="001F6E65"/>
    <w:rsid w:val="001F75DA"/>
    <w:rsid w:val="0020008D"/>
    <w:rsid w:val="002001A9"/>
    <w:rsid w:val="002001FE"/>
    <w:rsid w:val="00200B30"/>
    <w:rsid w:val="00201960"/>
    <w:rsid w:val="0020219F"/>
    <w:rsid w:val="00202222"/>
    <w:rsid w:val="00203A60"/>
    <w:rsid w:val="00203DBD"/>
    <w:rsid w:val="002044AF"/>
    <w:rsid w:val="00205DF3"/>
    <w:rsid w:val="00206174"/>
    <w:rsid w:val="00206781"/>
    <w:rsid w:val="002070A7"/>
    <w:rsid w:val="00207CA9"/>
    <w:rsid w:val="00207DA8"/>
    <w:rsid w:val="0021036C"/>
    <w:rsid w:val="0021198A"/>
    <w:rsid w:val="00212D46"/>
    <w:rsid w:val="00212EEB"/>
    <w:rsid w:val="0021306B"/>
    <w:rsid w:val="002143AF"/>
    <w:rsid w:val="002146E8"/>
    <w:rsid w:val="00215323"/>
    <w:rsid w:val="00215A1A"/>
    <w:rsid w:val="00215F0A"/>
    <w:rsid w:val="00216133"/>
    <w:rsid w:val="00216903"/>
    <w:rsid w:val="00217165"/>
    <w:rsid w:val="00217839"/>
    <w:rsid w:val="00220B49"/>
    <w:rsid w:val="0022108B"/>
    <w:rsid w:val="00221AA8"/>
    <w:rsid w:val="002225F2"/>
    <w:rsid w:val="002229BE"/>
    <w:rsid w:val="0022354C"/>
    <w:rsid w:val="00223563"/>
    <w:rsid w:val="00223B64"/>
    <w:rsid w:val="002247A0"/>
    <w:rsid w:val="00224814"/>
    <w:rsid w:val="002249D3"/>
    <w:rsid w:val="00224E73"/>
    <w:rsid w:val="002251EF"/>
    <w:rsid w:val="0022596B"/>
    <w:rsid w:val="00225D0A"/>
    <w:rsid w:val="00225E4F"/>
    <w:rsid w:val="00226068"/>
    <w:rsid w:val="00226176"/>
    <w:rsid w:val="002263C5"/>
    <w:rsid w:val="00226B48"/>
    <w:rsid w:val="00226E07"/>
    <w:rsid w:val="00226F70"/>
    <w:rsid w:val="00226F93"/>
    <w:rsid w:val="00227CA2"/>
    <w:rsid w:val="00230339"/>
    <w:rsid w:val="00231036"/>
    <w:rsid w:val="002310B3"/>
    <w:rsid w:val="002319FE"/>
    <w:rsid w:val="0023265C"/>
    <w:rsid w:val="00233381"/>
    <w:rsid w:val="0023342C"/>
    <w:rsid w:val="002334CF"/>
    <w:rsid w:val="00233E65"/>
    <w:rsid w:val="0023442F"/>
    <w:rsid w:val="00234AE0"/>
    <w:rsid w:val="00234EA7"/>
    <w:rsid w:val="00235610"/>
    <w:rsid w:val="00236064"/>
    <w:rsid w:val="0023610C"/>
    <w:rsid w:val="00236EAA"/>
    <w:rsid w:val="00236F3B"/>
    <w:rsid w:val="002373E0"/>
    <w:rsid w:val="002379B8"/>
    <w:rsid w:val="00240138"/>
    <w:rsid w:val="00240310"/>
    <w:rsid w:val="00240781"/>
    <w:rsid w:val="00240F9E"/>
    <w:rsid w:val="00240FAF"/>
    <w:rsid w:val="002411C0"/>
    <w:rsid w:val="00241288"/>
    <w:rsid w:val="002414C7"/>
    <w:rsid w:val="00241663"/>
    <w:rsid w:val="0024218B"/>
    <w:rsid w:val="00242708"/>
    <w:rsid w:val="00242EFE"/>
    <w:rsid w:val="00243608"/>
    <w:rsid w:val="00243C2A"/>
    <w:rsid w:val="002442B1"/>
    <w:rsid w:val="002442CB"/>
    <w:rsid w:val="002445FE"/>
    <w:rsid w:val="00244733"/>
    <w:rsid w:val="0024496A"/>
    <w:rsid w:val="00244FB5"/>
    <w:rsid w:val="00245270"/>
    <w:rsid w:val="00245641"/>
    <w:rsid w:val="002461EE"/>
    <w:rsid w:val="002462E8"/>
    <w:rsid w:val="00246A54"/>
    <w:rsid w:val="00246CBE"/>
    <w:rsid w:val="00246D09"/>
    <w:rsid w:val="00250029"/>
    <w:rsid w:val="0025054A"/>
    <w:rsid w:val="002506FF"/>
    <w:rsid w:val="00250A45"/>
    <w:rsid w:val="00250C72"/>
    <w:rsid w:val="002511B0"/>
    <w:rsid w:val="002513E2"/>
    <w:rsid w:val="0025201B"/>
    <w:rsid w:val="00252133"/>
    <w:rsid w:val="00252564"/>
    <w:rsid w:val="00252831"/>
    <w:rsid w:val="00253BFB"/>
    <w:rsid w:val="002559AB"/>
    <w:rsid w:val="00255EC5"/>
    <w:rsid w:val="0025687E"/>
    <w:rsid w:val="002578A7"/>
    <w:rsid w:val="00257FA5"/>
    <w:rsid w:val="00261B9D"/>
    <w:rsid w:val="00261F88"/>
    <w:rsid w:val="00263667"/>
    <w:rsid w:val="00263AB2"/>
    <w:rsid w:val="00263C45"/>
    <w:rsid w:val="00264991"/>
    <w:rsid w:val="00265736"/>
    <w:rsid w:val="0026580E"/>
    <w:rsid w:val="00265963"/>
    <w:rsid w:val="002661C7"/>
    <w:rsid w:val="00267B66"/>
    <w:rsid w:val="00270920"/>
    <w:rsid w:val="00270C90"/>
    <w:rsid w:val="00271273"/>
    <w:rsid w:val="002714D7"/>
    <w:rsid w:val="0027170E"/>
    <w:rsid w:val="00271881"/>
    <w:rsid w:val="002724CD"/>
    <w:rsid w:val="00272812"/>
    <w:rsid w:val="00272A26"/>
    <w:rsid w:val="00273609"/>
    <w:rsid w:val="00274292"/>
    <w:rsid w:val="00274308"/>
    <w:rsid w:val="00274A25"/>
    <w:rsid w:val="002768F0"/>
    <w:rsid w:val="00277346"/>
    <w:rsid w:val="002773CD"/>
    <w:rsid w:val="00277AE8"/>
    <w:rsid w:val="002802CD"/>
    <w:rsid w:val="00280AD4"/>
    <w:rsid w:val="00280C45"/>
    <w:rsid w:val="00280F99"/>
    <w:rsid w:val="002812E7"/>
    <w:rsid w:val="00281792"/>
    <w:rsid w:val="00281B64"/>
    <w:rsid w:val="002820B0"/>
    <w:rsid w:val="00282295"/>
    <w:rsid w:val="00283840"/>
    <w:rsid w:val="002838EF"/>
    <w:rsid w:val="00284991"/>
    <w:rsid w:val="00285041"/>
    <w:rsid w:val="0028521B"/>
    <w:rsid w:val="00285321"/>
    <w:rsid w:val="002859A8"/>
    <w:rsid w:val="00285BB9"/>
    <w:rsid w:val="00285F8C"/>
    <w:rsid w:val="00286321"/>
    <w:rsid w:val="00286D88"/>
    <w:rsid w:val="00287A23"/>
    <w:rsid w:val="00287F6E"/>
    <w:rsid w:val="002906C8"/>
    <w:rsid w:val="00290AB8"/>
    <w:rsid w:val="00291055"/>
    <w:rsid w:val="00291501"/>
    <w:rsid w:val="00292DDB"/>
    <w:rsid w:val="0029387F"/>
    <w:rsid w:val="0029394E"/>
    <w:rsid w:val="0029450F"/>
    <w:rsid w:val="00294C6F"/>
    <w:rsid w:val="00295CCA"/>
    <w:rsid w:val="0029634C"/>
    <w:rsid w:val="0029662C"/>
    <w:rsid w:val="00297890"/>
    <w:rsid w:val="00297C30"/>
    <w:rsid w:val="00297F37"/>
    <w:rsid w:val="002A0795"/>
    <w:rsid w:val="002A2BFC"/>
    <w:rsid w:val="002A3786"/>
    <w:rsid w:val="002A5129"/>
    <w:rsid w:val="002A585F"/>
    <w:rsid w:val="002A5928"/>
    <w:rsid w:val="002A5ADA"/>
    <w:rsid w:val="002A5EB3"/>
    <w:rsid w:val="002A6E97"/>
    <w:rsid w:val="002A6F44"/>
    <w:rsid w:val="002A7B2B"/>
    <w:rsid w:val="002A7C86"/>
    <w:rsid w:val="002B08FB"/>
    <w:rsid w:val="002B0CB4"/>
    <w:rsid w:val="002B1451"/>
    <w:rsid w:val="002B154A"/>
    <w:rsid w:val="002B1884"/>
    <w:rsid w:val="002B3741"/>
    <w:rsid w:val="002B3C10"/>
    <w:rsid w:val="002B43DC"/>
    <w:rsid w:val="002B5698"/>
    <w:rsid w:val="002B6319"/>
    <w:rsid w:val="002B6B44"/>
    <w:rsid w:val="002B6F2A"/>
    <w:rsid w:val="002B72A4"/>
    <w:rsid w:val="002C03E1"/>
    <w:rsid w:val="002C0579"/>
    <w:rsid w:val="002C083B"/>
    <w:rsid w:val="002C1071"/>
    <w:rsid w:val="002C13FD"/>
    <w:rsid w:val="002C1933"/>
    <w:rsid w:val="002C1C05"/>
    <w:rsid w:val="002C24B1"/>
    <w:rsid w:val="002C2CCA"/>
    <w:rsid w:val="002C321F"/>
    <w:rsid w:val="002C32A1"/>
    <w:rsid w:val="002C40BD"/>
    <w:rsid w:val="002C4627"/>
    <w:rsid w:val="002C513E"/>
    <w:rsid w:val="002C52DE"/>
    <w:rsid w:val="002C5D62"/>
    <w:rsid w:val="002C6367"/>
    <w:rsid w:val="002C6C64"/>
    <w:rsid w:val="002D00EE"/>
    <w:rsid w:val="002D0E10"/>
    <w:rsid w:val="002D1314"/>
    <w:rsid w:val="002D1FE7"/>
    <w:rsid w:val="002D3CCA"/>
    <w:rsid w:val="002D3EA4"/>
    <w:rsid w:val="002D3EA6"/>
    <w:rsid w:val="002D447F"/>
    <w:rsid w:val="002D55EE"/>
    <w:rsid w:val="002D59BD"/>
    <w:rsid w:val="002D5A64"/>
    <w:rsid w:val="002D6014"/>
    <w:rsid w:val="002D65E8"/>
    <w:rsid w:val="002D6C21"/>
    <w:rsid w:val="002D6E4F"/>
    <w:rsid w:val="002D7B11"/>
    <w:rsid w:val="002D7BB0"/>
    <w:rsid w:val="002D7F22"/>
    <w:rsid w:val="002E04CC"/>
    <w:rsid w:val="002E088F"/>
    <w:rsid w:val="002E0AB7"/>
    <w:rsid w:val="002E0EE4"/>
    <w:rsid w:val="002E1203"/>
    <w:rsid w:val="002E1A9F"/>
    <w:rsid w:val="002E1F2A"/>
    <w:rsid w:val="002E24B5"/>
    <w:rsid w:val="002E25AB"/>
    <w:rsid w:val="002E2C70"/>
    <w:rsid w:val="002E2D01"/>
    <w:rsid w:val="002E3A2F"/>
    <w:rsid w:val="002E4A5C"/>
    <w:rsid w:val="002E4FDC"/>
    <w:rsid w:val="002E7150"/>
    <w:rsid w:val="002E7436"/>
    <w:rsid w:val="002E773B"/>
    <w:rsid w:val="002E79AD"/>
    <w:rsid w:val="002E7F33"/>
    <w:rsid w:val="002F0401"/>
    <w:rsid w:val="002F054A"/>
    <w:rsid w:val="002F06D5"/>
    <w:rsid w:val="002F09F8"/>
    <w:rsid w:val="002F0C93"/>
    <w:rsid w:val="002F0E01"/>
    <w:rsid w:val="002F1299"/>
    <w:rsid w:val="002F1587"/>
    <w:rsid w:val="002F1C66"/>
    <w:rsid w:val="002F2462"/>
    <w:rsid w:val="002F27E2"/>
    <w:rsid w:val="002F2C53"/>
    <w:rsid w:val="002F374D"/>
    <w:rsid w:val="002F3B04"/>
    <w:rsid w:val="002F42B9"/>
    <w:rsid w:val="002F42C4"/>
    <w:rsid w:val="002F4E6C"/>
    <w:rsid w:val="002F5BC3"/>
    <w:rsid w:val="002F6DBD"/>
    <w:rsid w:val="002F7012"/>
    <w:rsid w:val="00300426"/>
    <w:rsid w:val="003009D7"/>
    <w:rsid w:val="00300A20"/>
    <w:rsid w:val="003017A1"/>
    <w:rsid w:val="003018D1"/>
    <w:rsid w:val="003020D4"/>
    <w:rsid w:val="003023E1"/>
    <w:rsid w:val="00302947"/>
    <w:rsid w:val="00302A85"/>
    <w:rsid w:val="00303145"/>
    <w:rsid w:val="00304896"/>
    <w:rsid w:val="003049E6"/>
    <w:rsid w:val="00304C16"/>
    <w:rsid w:val="00304CF7"/>
    <w:rsid w:val="00305C18"/>
    <w:rsid w:val="00305E41"/>
    <w:rsid w:val="00305E5E"/>
    <w:rsid w:val="00305E84"/>
    <w:rsid w:val="00306FAB"/>
    <w:rsid w:val="0030767E"/>
    <w:rsid w:val="00307682"/>
    <w:rsid w:val="00310035"/>
    <w:rsid w:val="00311E1B"/>
    <w:rsid w:val="003128A2"/>
    <w:rsid w:val="00312D11"/>
    <w:rsid w:val="0031324C"/>
    <w:rsid w:val="00313C6C"/>
    <w:rsid w:val="003151E2"/>
    <w:rsid w:val="00315686"/>
    <w:rsid w:val="0031651C"/>
    <w:rsid w:val="00316817"/>
    <w:rsid w:val="00316E64"/>
    <w:rsid w:val="0031715F"/>
    <w:rsid w:val="003175B1"/>
    <w:rsid w:val="00317B0C"/>
    <w:rsid w:val="00317E5F"/>
    <w:rsid w:val="00320649"/>
    <w:rsid w:val="00320F05"/>
    <w:rsid w:val="00321972"/>
    <w:rsid w:val="00322655"/>
    <w:rsid w:val="003229AF"/>
    <w:rsid w:val="00323262"/>
    <w:rsid w:val="00323606"/>
    <w:rsid w:val="00323811"/>
    <w:rsid w:val="003243E0"/>
    <w:rsid w:val="003250CC"/>
    <w:rsid w:val="0032544D"/>
    <w:rsid w:val="0032572E"/>
    <w:rsid w:val="00325821"/>
    <w:rsid w:val="00325AEC"/>
    <w:rsid w:val="00325B06"/>
    <w:rsid w:val="00325EB1"/>
    <w:rsid w:val="0032604D"/>
    <w:rsid w:val="003260E3"/>
    <w:rsid w:val="00326EB9"/>
    <w:rsid w:val="0032772D"/>
    <w:rsid w:val="00327A4F"/>
    <w:rsid w:val="003309C5"/>
    <w:rsid w:val="00330F96"/>
    <w:rsid w:val="003310FE"/>
    <w:rsid w:val="003315A5"/>
    <w:rsid w:val="0033166C"/>
    <w:rsid w:val="00331D47"/>
    <w:rsid w:val="003327F9"/>
    <w:rsid w:val="00333678"/>
    <w:rsid w:val="00333F9B"/>
    <w:rsid w:val="0033416A"/>
    <w:rsid w:val="00334203"/>
    <w:rsid w:val="003345CF"/>
    <w:rsid w:val="00334663"/>
    <w:rsid w:val="00334781"/>
    <w:rsid w:val="00334D0D"/>
    <w:rsid w:val="00335EBE"/>
    <w:rsid w:val="00336114"/>
    <w:rsid w:val="00336943"/>
    <w:rsid w:val="00336C4B"/>
    <w:rsid w:val="00336D34"/>
    <w:rsid w:val="003372A9"/>
    <w:rsid w:val="003373C9"/>
    <w:rsid w:val="0033775C"/>
    <w:rsid w:val="00337EC9"/>
    <w:rsid w:val="0034049C"/>
    <w:rsid w:val="00340970"/>
    <w:rsid w:val="00341CBF"/>
    <w:rsid w:val="003438AD"/>
    <w:rsid w:val="00343CD4"/>
    <w:rsid w:val="00344239"/>
    <w:rsid w:val="0034457E"/>
    <w:rsid w:val="0034489B"/>
    <w:rsid w:val="00344F57"/>
    <w:rsid w:val="00346DDF"/>
    <w:rsid w:val="003501DB"/>
    <w:rsid w:val="003506AF"/>
    <w:rsid w:val="00350777"/>
    <w:rsid w:val="00350800"/>
    <w:rsid w:val="00350821"/>
    <w:rsid w:val="00351F14"/>
    <w:rsid w:val="003530DE"/>
    <w:rsid w:val="003531A9"/>
    <w:rsid w:val="00353D83"/>
    <w:rsid w:val="00354ECC"/>
    <w:rsid w:val="003550C5"/>
    <w:rsid w:val="00355A21"/>
    <w:rsid w:val="00355A53"/>
    <w:rsid w:val="00356120"/>
    <w:rsid w:val="0035659D"/>
    <w:rsid w:val="00356B95"/>
    <w:rsid w:val="00357461"/>
    <w:rsid w:val="00357DEC"/>
    <w:rsid w:val="003601A2"/>
    <w:rsid w:val="00360C1B"/>
    <w:rsid w:val="00361FF5"/>
    <w:rsid w:val="0036203D"/>
    <w:rsid w:val="00362E29"/>
    <w:rsid w:val="003635C7"/>
    <w:rsid w:val="00364346"/>
    <w:rsid w:val="0036446E"/>
    <w:rsid w:val="00364B11"/>
    <w:rsid w:val="0036518C"/>
    <w:rsid w:val="00365618"/>
    <w:rsid w:val="003656F9"/>
    <w:rsid w:val="0036599D"/>
    <w:rsid w:val="00365B06"/>
    <w:rsid w:val="00365D12"/>
    <w:rsid w:val="00365FCD"/>
    <w:rsid w:val="00367E42"/>
    <w:rsid w:val="00370152"/>
    <w:rsid w:val="0037022E"/>
    <w:rsid w:val="00370351"/>
    <w:rsid w:val="003722A5"/>
    <w:rsid w:val="0037265E"/>
    <w:rsid w:val="00372668"/>
    <w:rsid w:val="00372B57"/>
    <w:rsid w:val="00372F2A"/>
    <w:rsid w:val="0037307E"/>
    <w:rsid w:val="00373873"/>
    <w:rsid w:val="00373AFC"/>
    <w:rsid w:val="00373D9A"/>
    <w:rsid w:val="00374288"/>
    <w:rsid w:val="00374B6A"/>
    <w:rsid w:val="00374F6F"/>
    <w:rsid w:val="003752C0"/>
    <w:rsid w:val="00375923"/>
    <w:rsid w:val="00375D12"/>
    <w:rsid w:val="003762F5"/>
    <w:rsid w:val="00376F49"/>
    <w:rsid w:val="00377F0E"/>
    <w:rsid w:val="003801A5"/>
    <w:rsid w:val="00380AB9"/>
    <w:rsid w:val="003819F3"/>
    <w:rsid w:val="00381D74"/>
    <w:rsid w:val="003829ED"/>
    <w:rsid w:val="00383654"/>
    <w:rsid w:val="00383894"/>
    <w:rsid w:val="003838BF"/>
    <w:rsid w:val="00383BE2"/>
    <w:rsid w:val="00384033"/>
    <w:rsid w:val="003840D4"/>
    <w:rsid w:val="0038418E"/>
    <w:rsid w:val="003844AB"/>
    <w:rsid w:val="003854DC"/>
    <w:rsid w:val="00386945"/>
    <w:rsid w:val="00386C97"/>
    <w:rsid w:val="00386F06"/>
    <w:rsid w:val="00390263"/>
    <w:rsid w:val="003909A3"/>
    <w:rsid w:val="00390F95"/>
    <w:rsid w:val="0039141D"/>
    <w:rsid w:val="00391467"/>
    <w:rsid w:val="00391673"/>
    <w:rsid w:val="00391B44"/>
    <w:rsid w:val="0039234A"/>
    <w:rsid w:val="00392CE2"/>
    <w:rsid w:val="0039455D"/>
    <w:rsid w:val="00395288"/>
    <w:rsid w:val="003952C4"/>
    <w:rsid w:val="00395CB8"/>
    <w:rsid w:val="00395DA1"/>
    <w:rsid w:val="00397424"/>
    <w:rsid w:val="0039774F"/>
    <w:rsid w:val="00397C3F"/>
    <w:rsid w:val="003A0479"/>
    <w:rsid w:val="003A05C0"/>
    <w:rsid w:val="003A1915"/>
    <w:rsid w:val="003A20F5"/>
    <w:rsid w:val="003A2AD3"/>
    <w:rsid w:val="003A30EA"/>
    <w:rsid w:val="003A3733"/>
    <w:rsid w:val="003A3B8C"/>
    <w:rsid w:val="003A47FF"/>
    <w:rsid w:val="003A4C0B"/>
    <w:rsid w:val="003A57F1"/>
    <w:rsid w:val="003A5974"/>
    <w:rsid w:val="003A5F18"/>
    <w:rsid w:val="003A6E92"/>
    <w:rsid w:val="003A7696"/>
    <w:rsid w:val="003A7D12"/>
    <w:rsid w:val="003B024A"/>
    <w:rsid w:val="003B17B4"/>
    <w:rsid w:val="003B1CF3"/>
    <w:rsid w:val="003B35A2"/>
    <w:rsid w:val="003B3958"/>
    <w:rsid w:val="003B3D69"/>
    <w:rsid w:val="003B4C9F"/>
    <w:rsid w:val="003B5707"/>
    <w:rsid w:val="003B5D7E"/>
    <w:rsid w:val="003B5E6C"/>
    <w:rsid w:val="003B5F08"/>
    <w:rsid w:val="003B68D6"/>
    <w:rsid w:val="003C05F8"/>
    <w:rsid w:val="003C0777"/>
    <w:rsid w:val="003C08C6"/>
    <w:rsid w:val="003C0CC7"/>
    <w:rsid w:val="003C1377"/>
    <w:rsid w:val="003C1844"/>
    <w:rsid w:val="003C186A"/>
    <w:rsid w:val="003C1E30"/>
    <w:rsid w:val="003C25B1"/>
    <w:rsid w:val="003C3028"/>
    <w:rsid w:val="003C3117"/>
    <w:rsid w:val="003C3757"/>
    <w:rsid w:val="003C3CF3"/>
    <w:rsid w:val="003C3E80"/>
    <w:rsid w:val="003C4583"/>
    <w:rsid w:val="003C492A"/>
    <w:rsid w:val="003C4D71"/>
    <w:rsid w:val="003C4E75"/>
    <w:rsid w:val="003C572A"/>
    <w:rsid w:val="003C5C79"/>
    <w:rsid w:val="003C67D1"/>
    <w:rsid w:val="003C79E4"/>
    <w:rsid w:val="003D0C22"/>
    <w:rsid w:val="003D1829"/>
    <w:rsid w:val="003D1973"/>
    <w:rsid w:val="003D1D1E"/>
    <w:rsid w:val="003D21D5"/>
    <w:rsid w:val="003D301A"/>
    <w:rsid w:val="003D31D8"/>
    <w:rsid w:val="003D36CA"/>
    <w:rsid w:val="003D3AC9"/>
    <w:rsid w:val="003D3CDA"/>
    <w:rsid w:val="003D4E23"/>
    <w:rsid w:val="003D52FB"/>
    <w:rsid w:val="003D6CB2"/>
    <w:rsid w:val="003E03B0"/>
    <w:rsid w:val="003E0CB6"/>
    <w:rsid w:val="003E0F19"/>
    <w:rsid w:val="003E197C"/>
    <w:rsid w:val="003E1AAB"/>
    <w:rsid w:val="003E1CCA"/>
    <w:rsid w:val="003E1E23"/>
    <w:rsid w:val="003E306D"/>
    <w:rsid w:val="003E37D8"/>
    <w:rsid w:val="003E3ACF"/>
    <w:rsid w:val="003E3C77"/>
    <w:rsid w:val="003E3DDF"/>
    <w:rsid w:val="003E41E9"/>
    <w:rsid w:val="003E48E1"/>
    <w:rsid w:val="003E77A8"/>
    <w:rsid w:val="003E7D25"/>
    <w:rsid w:val="003E7E73"/>
    <w:rsid w:val="003F1EA4"/>
    <w:rsid w:val="003F1ED7"/>
    <w:rsid w:val="003F251E"/>
    <w:rsid w:val="003F252C"/>
    <w:rsid w:val="003F28C2"/>
    <w:rsid w:val="003F2908"/>
    <w:rsid w:val="003F2BE1"/>
    <w:rsid w:val="003F2F92"/>
    <w:rsid w:val="003F38EA"/>
    <w:rsid w:val="003F3926"/>
    <w:rsid w:val="003F4213"/>
    <w:rsid w:val="003F423C"/>
    <w:rsid w:val="003F4574"/>
    <w:rsid w:val="003F46FE"/>
    <w:rsid w:val="003F4715"/>
    <w:rsid w:val="003F4AF1"/>
    <w:rsid w:val="003F59AE"/>
    <w:rsid w:val="003F67C0"/>
    <w:rsid w:val="003F72A7"/>
    <w:rsid w:val="003F7360"/>
    <w:rsid w:val="003F73A5"/>
    <w:rsid w:val="003F7967"/>
    <w:rsid w:val="003F79D2"/>
    <w:rsid w:val="00400063"/>
    <w:rsid w:val="004003C8"/>
    <w:rsid w:val="00400903"/>
    <w:rsid w:val="00401062"/>
    <w:rsid w:val="004011D0"/>
    <w:rsid w:val="004012DF"/>
    <w:rsid w:val="00401330"/>
    <w:rsid w:val="00401389"/>
    <w:rsid w:val="00401657"/>
    <w:rsid w:val="00401C44"/>
    <w:rsid w:val="00401D28"/>
    <w:rsid w:val="004025C5"/>
    <w:rsid w:val="004030B7"/>
    <w:rsid w:val="00403643"/>
    <w:rsid w:val="00403842"/>
    <w:rsid w:val="00403F84"/>
    <w:rsid w:val="004044C5"/>
    <w:rsid w:val="004046B5"/>
    <w:rsid w:val="00404EDD"/>
    <w:rsid w:val="00405848"/>
    <w:rsid w:val="00405C0D"/>
    <w:rsid w:val="00405E27"/>
    <w:rsid w:val="00405E84"/>
    <w:rsid w:val="00406093"/>
    <w:rsid w:val="00406804"/>
    <w:rsid w:val="004072CA"/>
    <w:rsid w:val="0040751A"/>
    <w:rsid w:val="004076D1"/>
    <w:rsid w:val="00407DDB"/>
    <w:rsid w:val="00411012"/>
    <w:rsid w:val="004111F9"/>
    <w:rsid w:val="00411256"/>
    <w:rsid w:val="0041140C"/>
    <w:rsid w:val="004117D6"/>
    <w:rsid w:val="00411E7D"/>
    <w:rsid w:val="00412040"/>
    <w:rsid w:val="004120FE"/>
    <w:rsid w:val="00413098"/>
    <w:rsid w:val="0041388E"/>
    <w:rsid w:val="004144E2"/>
    <w:rsid w:val="00414838"/>
    <w:rsid w:val="00415E71"/>
    <w:rsid w:val="00416107"/>
    <w:rsid w:val="004162A9"/>
    <w:rsid w:val="00416ADD"/>
    <w:rsid w:val="004178F7"/>
    <w:rsid w:val="00417A27"/>
    <w:rsid w:val="0042040A"/>
    <w:rsid w:val="00420F23"/>
    <w:rsid w:val="004213B8"/>
    <w:rsid w:val="00421F07"/>
    <w:rsid w:val="00422095"/>
    <w:rsid w:val="0042221C"/>
    <w:rsid w:val="00422615"/>
    <w:rsid w:val="00422DFC"/>
    <w:rsid w:val="00422FB6"/>
    <w:rsid w:val="00423243"/>
    <w:rsid w:val="00423979"/>
    <w:rsid w:val="00423B07"/>
    <w:rsid w:val="00423C3D"/>
    <w:rsid w:val="00423D0B"/>
    <w:rsid w:val="004241B8"/>
    <w:rsid w:val="00424A82"/>
    <w:rsid w:val="00425A39"/>
    <w:rsid w:val="00425C77"/>
    <w:rsid w:val="00425CAB"/>
    <w:rsid w:val="004261A7"/>
    <w:rsid w:val="0042699E"/>
    <w:rsid w:val="00427205"/>
    <w:rsid w:val="00427EA5"/>
    <w:rsid w:val="00427FCF"/>
    <w:rsid w:val="0043056F"/>
    <w:rsid w:val="004306CE"/>
    <w:rsid w:val="00431575"/>
    <w:rsid w:val="00432F91"/>
    <w:rsid w:val="0043413F"/>
    <w:rsid w:val="00434632"/>
    <w:rsid w:val="00434751"/>
    <w:rsid w:val="0043523C"/>
    <w:rsid w:val="0043565A"/>
    <w:rsid w:val="00435A9B"/>
    <w:rsid w:val="00435F82"/>
    <w:rsid w:val="0043652C"/>
    <w:rsid w:val="00436B7A"/>
    <w:rsid w:val="00436E2B"/>
    <w:rsid w:val="0043772F"/>
    <w:rsid w:val="004379C8"/>
    <w:rsid w:val="00437FD4"/>
    <w:rsid w:val="0044011B"/>
    <w:rsid w:val="00440F5E"/>
    <w:rsid w:val="0044132A"/>
    <w:rsid w:val="00441690"/>
    <w:rsid w:val="00441831"/>
    <w:rsid w:val="00442279"/>
    <w:rsid w:val="00442520"/>
    <w:rsid w:val="00442D50"/>
    <w:rsid w:val="00443314"/>
    <w:rsid w:val="00443CA3"/>
    <w:rsid w:val="00443DBC"/>
    <w:rsid w:val="00443ECF"/>
    <w:rsid w:val="004449D8"/>
    <w:rsid w:val="00444A0B"/>
    <w:rsid w:val="00444AB4"/>
    <w:rsid w:val="00444EF4"/>
    <w:rsid w:val="004450E8"/>
    <w:rsid w:val="00445936"/>
    <w:rsid w:val="00445B15"/>
    <w:rsid w:val="00445F2F"/>
    <w:rsid w:val="00446427"/>
    <w:rsid w:val="00446E71"/>
    <w:rsid w:val="00446E8D"/>
    <w:rsid w:val="004478E9"/>
    <w:rsid w:val="00447EBD"/>
    <w:rsid w:val="00447F16"/>
    <w:rsid w:val="0045042B"/>
    <w:rsid w:val="00450C9F"/>
    <w:rsid w:val="0045134D"/>
    <w:rsid w:val="004513B6"/>
    <w:rsid w:val="004515A2"/>
    <w:rsid w:val="00451A5B"/>
    <w:rsid w:val="00451A9B"/>
    <w:rsid w:val="00451BDD"/>
    <w:rsid w:val="00452B83"/>
    <w:rsid w:val="00454105"/>
    <w:rsid w:val="00454F6F"/>
    <w:rsid w:val="00455FA1"/>
    <w:rsid w:val="00456E24"/>
    <w:rsid w:val="0046096E"/>
    <w:rsid w:val="00461C60"/>
    <w:rsid w:val="00462142"/>
    <w:rsid w:val="00462C99"/>
    <w:rsid w:val="00462CD0"/>
    <w:rsid w:val="00462F75"/>
    <w:rsid w:val="00463025"/>
    <w:rsid w:val="00463C90"/>
    <w:rsid w:val="0046474B"/>
    <w:rsid w:val="00464792"/>
    <w:rsid w:val="004649DD"/>
    <w:rsid w:val="00464BB4"/>
    <w:rsid w:val="00464FA7"/>
    <w:rsid w:val="004650D9"/>
    <w:rsid w:val="004651C6"/>
    <w:rsid w:val="004654F2"/>
    <w:rsid w:val="00466144"/>
    <w:rsid w:val="00466292"/>
    <w:rsid w:val="00466CAE"/>
    <w:rsid w:val="00466F0D"/>
    <w:rsid w:val="00470267"/>
    <w:rsid w:val="00470268"/>
    <w:rsid w:val="00470430"/>
    <w:rsid w:val="00470798"/>
    <w:rsid w:val="00470802"/>
    <w:rsid w:val="00470938"/>
    <w:rsid w:val="0047093B"/>
    <w:rsid w:val="00470E4A"/>
    <w:rsid w:val="00471012"/>
    <w:rsid w:val="004712D9"/>
    <w:rsid w:val="00471613"/>
    <w:rsid w:val="00471672"/>
    <w:rsid w:val="004718EE"/>
    <w:rsid w:val="00471BB9"/>
    <w:rsid w:val="00471CD1"/>
    <w:rsid w:val="00472E57"/>
    <w:rsid w:val="004731B7"/>
    <w:rsid w:val="0047342A"/>
    <w:rsid w:val="0047354C"/>
    <w:rsid w:val="00473875"/>
    <w:rsid w:val="0047407D"/>
    <w:rsid w:val="0047432A"/>
    <w:rsid w:val="0047441B"/>
    <w:rsid w:val="004745E5"/>
    <w:rsid w:val="0047460D"/>
    <w:rsid w:val="0047465F"/>
    <w:rsid w:val="004746BB"/>
    <w:rsid w:val="0047483A"/>
    <w:rsid w:val="00474D81"/>
    <w:rsid w:val="00475360"/>
    <w:rsid w:val="00475C0E"/>
    <w:rsid w:val="00475CBD"/>
    <w:rsid w:val="00475D0A"/>
    <w:rsid w:val="00475FE7"/>
    <w:rsid w:val="004766ED"/>
    <w:rsid w:val="00477213"/>
    <w:rsid w:val="00477499"/>
    <w:rsid w:val="00480276"/>
    <w:rsid w:val="00480A56"/>
    <w:rsid w:val="0048111F"/>
    <w:rsid w:val="00481565"/>
    <w:rsid w:val="00481DDF"/>
    <w:rsid w:val="0048214F"/>
    <w:rsid w:val="004824F8"/>
    <w:rsid w:val="00482BBC"/>
    <w:rsid w:val="00482DFF"/>
    <w:rsid w:val="00482EAB"/>
    <w:rsid w:val="00483792"/>
    <w:rsid w:val="00484A37"/>
    <w:rsid w:val="00485CC2"/>
    <w:rsid w:val="00486249"/>
    <w:rsid w:val="00486464"/>
    <w:rsid w:val="00486777"/>
    <w:rsid w:val="0048683A"/>
    <w:rsid w:val="00486AC6"/>
    <w:rsid w:val="00486F37"/>
    <w:rsid w:val="00487304"/>
    <w:rsid w:val="00487507"/>
    <w:rsid w:val="00487866"/>
    <w:rsid w:val="004900C3"/>
    <w:rsid w:val="004901A9"/>
    <w:rsid w:val="00490E6D"/>
    <w:rsid w:val="00491BC8"/>
    <w:rsid w:val="00492C00"/>
    <w:rsid w:val="004930CD"/>
    <w:rsid w:val="00493696"/>
    <w:rsid w:val="004938BA"/>
    <w:rsid w:val="0049395E"/>
    <w:rsid w:val="00493D3C"/>
    <w:rsid w:val="004940B9"/>
    <w:rsid w:val="004941BF"/>
    <w:rsid w:val="00494430"/>
    <w:rsid w:val="00494BBD"/>
    <w:rsid w:val="00495403"/>
    <w:rsid w:val="00495FE8"/>
    <w:rsid w:val="004960BD"/>
    <w:rsid w:val="00496155"/>
    <w:rsid w:val="0049625C"/>
    <w:rsid w:val="0049659B"/>
    <w:rsid w:val="00496DEE"/>
    <w:rsid w:val="004973D5"/>
    <w:rsid w:val="00497E32"/>
    <w:rsid w:val="004A0290"/>
    <w:rsid w:val="004A0794"/>
    <w:rsid w:val="004A2312"/>
    <w:rsid w:val="004A27AA"/>
    <w:rsid w:val="004A38BE"/>
    <w:rsid w:val="004A3A73"/>
    <w:rsid w:val="004A4AC5"/>
    <w:rsid w:val="004A5522"/>
    <w:rsid w:val="004A5643"/>
    <w:rsid w:val="004A5755"/>
    <w:rsid w:val="004A5EFE"/>
    <w:rsid w:val="004A6C5B"/>
    <w:rsid w:val="004A6F61"/>
    <w:rsid w:val="004A703F"/>
    <w:rsid w:val="004A774C"/>
    <w:rsid w:val="004A7F42"/>
    <w:rsid w:val="004B051A"/>
    <w:rsid w:val="004B0BF5"/>
    <w:rsid w:val="004B0C43"/>
    <w:rsid w:val="004B0C66"/>
    <w:rsid w:val="004B108D"/>
    <w:rsid w:val="004B32DC"/>
    <w:rsid w:val="004B3C1E"/>
    <w:rsid w:val="004B3F4F"/>
    <w:rsid w:val="004B4C25"/>
    <w:rsid w:val="004B4DBB"/>
    <w:rsid w:val="004B5322"/>
    <w:rsid w:val="004B5913"/>
    <w:rsid w:val="004B5C48"/>
    <w:rsid w:val="004B5E30"/>
    <w:rsid w:val="004B6385"/>
    <w:rsid w:val="004B6CE3"/>
    <w:rsid w:val="004B734D"/>
    <w:rsid w:val="004B7D52"/>
    <w:rsid w:val="004C14B1"/>
    <w:rsid w:val="004C1564"/>
    <w:rsid w:val="004C15C9"/>
    <w:rsid w:val="004C1A08"/>
    <w:rsid w:val="004C23B1"/>
    <w:rsid w:val="004C2A16"/>
    <w:rsid w:val="004C3420"/>
    <w:rsid w:val="004C3E00"/>
    <w:rsid w:val="004C493C"/>
    <w:rsid w:val="004C4F7E"/>
    <w:rsid w:val="004C51BD"/>
    <w:rsid w:val="004C6906"/>
    <w:rsid w:val="004C6A55"/>
    <w:rsid w:val="004C6C27"/>
    <w:rsid w:val="004C6E65"/>
    <w:rsid w:val="004C7112"/>
    <w:rsid w:val="004C72F0"/>
    <w:rsid w:val="004C7802"/>
    <w:rsid w:val="004C7CAA"/>
    <w:rsid w:val="004D09CD"/>
    <w:rsid w:val="004D0B79"/>
    <w:rsid w:val="004D12C8"/>
    <w:rsid w:val="004D1CF0"/>
    <w:rsid w:val="004D1F99"/>
    <w:rsid w:val="004D2533"/>
    <w:rsid w:val="004D283F"/>
    <w:rsid w:val="004D3107"/>
    <w:rsid w:val="004D378A"/>
    <w:rsid w:val="004D403E"/>
    <w:rsid w:val="004D48A4"/>
    <w:rsid w:val="004D4AC7"/>
    <w:rsid w:val="004D4D86"/>
    <w:rsid w:val="004D4F21"/>
    <w:rsid w:val="004D500F"/>
    <w:rsid w:val="004D6176"/>
    <w:rsid w:val="004D628E"/>
    <w:rsid w:val="004D630A"/>
    <w:rsid w:val="004D6B8D"/>
    <w:rsid w:val="004D73AD"/>
    <w:rsid w:val="004D746C"/>
    <w:rsid w:val="004E0817"/>
    <w:rsid w:val="004E091E"/>
    <w:rsid w:val="004E1F9A"/>
    <w:rsid w:val="004E20BA"/>
    <w:rsid w:val="004E32F9"/>
    <w:rsid w:val="004E34BF"/>
    <w:rsid w:val="004E35D8"/>
    <w:rsid w:val="004E375E"/>
    <w:rsid w:val="004E44CB"/>
    <w:rsid w:val="004E46BD"/>
    <w:rsid w:val="004E55CF"/>
    <w:rsid w:val="004E5A0B"/>
    <w:rsid w:val="004E6161"/>
    <w:rsid w:val="004E64B5"/>
    <w:rsid w:val="004E6757"/>
    <w:rsid w:val="004E6D63"/>
    <w:rsid w:val="004E6EBA"/>
    <w:rsid w:val="004E77A2"/>
    <w:rsid w:val="004E78DF"/>
    <w:rsid w:val="004E7C24"/>
    <w:rsid w:val="004F0A4E"/>
    <w:rsid w:val="004F1139"/>
    <w:rsid w:val="004F1599"/>
    <w:rsid w:val="004F2B0D"/>
    <w:rsid w:val="004F2FF2"/>
    <w:rsid w:val="004F31A5"/>
    <w:rsid w:val="004F3840"/>
    <w:rsid w:val="004F4972"/>
    <w:rsid w:val="004F6536"/>
    <w:rsid w:val="004F770C"/>
    <w:rsid w:val="004F7836"/>
    <w:rsid w:val="004F7CA7"/>
    <w:rsid w:val="004F7D55"/>
    <w:rsid w:val="0050067C"/>
    <w:rsid w:val="005006B0"/>
    <w:rsid w:val="0050233E"/>
    <w:rsid w:val="00503343"/>
    <w:rsid w:val="005042DE"/>
    <w:rsid w:val="005045BA"/>
    <w:rsid w:val="00504C7C"/>
    <w:rsid w:val="00505DEF"/>
    <w:rsid w:val="00506500"/>
    <w:rsid w:val="00506504"/>
    <w:rsid w:val="00506D22"/>
    <w:rsid w:val="00507BA0"/>
    <w:rsid w:val="00507C71"/>
    <w:rsid w:val="00510CE9"/>
    <w:rsid w:val="00510E16"/>
    <w:rsid w:val="00510FD8"/>
    <w:rsid w:val="005113AD"/>
    <w:rsid w:val="0051166C"/>
    <w:rsid w:val="0051180E"/>
    <w:rsid w:val="0051194F"/>
    <w:rsid w:val="00511DFC"/>
    <w:rsid w:val="005126E5"/>
    <w:rsid w:val="005129E6"/>
    <w:rsid w:val="00512C35"/>
    <w:rsid w:val="00512C98"/>
    <w:rsid w:val="0051343A"/>
    <w:rsid w:val="005136A6"/>
    <w:rsid w:val="0051417A"/>
    <w:rsid w:val="00515FB0"/>
    <w:rsid w:val="0051660A"/>
    <w:rsid w:val="005166F5"/>
    <w:rsid w:val="0051715A"/>
    <w:rsid w:val="00517771"/>
    <w:rsid w:val="005177A1"/>
    <w:rsid w:val="00520525"/>
    <w:rsid w:val="005206E8"/>
    <w:rsid w:val="00520C85"/>
    <w:rsid w:val="00520F89"/>
    <w:rsid w:val="00522704"/>
    <w:rsid w:val="00523219"/>
    <w:rsid w:val="00523903"/>
    <w:rsid w:val="00523D62"/>
    <w:rsid w:val="00524A8B"/>
    <w:rsid w:val="0052510B"/>
    <w:rsid w:val="00525655"/>
    <w:rsid w:val="00525669"/>
    <w:rsid w:val="00526B2A"/>
    <w:rsid w:val="00526E06"/>
    <w:rsid w:val="00527693"/>
    <w:rsid w:val="00527BE8"/>
    <w:rsid w:val="005310DA"/>
    <w:rsid w:val="00531B24"/>
    <w:rsid w:val="00531E34"/>
    <w:rsid w:val="00531FC4"/>
    <w:rsid w:val="0053278E"/>
    <w:rsid w:val="00532838"/>
    <w:rsid w:val="00532C1D"/>
    <w:rsid w:val="00532EEA"/>
    <w:rsid w:val="00532FCC"/>
    <w:rsid w:val="00533522"/>
    <w:rsid w:val="00533B9A"/>
    <w:rsid w:val="00534408"/>
    <w:rsid w:val="00534677"/>
    <w:rsid w:val="00535362"/>
    <w:rsid w:val="00535B93"/>
    <w:rsid w:val="00536192"/>
    <w:rsid w:val="0053705D"/>
    <w:rsid w:val="00537511"/>
    <w:rsid w:val="00537885"/>
    <w:rsid w:val="00537A4F"/>
    <w:rsid w:val="005416D1"/>
    <w:rsid w:val="00541995"/>
    <w:rsid w:val="00542405"/>
    <w:rsid w:val="0054273E"/>
    <w:rsid w:val="005436B9"/>
    <w:rsid w:val="005448EC"/>
    <w:rsid w:val="00544BB7"/>
    <w:rsid w:val="005461FC"/>
    <w:rsid w:val="005472F0"/>
    <w:rsid w:val="00547554"/>
    <w:rsid w:val="00547A08"/>
    <w:rsid w:val="00547C6D"/>
    <w:rsid w:val="00547FB5"/>
    <w:rsid w:val="00550210"/>
    <w:rsid w:val="005507F4"/>
    <w:rsid w:val="00550E6A"/>
    <w:rsid w:val="005514B1"/>
    <w:rsid w:val="005517D9"/>
    <w:rsid w:val="005523A5"/>
    <w:rsid w:val="005529A2"/>
    <w:rsid w:val="005535B9"/>
    <w:rsid w:val="00553CA2"/>
    <w:rsid w:val="00553FD6"/>
    <w:rsid w:val="00554068"/>
    <w:rsid w:val="0055414C"/>
    <w:rsid w:val="00554334"/>
    <w:rsid w:val="00554498"/>
    <w:rsid w:val="005546B2"/>
    <w:rsid w:val="0055508B"/>
    <w:rsid w:val="005552E7"/>
    <w:rsid w:val="005558D2"/>
    <w:rsid w:val="00555B9A"/>
    <w:rsid w:val="00555D9F"/>
    <w:rsid w:val="00556E94"/>
    <w:rsid w:val="00557D5E"/>
    <w:rsid w:val="0056011F"/>
    <w:rsid w:val="00564EA1"/>
    <w:rsid w:val="00564FA3"/>
    <w:rsid w:val="00565199"/>
    <w:rsid w:val="005651DA"/>
    <w:rsid w:val="005651DD"/>
    <w:rsid w:val="005656B4"/>
    <w:rsid w:val="0056579C"/>
    <w:rsid w:val="00565D60"/>
    <w:rsid w:val="00565E92"/>
    <w:rsid w:val="00566C0C"/>
    <w:rsid w:val="00567298"/>
    <w:rsid w:val="00567693"/>
    <w:rsid w:val="00567790"/>
    <w:rsid w:val="005705B0"/>
    <w:rsid w:val="00570B67"/>
    <w:rsid w:val="00570E2F"/>
    <w:rsid w:val="005712BC"/>
    <w:rsid w:val="00571487"/>
    <w:rsid w:val="005715E7"/>
    <w:rsid w:val="00571A2E"/>
    <w:rsid w:val="00571EC1"/>
    <w:rsid w:val="00571F40"/>
    <w:rsid w:val="00572CE6"/>
    <w:rsid w:val="005733F8"/>
    <w:rsid w:val="00574188"/>
    <w:rsid w:val="00575887"/>
    <w:rsid w:val="005762A5"/>
    <w:rsid w:val="00576F71"/>
    <w:rsid w:val="00577779"/>
    <w:rsid w:val="005778A1"/>
    <w:rsid w:val="00577CBB"/>
    <w:rsid w:val="00577FBC"/>
    <w:rsid w:val="00580486"/>
    <w:rsid w:val="005812BB"/>
    <w:rsid w:val="005813C4"/>
    <w:rsid w:val="00581973"/>
    <w:rsid w:val="00582C97"/>
    <w:rsid w:val="00583359"/>
    <w:rsid w:val="00583361"/>
    <w:rsid w:val="0058369C"/>
    <w:rsid w:val="00584050"/>
    <w:rsid w:val="00584083"/>
    <w:rsid w:val="00584872"/>
    <w:rsid w:val="00584CFE"/>
    <w:rsid w:val="0058560E"/>
    <w:rsid w:val="005876A3"/>
    <w:rsid w:val="00587D6B"/>
    <w:rsid w:val="00587E4A"/>
    <w:rsid w:val="005901C0"/>
    <w:rsid w:val="00590233"/>
    <w:rsid w:val="005912F1"/>
    <w:rsid w:val="00591E88"/>
    <w:rsid w:val="00591F9E"/>
    <w:rsid w:val="00592103"/>
    <w:rsid w:val="00593E72"/>
    <w:rsid w:val="005954E4"/>
    <w:rsid w:val="0059566D"/>
    <w:rsid w:val="0059747F"/>
    <w:rsid w:val="00597494"/>
    <w:rsid w:val="005A0390"/>
    <w:rsid w:val="005A03C0"/>
    <w:rsid w:val="005A12F9"/>
    <w:rsid w:val="005A139A"/>
    <w:rsid w:val="005A1A49"/>
    <w:rsid w:val="005A1CDA"/>
    <w:rsid w:val="005A1E1F"/>
    <w:rsid w:val="005A2CF2"/>
    <w:rsid w:val="005A333E"/>
    <w:rsid w:val="005A3B05"/>
    <w:rsid w:val="005A3D5C"/>
    <w:rsid w:val="005A3FA8"/>
    <w:rsid w:val="005A4812"/>
    <w:rsid w:val="005A56C8"/>
    <w:rsid w:val="005A59A7"/>
    <w:rsid w:val="005A5CDA"/>
    <w:rsid w:val="005A6AFF"/>
    <w:rsid w:val="005A6B09"/>
    <w:rsid w:val="005A6D5D"/>
    <w:rsid w:val="005A6F79"/>
    <w:rsid w:val="005A76E1"/>
    <w:rsid w:val="005A7E7F"/>
    <w:rsid w:val="005A7E8C"/>
    <w:rsid w:val="005B050E"/>
    <w:rsid w:val="005B0AA1"/>
    <w:rsid w:val="005B0F1B"/>
    <w:rsid w:val="005B12E4"/>
    <w:rsid w:val="005B25D7"/>
    <w:rsid w:val="005B2603"/>
    <w:rsid w:val="005B260C"/>
    <w:rsid w:val="005B3CE8"/>
    <w:rsid w:val="005B4018"/>
    <w:rsid w:val="005B40F4"/>
    <w:rsid w:val="005B46DC"/>
    <w:rsid w:val="005B49D0"/>
    <w:rsid w:val="005B49D1"/>
    <w:rsid w:val="005B5C9C"/>
    <w:rsid w:val="005B675D"/>
    <w:rsid w:val="005B699E"/>
    <w:rsid w:val="005B7277"/>
    <w:rsid w:val="005B73E6"/>
    <w:rsid w:val="005B74DD"/>
    <w:rsid w:val="005B7568"/>
    <w:rsid w:val="005B79E5"/>
    <w:rsid w:val="005B7EC3"/>
    <w:rsid w:val="005C013F"/>
    <w:rsid w:val="005C0830"/>
    <w:rsid w:val="005C0E9E"/>
    <w:rsid w:val="005C1B85"/>
    <w:rsid w:val="005C2899"/>
    <w:rsid w:val="005C4D86"/>
    <w:rsid w:val="005C50E6"/>
    <w:rsid w:val="005C580E"/>
    <w:rsid w:val="005C628F"/>
    <w:rsid w:val="005C62E7"/>
    <w:rsid w:val="005C65B3"/>
    <w:rsid w:val="005C7045"/>
    <w:rsid w:val="005C7113"/>
    <w:rsid w:val="005C77B2"/>
    <w:rsid w:val="005D0229"/>
    <w:rsid w:val="005D0408"/>
    <w:rsid w:val="005D08F0"/>
    <w:rsid w:val="005D09CB"/>
    <w:rsid w:val="005D0E2F"/>
    <w:rsid w:val="005D0E62"/>
    <w:rsid w:val="005D1B93"/>
    <w:rsid w:val="005D1C6B"/>
    <w:rsid w:val="005D1CC9"/>
    <w:rsid w:val="005D1DB6"/>
    <w:rsid w:val="005D2111"/>
    <w:rsid w:val="005D235E"/>
    <w:rsid w:val="005D2845"/>
    <w:rsid w:val="005D294C"/>
    <w:rsid w:val="005D29A9"/>
    <w:rsid w:val="005D3902"/>
    <w:rsid w:val="005D3B5C"/>
    <w:rsid w:val="005D3E4D"/>
    <w:rsid w:val="005D4851"/>
    <w:rsid w:val="005D4A95"/>
    <w:rsid w:val="005D4AC5"/>
    <w:rsid w:val="005D5084"/>
    <w:rsid w:val="005D58A9"/>
    <w:rsid w:val="005D6E1A"/>
    <w:rsid w:val="005D6F57"/>
    <w:rsid w:val="005D738F"/>
    <w:rsid w:val="005D743E"/>
    <w:rsid w:val="005E0AC6"/>
    <w:rsid w:val="005E0AEF"/>
    <w:rsid w:val="005E0AFC"/>
    <w:rsid w:val="005E0DBE"/>
    <w:rsid w:val="005E2385"/>
    <w:rsid w:val="005E2D98"/>
    <w:rsid w:val="005E37C0"/>
    <w:rsid w:val="005E3B58"/>
    <w:rsid w:val="005E4135"/>
    <w:rsid w:val="005E43D1"/>
    <w:rsid w:val="005E4870"/>
    <w:rsid w:val="005E4FB3"/>
    <w:rsid w:val="005E60E9"/>
    <w:rsid w:val="005E7044"/>
    <w:rsid w:val="005F0350"/>
    <w:rsid w:val="005F0A42"/>
    <w:rsid w:val="005F11BA"/>
    <w:rsid w:val="005F163F"/>
    <w:rsid w:val="005F192D"/>
    <w:rsid w:val="005F2412"/>
    <w:rsid w:val="005F267A"/>
    <w:rsid w:val="005F2973"/>
    <w:rsid w:val="005F4B87"/>
    <w:rsid w:val="005F5B6F"/>
    <w:rsid w:val="005F6B64"/>
    <w:rsid w:val="005F749F"/>
    <w:rsid w:val="005F7AD9"/>
    <w:rsid w:val="00600137"/>
    <w:rsid w:val="006002F6"/>
    <w:rsid w:val="00600E78"/>
    <w:rsid w:val="00601505"/>
    <w:rsid w:val="00601C15"/>
    <w:rsid w:val="00601F15"/>
    <w:rsid w:val="0060251D"/>
    <w:rsid w:val="00604D58"/>
    <w:rsid w:val="00604E24"/>
    <w:rsid w:val="00604E3D"/>
    <w:rsid w:val="00604E96"/>
    <w:rsid w:val="00605533"/>
    <w:rsid w:val="00605CE4"/>
    <w:rsid w:val="006060F4"/>
    <w:rsid w:val="00606380"/>
    <w:rsid w:val="00606F19"/>
    <w:rsid w:val="00607AEA"/>
    <w:rsid w:val="00607B1C"/>
    <w:rsid w:val="00607BA9"/>
    <w:rsid w:val="00607D28"/>
    <w:rsid w:val="0061007C"/>
    <w:rsid w:val="006107B0"/>
    <w:rsid w:val="0061098F"/>
    <w:rsid w:val="006117CE"/>
    <w:rsid w:val="006124EF"/>
    <w:rsid w:val="00613DAB"/>
    <w:rsid w:val="00614352"/>
    <w:rsid w:val="00615FD0"/>
    <w:rsid w:val="006162BF"/>
    <w:rsid w:val="00616EA9"/>
    <w:rsid w:val="00616F17"/>
    <w:rsid w:val="006174A9"/>
    <w:rsid w:val="00617D57"/>
    <w:rsid w:val="00617E10"/>
    <w:rsid w:val="006200E0"/>
    <w:rsid w:val="006208BC"/>
    <w:rsid w:val="00620CF6"/>
    <w:rsid w:val="0062106A"/>
    <w:rsid w:val="00621555"/>
    <w:rsid w:val="00621A76"/>
    <w:rsid w:val="00621C58"/>
    <w:rsid w:val="006220D2"/>
    <w:rsid w:val="00622824"/>
    <w:rsid w:val="0062298A"/>
    <w:rsid w:val="00623648"/>
    <w:rsid w:val="00623B01"/>
    <w:rsid w:val="00624AF6"/>
    <w:rsid w:val="00625BA1"/>
    <w:rsid w:val="00625E20"/>
    <w:rsid w:val="00626954"/>
    <w:rsid w:val="00627586"/>
    <w:rsid w:val="006278BA"/>
    <w:rsid w:val="006308EE"/>
    <w:rsid w:val="00630E16"/>
    <w:rsid w:val="00631316"/>
    <w:rsid w:val="00631478"/>
    <w:rsid w:val="0063183D"/>
    <w:rsid w:val="0063259D"/>
    <w:rsid w:val="00632691"/>
    <w:rsid w:val="00632F9A"/>
    <w:rsid w:val="00634662"/>
    <w:rsid w:val="00634716"/>
    <w:rsid w:val="006348E8"/>
    <w:rsid w:val="006349E6"/>
    <w:rsid w:val="00634D82"/>
    <w:rsid w:val="00635DDD"/>
    <w:rsid w:val="0063661E"/>
    <w:rsid w:val="00636BC7"/>
    <w:rsid w:val="00637849"/>
    <w:rsid w:val="00637E03"/>
    <w:rsid w:val="006402BE"/>
    <w:rsid w:val="006403EF"/>
    <w:rsid w:val="00640580"/>
    <w:rsid w:val="00640AA7"/>
    <w:rsid w:val="00640E77"/>
    <w:rsid w:val="00640EF2"/>
    <w:rsid w:val="006419F7"/>
    <w:rsid w:val="0064236C"/>
    <w:rsid w:val="00642B9B"/>
    <w:rsid w:val="00642D5B"/>
    <w:rsid w:val="0064393C"/>
    <w:rsid w:val="00643C94"/>
    <w:rsid w:val="00644146"/>
    <w:rsid w:val="0064492E"/>
    <w:rsid w:val="00644C19"/>
    <w:rsid w:val="006451FF"/>
    <w:rsid w:val="00645B69"/>
    <w:rsid w:val="00646383"/>
    <w:rsid w:val="00646ABC"/>
    <w:rsid w:val="00646AE1"/>
    <w:rsid w:val="006471DA"/>
    <w:rsid w:val="00647458"/>
    <w:rsid w:val="00647D36"/>
    <w:rsid w:val="00647E53"/>
    <w:rsid w:val="00650391"/>
    <w:rsid w:val="00650396"/>
    <w:rsid w:val="006504F0"/>
    <w:rsid w:val="00650C84"/>
    <w:rsid w:val="00650FD2"/>
    <w:rsid w:val="00650FF5"/>
    <w:rsid w:val="00651874"/>
    <w:rsid w:val="00653500"/>
    <w:rsid w:val="00655A23"/>
    <w:rsid w:val="00661246"/>
    <w:rsid w:val="00662134"/>
    <w:rsid w:val="00662817"/>
    <w:rsid w:val="00662EC7"/>
    <w:rsid w:val="0066358C"/>
    <w:rsid w:val="006635B8"/>
    <w:rsid w:val="00663CFA"/>
    <w:rsid w:val="00667654"/>
    <w:rsid w:val="0067103A"/>
    <w:rsid w:val="00671044"/>
    <w:rsid w:val="00671048"/>
    <w:rsid w:val="006718CE"/>
    <w:rsid w:val="00671BF2"/>
    <w:rsid w:val="006724B0"/>
    <w:rsid w:val="00672BCF"/>
    <w:rsid w:val="006732E7"/>
    <w:rsid w:val="00673568"/>
    <w:rsid w:val="00673D51"/>
    <w:rsid w:val="0067438F"/>
    <w:rsid w:val="006750E4"/>
    <w:rsid w:val="00675275"/>
    <w:rsid w:val="006754F1"/>
    <w:rsid w:val="00676160"/>
    <w:rsid w:val="00676805"/>
    <w:rsid w:val="00676A91"/>
    <w:rsid w:val="00676C7D"/>
    <w:rsid w:val="0067719F"/>
    <w:rsid w:val="00677210"/>
    <w:rsid w:val="0067734B"/>
    <w:rsid w:val="00677791"/>
    <w:rsid w:val="00677A7D"/>
    <w:rsid w:val="00680E07"/>
    <w:rsid w:val="00681004"/>
    <w:rsid w:val="006813F0"/>
    <w:rsid w:val="00681EFA"/>
    <w:rsid w:val="00682BBE"/>
    <w:rsid w:val="00682F58"/>
    <w:rsid w:val="006831D1"/>
    <w:rsid w:val="006836BD"/>
    <w:rsid w:val="006858E4"/>
    <w:rsid w:val="00686392"/>
    <w:rsid w:val="006864FB"/>
    <w:rsid w:val="00687561"/>
    <w:rsid w:val="00687586"/>
    <w:rsid w:val="00690459"/>
    <w:rsid w:val="00690E32"/>
    <w:rsid w:val="0069152F"/>
    <w:rsid w:val="006916E6"/>
    <w:rsid w:val="006922C3"/>
    <w:rsid w:val="00692D0A"/>
    <w:rsid w:val="00694018"/>
    <w:rsid w:val="00694305"/>
    <w:rsid w:val="006944EC"/>
    <w:rsid w:val="00694F9B"/>
    <w:rsid w:val="0069526D"/>
    <w:rsid w:val="00695626"/>
    <w:rsid w:val="0069607C"/>
    <w:rsid w:val="00696753"/>
    <w:rsid w:val="0069797D"/>
    <w:rsid w:val="00697FDF"/>
    <w:rsid w:val="006A08B7"/>
    <w:rsid w:val="006A092F"/>
    <w:rsid w:val="006A0955"/>
    <w:rsid w:val="006A0D22"/>
    <w:rsid w:val="006A11CF"/>
    <w:rsid w:val="006A1504"/>
    <w:rsid w:val="006A1539"/>
    <w:rsid w:val="006A27C9"/>
    <w:rsid w:val="006A2D01"/>
    <w:rsid w:val="006A3528"/>
    <w:rsid w:val="006A4B2D"/>
    <w:rsid w:val="006A4C78"/>
    <w:rsid w:val="006A4D58"/>
    <w:rsid w:val="006A5B3E"/>
    <w:rsid w:val="006A658D"/>
    <w:rsid w:val="006A687C"/>
    <w:rsid w:val="006A6B0E"/>
    <w:rsid w:val="006A6FD3"/>
    <w:rsid w:val="006A7215"/>
    <w:rsid w:val="006A77B2"/>
    <w:rsid w:val="006B01A5"/>
    <w:rsid w:val="006B0BC1"/>
    <w:rsid w:val="006B14E9"/>
    <w:rsid w:val="006B253D"/>
    <w:rsid w:val="006B2F85"/>
    <w:rsid w:val="006B3C6F"/>
    <w:rsid w:val="006B3DB1"/>
    <w:rsid w:val="006B4165"/>
    <w:rsid w:val="006B5928"/>
    <w:rsid w:val="006B5B76"/>
    <w:rsid w:val="006B5D07"/>
    <w:rsid w:val="006B5E6A"/>
    <w:rsid w:val="006B684F"/>
    <w:rsid w:val="006B7101"/>
    <w:rsid w:val="006B7F71"/>
    <w:rsid w:val="006C08F8"/>
    <w:rsid w:val="006C0E4E"/>
    <w:rsid w:val="006C1280"/>
    <w:rsid w:val="006C1486"/>
    <w:rsid w:val="006C1488"/>
    <w:rsid w:val="006C156C"/>
    <w:rsid w:val="006C2AAF"/>
    <w:rsid w:val="006C327A"/>
    <w:rsid w:val="006C47B4"/>
    <w:rsid w:val="006C4E20"/>
    <w:rsid w:val="006C528A"/>
    <w:rsid w:val="006C56FD"/>
    <w:rsid w:val="006C580A"/>
    <w:rsid w:val="006C5FC0"/>
    <w:rsid w:val="006C68FF"/>
    <w:rsid w:val="006C6BBD"/>
    <w:rsid w:val="006C7140"/>
    <w:rsid w:val="006C771A"/>
    <w:rsid w:val="006C7C1A"/>
    <w:rsid w:val="006D061E"/>
    <w:rsid w:val="006D0BCF"/>
    <w:rsid w:val="006D1430"/>
    <w:rsid w:val="006D1686"/>
    <w:rsid w:val="006D2185"/>
    <w:rsid w:val="006D2561"/>
    <w:rsid w:val="006D2575"/>
    <w:rsid w:val="006D281A"/>
    <w:rsid w:val="006D42EB"/>
    <w:rsid w:val="006D43F6"/>
    <w:rsid w:val="006D455F"/>
    <w:rsid w:val="006D4824"/>
    <w:rsid w:val="006D536B"/>
    <w:rsid w:val="006D58EE"/>
    <w:rsid w:val="006D590E"/>
    <w:rsid w:val="006D6292"/>
    <w:rsid w:val="006D6A12"/>
    <w:rsid w:val="006D6CDA"/>
    <w:rsid w:val="006D6F05"/>
    <w:rsid w:val="006D75A2"/>
    <w:rsid w:val="006D786D"/>
    <w:rsid w:val="006E01F3"/>
    <w:rsid w:val="006E091B"/>
    <w:rsid w:val="006E0CAB"/>
    <w:rsid w:val="006E0CEF"/>
    <w:rsid w:val="006E1320"/>
    <w:rsid w:val="006E13AA"/>
    <w:rsid w:val="006E1DDA"/>
    <w:rsid w:val="006E205C"/>
    <w:rsid w:val="006E3080"/>
    <w:rsid w:val="006E33DC"/>
    <w:rsid w:val="006E5090"/>
    <w:rsid w:val="006E558F"/>
    <w:rsid w:val="006E566F"/>
    <w:rsid w:val="006E5A6E"/>
    <w:rsid w:val="006E5C42"/>
    <w:rsid w:val="006E6CB0"/>
    <w:rsid w:val="006E70C8"/>
    <w:rsid w:val="006E744B"/>
    <w:rsid w:val="006E77DD"/>
    <w:rsid w:val="006E7DEF"/>
    <w:rsid w:val="006E7ECD"/>
    <w:rsid w:val="006F00C2"/>
    <w:rsid w:val="006F18CF"/>
    <w:rsid w:val="006F19BC"/>
    <w:rsid w:val="006F28B8"/>
    <w:rsid w:val="006F4375"/>
    <w:rsid w:val="006F437E"/>
    <w:rsid w:val="006F4B75"/>
    <w:rsid w:val="006F4D6B"/>
    <w:rsid w:val="006F5151"/>
    <w:rsid w:val="006F67D4"/>
    <w:rsid w:val="006F6A8E"/>
    <w:rsid w:val="006F70DC"/>
    <w:rsid w:val="006F719C"/>
    <w:rsid w:val="006F7BE6"/>
    <w:rsid w:val="006F7EB6"/>
    <w:rsid w:val="007000CE"/>
    <w:rsid w:val="007003C2"/>
    <w:rsid w:val="0070056D"/>
    <w:rsid w:val="00701F74"/>
    <w:rsid w:val="007022FC"/>
    <w:rsid w:val="007046FD"/>
    <w:rsid w:val="007054BC"/>
    <w:rsid w:val="007054F0"/>
    <w:rsid w:val="0070671E"/>
    <w:rsid w:val="00707949"/>
    <w:rsid w:val="00710B2E"/>
    <w:rsid w:val="00711222"/>
    <w:rsid w:val="007123C4"/>
    <w:rsid w:val="00712BCC"/>
    <w:rsid w:val="00713F78"/>
    <w:rsid w:val="007146B9"/>
    <w:rsid w:val="00714CD2"/>
    <w:rsid w:val="00714F22"/>
    <w:rsid w:val="007153C9"/>
    <w:rsid w:val="00715EC9"/>
    <w:rsid w:val="0071674B"/>
    <w:rsid w:val="0071682B"/>
    <w:rsid w:val="00716D37"/>
    <w:rsid w:val="007179E5"/>
    <w:rsid w:val="00720D12"/>
    <w:rsid w:val="00721C56"/>
    <w:rsid w:val="007227F3"/>
    <w:rsid w:val="0072295E"/>
    <w:rsid w:val="00722AE5"/>
    <w:rsid w:val="007232EC"/>
    <w:rsid w:val="00723CC5"/>
    <w:rsid w:val="00723D15"/>
    <w:rsid w:val="00724227"/>
    <w:rsid w:val="007243A3"/>
    <w:rsid w:val="007243D6"/>
    <w:rsid w:val="007247CD"/>
    <w:rsid w:val="00724B10"/>
    <w:rsid w:val="007251C4"/>
    <w:rsid w:val="00725BDB"/>
    <w:rsid w:val="00725C40"/>
    <w:rsid w:val="00725E53"/>
    <w:rsid w:val="007263EF"/>
    <w:rsid w:val="00727063"/>
    <w:rsid w:val="0072745B"/>
    <w:rsid w:val="00727E20"/>
    <w:rsid w:val="00730149"/>
    <w:rsid w:val="00730834"/>
    <w:rsid w:val="00731080"/>
    <w:rsid w:val="007316E9"/>
    <w:rsid w:val="00731B6A"/>
    <w:rsid w:val="00731C29"/>
    <w:rsid w:val="00732A18"/>
    <w:rsid w:val="00732C92"/>
    <w:rsid w:val="00732F57"/>
    <w:rsid w:val="007337EC"/>
    <w:rsid w:val="00734017"/>
    <w:rsid w:val="00734334"/>
    <w:rsid w:val="00734CEB"/>
    <w:rsid w:val="00734EE6"/>
    <w:rsid w:val="0073604E"/>
    <w:rsid w:val="00736271"/>
    <w:rsid w:val="00736F86"/>
    <w:rsid w:val="00736F8B"/>
    <w:rsid w:val="0073704D"/>
    <w:rsid w:val="00737911"/>
    <w:rsid w:val="00737CE1"/>
    <w:rsid w:val="00740917"/>
    <w:rsid w:val="00743B16"/>
    <w:rsid w:val="00744924"/>
    <w:rsid w:val="00744C92"/>
    <w:rsid w:val="00745041"/>
    <w:rsid w:val="00745842"/>
    <w:rsid w:val="007458E0"/>
    <w:rsid w:val="00745EB9"/>
    <w:rsid w:val="00750CCB"/>
    <w:rsid w:val="00750D3F"/>
    <w:rsid w:val="00750DAC"/>
    <w:rsid w:val="0075176F"/>
    <w:rsid w:val="0075287E"/>
    <w:rsid w:val="00752F14"/>
    <w:rsid w:val="00753DEA"/>
    <w:rsid w:val="00754346"/>
    <w:rsid w:val="007547FB"/>
    <w:rsid w:val="007549A3"/>
    <w:rsid w:val="00755118"/>
    <w:rsid w:val="007554C2"/>
    <w:rsid w:val="00755A55"/>
    <w:rsid w:val="007560CA"/>
    <w:rsid w:val="0075640F"/>
    <w:rsid w:val="007566CC"/>
    <w:rsid w:val="00760469"/>
    <w:rsid w:val="00760883"/>
    <w:rsid w:val="007608B5"/>
    <w:rsid w:val="00760A88"/>
    <w:rsid w:val="007614D5"/>
    <w:rsid w:val="007616F8"/>
    <w:rsid w:val="00762677"/>
    <w:rsid w:val="00763376"/>
    <w:rsid w:val="00763814"/>
    <w:rsid w:val="00763A50"/>
    <w:rsid w:val="007641F1"/>
    <w:rsid w:val="00765106"/>
    <w:rsid w:val="007654BE"/>
    <w:rsid w:val="00765C9B"/>
    <w:rsid w:val="0076682C"/>
    <w:rsid w:val="00767490"/>
    <w:rsid w:val="00767CCB"/>
    <w:rsid w:val="00767D4B"/>
    <w:rsid w:val="007700A0"/>
    <w:rsid w:val="0077110C"/>
    <w:rsid w:val="007718DF"/>
    <w:rsid w:val="00771C40"/>
    <w:rsid w:val="00771E1B"/>
    <w:rsid w:val="007725F9"/>
    <w:rsid w:val="00772ACF"/>
    <w:rsid w:val="007741E7"/>
    <w:rsid w:val="0077470D"/>
    <w:rsid w:val="007756F4"/>
    <w:rsid w:val="00775838"/>
    <w:rsid w:val="00775D29"/>
    <w:rsid w:val="0077629B"/>
    <w:rsid w:val="00776998"/>
    <w:rsid w:val="00780683"/>
    <w:rsid w:val="00781287"/>
    <w:rsid w:val="00781403"/>
    <w:rsid w:val="00781425"/>
    <w:rsid w:val="007818D3"/>
    <w:rsid w:val="00781FAB"/>
    <w:rsid w:val="00782754"/>
    <w:rsid w:val="007829A4"/>
    <w:rsid w:val="00782CF9"/>
    <w:rsid w:val="00782D63"/>
    <w:rsid w:val="007832F1"/>
    <w:rsid w:val="007835CF"/>
    <w:rsid w:val="00785B92"/>
    <w:rsid w:val="0078639A"/>
    <w:rsid w:val="00786AAB"/>
    <w:rsid w:val="00786CA9"/>
    <w:rsid w:val="00790279"/>
    <w:rsid w:val="0079200F"/>
    <w:rsid w:val="00792FC2"/>
    <w:rsid w:val="007932F6"/>
    <w:rsid w:val="007934DB"/>
    <w:rsid w:val="0079369F"/>
    <w:rsid w:val="007939AB"/>
    <w:rsid w:val="007939DB"/>
    <w:rsid w:val="00793BA6"/>
    <w:rsid w:val="0079492B"/>
    <w:rsid w:val="00795024"/>
    <w:rsid w:val="007954C7"/>
    <w:rsid w:val="00796234"/>
    <w:rsid w:val="00796372"/>
    <w:rsid w:val="00796927"/>
    <w:rsid w:val="007A1D26"/>
    <w:rsid w:val="007A2292"/>
    <w:rsid w:val="007A308E"/>
    <w:rsid w:val="007A4104"/>
    <w:rsid w:val="007A4A4F"/>
    <w:rsid w:val="007A4DA1"/>
    <w:rsid w:val="007A555D"/>
    <w:rsid w:val="007A5895"/>
    <w:rsid w:val="007A656C"/>
    <w:rsid w:val="007A6584"/>
    <w:rsid w:val="007A661A"/>
    <w:rsid w:val="007A68E3"/>
    <w:rsid w:val="007A6BE3"/>
    <w:rsid w:val="007A6C14"/>
    <w:rsid w:val="007B0067"/>
    <w:rsid w:val="007B0F07"/>
    <w:rsid w:val="007B10D9"/>
    <w:rsid w:val="007B12CD"/>
    <w:rsid w:val="007B176A"/>
    <w:rsid w:val="007B184B"/>
    <w:rsid w:val="007B1A7B"/>
    <w:rsid w:val="007B1B65"/>
    <w:rsid w:val="007B2842"/>
    <w:rsid w:val="007B2BA8"/>
    <w:rsid w:val="007B3021"/>
    <w:rsid w:val="007B47E9"/>
    <w:rsid w:val="007B4DE8"/>
    <w:rsid w:val="007B4FDA"/>
    <w:rsid w:val="007B6109"/>
    <w:rsid w:val="007B62F4"/>
    <w:rsid w:val="007B70EF"/>
    <w:rsid w:val="007B7F4F"/>
    <w:rsid w:val="007C079E"/>
    <w:rsid w:val="007C1A67"/>
    <w:rsid w:val="007C1BCF"/>
    <w:rsid w:val="007C210D"/>
    <w:rsid w:val="007C2B6C"/>
    <w:rsid w:val="007C2DB5"/>
    <w:rsid w:val="007C2F1C"/>
    <w:rsid w:val="007C322C"/>
    <w:rsid w:val="007C3311"/>
    <w:rsid w:val="007C331D"/>
    <w:rsid w:val="007C3B06"/>
    <w:rsid w:val="007C3DBE"/>
    <w:rsid w:val="007C45C5"/>
    <w:rsid w:val="007C4794"/>
    <w:rsid w:val="007C4A29"/>
    <w:rsid w:val="007C4DC1"/>
    <w:rsid w:val="007C53B1"/>
    <w:rsid w:val="007C65EE"/>
    <w:rsid w:val="007C70B3"/>
    <w:rsid w:val="007D0262"/>
    <w:rsid w:val="007D0D48"/>
    <w:rsid w:val="007D1080"/>
    <w:rsid w:val="007D1B30"/>
    <w:rsid w:val="007D1BD1"/>
    <w:rsid w:val="007D1D15"/>
    <w:rsid w:val="007D1EC2"/>
    <w:rsid w:val="007D225A"/>
    <w:rsid w:val="007D2760"/>
    <w:rsid w:val="007D2BF3"/>
    <w:rsid w:val="007D3495"/>
    <w:rsid w:val="007D3C57"/>
    <w:rsid w:val="007D3D67"/>
    <w:rsid w:val="007D3DB2"/>
    <w:rsid w:val="007D404F"/>
    <w:rsid w:val="007D4609"/>
    <w:rsid w:val="007D4C26"/>
    <w:rsid w:val="007D5197"/>
    <w:rsid w:val="007D60CC"/>
    <w:rsid w:val="007D69BE"/>
    <w:rsid w:val="007D7998"/>
    <w:rsid w:val="007D7EED"/>
    <w:rsid w:val="007D7F58"/>
    <w:rsid w:val="007E12C1"/>
    <w:rsid w:val="007E282C"/>
    <w:rsid w:val="007E53F2"/>
    <w:rsid w:val="007E6140"/>
    <w:rsid w:val="007E759C"/>
    <w:rsid w:val="007E7683"/>
    <w:rsid w:val="007E78DE"/>
    <w:rsid w:val="007F016F"/>
    <w:rsid w:val="007F0DE7"/>
    <w:rsid w:val="007F1100"/>
    <w:rsid w:val="007F1DC7"/>
    <w:rsid w:val="007F2520"/>
    <w:rsid w:val="007F2857"/>
    <w:rsid w:val="007F2C10"/>
    <w:rsid w:val="007F3AAA"/>
    <w:rsid w:val="007F421C"/>
    <w:rsid w:val="007F43FB"/>
    <w:rsid w:val="007F4473"/>
    <w:rsid w:val="007F48E8"/>
    <w:rsid w:val="007F52F9"/>
    <w:rsid w:val="007F575F"/>
    <w:rsid w:val="007F6473"/>
    <w:rsid w:val="007F69ED"/>
    <w:rsid w:val="007F6DE6"/>
    <w:rsid w:val="007F73D7"/>
    <w:rsid w:val="007F7C35"/>
    <w:rsid w:val="007F7EB7"/>
    <w:rsid w:val="008005E7"/>
    <w:rsid w:val="0080261E"/>
    <w:rsid w:val="0080261F"/>
    <w:rsid w:val="008037C4"/>
    <w:rsid w:val="008038A3"/>
    <w:rsid w:val="00803E32"/>
    <w:rsid w:val="008045AD"/>
    <w:rsid w:val="00804F0E"/>
    <w:rsid w:val="0080530F"/>
    <w:rsid w:val="0080548D"/>
    <w:rsid w:val="00805570"/>
    <w:rsid w:val="00805ED5"/>
    <w:rsid w:val="00806AC9"/>
    <w:rsid w:val="008071F9"/>
    <w:rsid w:val="00807EFF"/>
    <w:rsid w:val="00810816"/>
    <w:rsid w:val="00810F8B"/>
    <w:rsid w:val="0081321F"/>
    <w:rsid w:val="00814541"/>
    <w:rsid w:val="008147D2"/>
    <w:rsid w:val="008148A9"/>
    <w:rsid w:val="00814B1F"/>
    <w:rsid w:val="00815406"/>
    <w:rsid w:val="00815D07"/>
    <w:rsid w:val="00815E1D"/>
    <w:rsid w:val="008160B3"/>
    <w:rsid w:val="00816582"/>
    <w:rsid w:val="0081669B"/>
    <w:rsid w:val="00816784"/>
    <w:rsid w:val="008173AF"/>
    <w:rsid w:val="00817422"/>
    <w:rsid w:val="00817E50"/>
    <w:rsid w:val="00820016"/>
    <w:rsid w:val="00820595"/>
    <w:rsid w:val="0082081B"/>
    <w:rsid w:val="00820F6D"/>
    <w:rsid w:val="00821737"/>
    <w:rsid w:val="008218FB"/>
    <w:rsid w:val="00821CF6"/>
    <w:rsid w:val="00821D0A"/>
    <w:rsid w:val="00821E42"/>
    <w:rsid w:val="00821F5D"/>
    <w:rsid w:val="00823882"/>
    <w:rsid w:val="00823A88"/>
    <w:rsid w:val="00824D56"/>
    <w:rsid w:val="00824FEA"/>
    <w:rsid w:val="00826CD4"/>
    <w:rsid w:val="008274F8"/>
    <w:rsid w:val="0082779E"/>
    <w:rsid w:val="0083009B"/>
    <w:rsid w:val="008307A8"/>
    <w:rsid w:val="008317F8"/>
    <w:rsid w:val="008318AE"/>
    <w:rsid w:val="008318C6"/>
    <w:rsid w:val="00831D84"/>
    <w:rsid w:val="008328CC"/>
    <w:rsid w:val="0083298B"/>
    <w:rsid w:val="00832ACA"/>
    <w:rsid w:val="00833456"/>
    <w:rsid w:val="00833836"/>
    <w:rsid w:val="00833864"/>
    <w:rsid w:val="00833BAC"/>
    <w:rsid w:val="00834E56"/>
    <w:rsid w:val="008352F2"/>
    <w:rsid w:val="008353DE"/>
    <w:rsid w:val="008358D0"/>
    <w:rsid w:val="00835BAF"/>
    <w:rsid w:val="00835F48"/>
    <w:rsid w:val="00836136"/>
    <w:rsid w:val="00836B06"/>
    <w:rsid w:val="00836BCA"/>
    <w:rsid w:val="00840064"/>
    <w:rsid w:val="0084069D"/>
    <w:rsid w:val="0084222A"/>
    <w:rsid w:val="00842A30"/>
    <w:rsid w:val="00842B30"/>
    <w:rsid w:val="008435D0"/>
    <w:rsid w:val="00843F92"/>
    <w:rsid w:val="00844FBB"/>
    <w:rsid w:val="00845092"/>
    <w:rsid w:val="008453F5"/>
    <w:rsid w:val="00845B00"/>
    <w:rsid w:val="00846159"/>
    <w:rsid w:val="0084629D"/>
    <w:rsid w:val="0084677F"/>
    <w:rsid w:val="00847043"/>
    <w:rsid w:val="00847164"/>
    <w:rsid w:val="008477D3"/>
    <w:rsid w:val="008477F9"/>
    <w:rsid w:val="00847BB8"/>
    <w:rsid w:val="00847E4F"/>
    <w:rsid w:val="00850269"/>
    <w:rsid w:val="008508AB"/>
    <w:rsid w:val="008509A2"/>
    <w:rsid w:val="00851384"/>
    <w:rsid w:val="00852995"/>
    <w:rsid w:val="00853B36"/>
    <w:rsid w:val="00853EE0"/>
    <w:rsid w:val="00854065"/>
    <w:rsid w:val="0085668D"/>
    <w:rsid w:val="00857899"/>
    <w:rsid w:val="0086013C"/>
    <w:rsid w:val="00860ADF"/>
    <w:rsid w:val="00860D81"/>
    <w:rsid w:val="00861B94"/>
    <w:rsid w:val="00861BC3"/>
    <w:rsid w:val="00861C6B"/>
    <w:rsid w:val="00861C6C"/>
    <w:rsid w:val="0086212A"/>
    <w:rsid w:val="00862304"/>
    <w:rsid w:val="00862F9E"/>
    <w:rsid w:val="00863121"/>
    <w:rsid w:val="00863E04"/>
    <w:rsid w:val="00863F3F"/>
    <w:rsid w:val="00864DD6"/>
    <w:rsid w:val="008651E0"/>
    <w:rsid w:val="0086588D"/>
    <w:rsid w:val="0086593D"/>
    <w:rsid w:val="00865E5F"/>
    <w:rsid w:val="00866747"/>
    <w:rsid w:val="00867041"/>
    <w:rsid w:val="0086722A"/>
    <w:rsid w:val="00867B80"/>
    <w:rsid w:val="00870548"/>
    <w:rsid w:val="008706AA"/>
    <w:rsid w:val="008707EA"/>
    <w:rsid w:val="00871B3E"/>
    <w:rsid w:val="00871F41"/>
    <w:rsid w:val="008724D2"/>
    <w:rsid w:val="00872686"/>
    <w:rsid w:val="0087327E"/>
    <w:rsid w:val="0087331C"/>
    <w:rsid w:val="00873917"/>
    <w:rsid w:val="00874ED5"/>
    <w:rsid w:val="00874FDC"/>
    <w:rsid w:val="00875478"/>
    <w:rsid w:val="00875DCD"/>
    <w:rsid w:val="00875F4A"/>
    <w:rsid w:val="00876800"/>
    <w:rsid w:val="0087693E"/>
    <w:rsid w:val="0087694E"/>
    <w:rsid w:val="008773AF"/>
    <w:rsid w:val="00877BCD"/>
    <w:rsid w:val="0088017E"/>
    <w:rsid w:val="00880AD2"/>
    <w:rsid w:val="00881645"/>
    <w:rsid w:val="0088177F"/>
    <w:rsid w:val="008817A0"/>
    <w:rsid w:val="00882012"/>
    <w:rsid w:val="0088369B"/>
    <w:rsid w:val="0088378A"/>
    <w:rsid w:val="008854E4"/>
    <w:rsid w:val="00885CC4"/>
    <w:rsid w:val="00885D99"/>
    <w:rsid w:val="008861D2"/>
    <w:rsid w:val="008877A7"/>
    <w:rsid w:val="00887C2F"/>
    <w:rsid w:val="00890D03"/>
    <w:rsid w:val="00891393"/>
    <w:rsid w:val="008922B7"/>
    <w:rsid w:val="00893AF1"/>
    <w:rsid w:val="00894073"/>
    <w:rsid w:val="008940F6"/>
    <w:rsid w:val="008945A2"/>
    <w:rsid w:val="00894630"/>
    <w:rsid w:val="00894D75"/>
    <w:rsid w:val="00894E0E"/>
    <w:rsid w:val="00895160"/>
    <w:rsid w:val="008A0C3B"/>
    <w:rsid w:val="008A0CA2"/>
    <w:rsid w:val="008A1A5C"/>
    <w:rsid w:val="008A1D6B"/>
    <w:rsid w:val="008A29BE"/>
    <w:rsid w:val="008A2C2F"/>
    <w:rsid w:val="008A2F04"/>
    <w:rsid w:val="008A31C0"/>
    <w:rsid w:val="008A3A7E"/>
    <w:rsid w:val="008A3C28"/>
    <w:rsid w:val="008A4BBC"/>
    <w:rsid w:val="008A5ED7"/>
    <w:rsid w:val="008A6BF7"/>
    <w:rsid w:val="008A79F0"/>
    <w:rsid w:val="008B00BB"/>
    <w:rsid w:val="008B02A7"/>
    <w:rsid w:val="008B225F"/>
    <w:rsid w:val="008B240D"/>
    <w:rsid w:val="008B2A1C"/>
    <w:rsid w:val="008B2F1F"/>
    <w:rsid w:val="008B38F6"/>
    <w:rsid w:val="008B41F3"/>
    <w:rsid w:val="008B496A"/>
    <w:rsid w:val="008B5FAD"/>
    <w:rsid w:val="008B6A0F"/>
    <w:rsid w:val="008B7395"/>
    <w:rsid w:val="008B7838"/>
    <w:rsid w:val="008C03E3"/>
    <w:rsid w:val="008C0653"/>
    <w:rsid w:val="008C0678"/>
    <w:rsid w:val="008C0B99"/>
    <w:rsid w:val="008C17E1"/>
    <w:rsid w:val="008C1BCB"/>
    <w:rsid w:val="008C2114"/>
    <w:rsid w:val="008C3474"/>
    <w:rsid w:val="008C3F44"/>
    <w:rsid w:val="008C46A1"/>
    <w:rsid w:val="008C4AB9"/>
    <w:rsid w:val="008C5845"/>
    <w:rsid w:val="008C6353"/>
    <w:rsid w:val="008C66DF"/>
    <w:rsid w:val="008C6D40"/>
    <w:rsid w:val="008D0705"/>
    <w:rsid w:val="008D0AF1"/>
    <w:rsid w:val="008D1E65"/>
    <w:rsid w:val="008D1F28"/>
    <w:rsid w:val="008D1FAC"/>
    <w:rsid w:val="008D24E5"/>
    <w:rsid w:val="008D33A1"/>
    <w:rsid w:val="008D39EB"/>
    <w:rsid w:val="008D3D88"/>
    <w:rsid w:val="008D4F8D"/>
    <w:rsid w:val="008D5DE4"/>
    <w:rsid w:val="008D6341"/>
    <w:rsid w:val="008D6ABC"/>
    <w:rsid w:val="008D7E3D"/>
    <w:rsid w:val="008E08C2"/>
    <w:rsid w:val="008E0E07"/>
    <w:rsid w:val="008E127E"/>
    <w:rsid w:val="008E16BB"/>
    <w:rsid w:val="008E16E9"/>
    <w:rsid w:val="008E18F7"/>
    <w:rsid w:val="008E23DC"/>
    <w:rsid w:val="008E38D9"/>
    <w:rsid w:val="008E4E68"/>
    <w:rsid w:val="008E4FC1"/>
    <w:rsid w:val="008E50A4"/>
    <w:rsid w:val="008E5702"/>
    <w:rsid w:val="008E6227"/>
    <w:rsid w:val="008E6435"/>
    <w:rsid w:val="008E6716"/>
    <w:rsid w:val="008E6CA9"/>
    <w:rsid w:val="008F088D"/>
    <w:rsid w:val="008F13D5"/>
    <w:rsid w:val="008F2081"/>
    <w:rsid w:val="008F2A79"/>
    <w:rsid w:val="008F2AEF"/>
    <w:rsid w:val="008F2DD4"/>
    <w:rsid w:val="008F3061"/>
    <w:rsid w:val="008F3508"/>
    <w:rsid w:val="008F4FA7"/>
    <w:rsid w:val="008F54EE"/>
    <w:rsid w:val="008F56D8"/>
    <w:rsid w:val="008F5966"/>
    <w:rsid w:val="008F5C91"/>
    <w:rsid w:val="008F5D1F"/>
    <w:rsid w:val="008F69FB"/>
    <w:rsid w:val="008F6C20"/>
    <w:rsid w:val="008F7A4F"/>
    <w:rsid w:val="009002D0"/>
    <w:rsid w:val="00900A04"/>
    <w:rsid w:val="00901709"/>
    <w:rsid w:val="00902752"/>
    <w:rsid w:val="00902842"/>
    <w:rsid w:val="009040BE"/>
    <w:rsid w:val="00904A1B"/>
    <w:rsid w:val="00904B0C"/>
    <w:rsid w:val="00904B37"/>
    <w:rsid w:val="00904BC3"/>
    <w:rsid w:val="00905903"/>
    <w:rsid w:val="0090595D"/>
    <w:rsid w:val="00905C89"/>
    <w:rsid w:val="0090621A"/>
    <w:rsid w:val="00906E7C"/>
    <w:rsid w:val="00907F6D"/>
    <w:rsid w:val="00910053"/>
    <w:rsid w:val="009101A9"/>
    <w:rsid w:val="0091044A"/>
    <w:rsid w:val="00911461"/>
    <w:rsid w:val="00911986"/>
    <w:rsid w:val="009128EE"/>
    <w:rsid w:val="0091371B"/>
    <w:rsid w:val="00913C59"/>
    <w:rsid w:val="00913DFC"/>
    <w:rsid w:val="00914254"/>
    <w:rsid w:val="009142D9"/>
    <w:rsid w:val="009145F4"/>
    <w:rsid w:val="00914A72"/>
    <w:rsid w:val="009151F2"/>
    <w:rsid w:val="00916B65"/>
    <w:rsid w:val="00916C0B"/>
    <w:rsid w:val="00916C19"/>
    <w:rsid w:val="00916E55"/>
    <w:rsid w:val="0092015B"/>
    <w:rsid w:val="00920742"/>
    <w:rsid w:val="00920B1F"/>
    <w:rsid w:val="00920F9C"/>
    <w:rsid w:val="00920F9D"/>
    <w:rsid w:val="009215FC"/>
    <w:rsid w:val="00922135"/>
    <w:rsid w:val="009227FD"/>
    <w:rsid w:val="00922DE3"/>
    <w:rsid w:val="0092318C"/>
    <w:rsid w:val="009244A5"/>
    <w:rsid w:val="00924647"/>
    <w:rsid w:val="00924820"/>
    <w:rsid w:val="009249C3"/>
    <w:rsid w:val="00924B13"/>
    <w:rsid w:val="00924B38"/>
    <w:rsid w:val="00924EC4"/>
    <w:rsid w:val="009252E7"/>
    <w:rsid w:val="0092541D"/>
    <w:rsid w:val="0092574F"/>
    <w:rsid w:val="00926B1A"/>
    <w:rsid w:val="00926F81"/>
    <w:rsid w:val="00927A20"/>
    <w:rsid w:val="00930BD3"/>
    <w:rsid w:val="00930E32"/>
    <w:rsid w:val="00931047"/>
    <w:rsid w:val="00932DD6"/>
    <w:rsid w:val="0093327C"/>
    <w:rsid w:val="009332D1"/>
    <w:rsid w:val="009338BD"/>
    <w:rsid w:val="0093516F"/>
    <w:rsid w:val="00935501"/>
    <w:rsid w:val="00935AC6"/>
    <w:rsid w:val="00935C51"/>
    <w:rsid w:val="00936064"/>
    <w:rsid w:val="00936EEF"/>
    <w:rsid w:val="0093739D"/>
    <w:rsid w:val="00937A9E"/>
    <w:rsid w:val="00937BF9"/>
    <w:rsid w:val="00940210"/>
    <w:rsid w:val="00942091"/>
    <w:rsid w:val="009423F6"/>
    <w:rsid w:val="00942627"/>
    <w:rsid w:val="009433EC"/>
    <w:rsid w:val="00943449"/>
    <w:rsid w:val="00944353"/>
    <w:rsid w:val="009445D3"/>
    <w:rsid w:val="00945CCA"/>
    <w:rsid w:val="00945FE8"/>
    <w:rsid w:val="00946BC2"/>
    <w:rsid w:val="00947FB7"/>
    <w:rsid w:val="00950431"/>
    <w:rsid w:val="009505AF"/>
    <w:rsid w:val="0095089C"/>
    <w:rsid w:val="0095130F"/>
    <w:rsid w:val="00952672"/>
    <w:rsid w:val="009531F0"/>
    <w:rsid w:val="0095341D"/>
    <w:rsid w:val="0095373B"/>
    <w:rsid w:val="00953CBE"/>
    <w:rsid w:val="00953FBF"/>
    <w:rsid w:val="00954137"/>
    <w:rsid w:val="00954D9F"/>
    <w:rsid w:val="00955FB6"/>
    <w:rsid w:val="009560F6"/>
    <w:rsid w:val="00957E2B"/>
    <w:rsid w:val="00960338"/>
    <w:rsid w:val="00960DC0"/>
    <w:rsid w:val="00962BC7"/>
    <w:rsid w:val="00963063"/>
    <w:rsid w:val="0096340F"/>
    <w:rsid w:val="009638B1"/>
    <w:rsid w:val="009649DB"/>
    <w:rsid w:val="00965053"/>
    <w:rsid w:val="0096515A"/>
    <w:rsid w:val="00965B70"/>
    <w:rsid w:val="00966385"/>
    <w:rsid w:val="009668D8"/>
    <w:rsid w:val="00967002"/>
    <w:rsid w:val="0096707B"/>
    <w:rsid w:val="00967250"/>
    <w:rsid w:val="009675AE"/>
    <w:rsid w:val="00967E28"/>
    <w:rsid w:val="009703F4"/>
    <w:rsid w:val="0097048F"/>
    <w:rsid w:val="009704A9"/>
    <w:rsid w:val="00970646"/>
    <w:rsid w:val="009706A4"/>
    <w:rsid w:val="00971EA2"/>
    <w:rsid w:val="00972494"/>
    <w:rsid w:val="00972D86"/>
    <w:rsid w:val="0097308F"/>
    <w:rsid w:val="009730CC"/>
    <w:rsid w:val="00973AC0"/>
    <w:rsid w:val="0097510A"/>
    <w:rsid w:val="0097614B"/>
    <w:rsid w:val="0097681E"/>
    <w:rsid w:val="00976D83"/>
    <w:rsid w:val="00976EEC"/>
    <w:rsid w:val="0097741A"/>
    <w:rsid w:val="009774F8"/>
    <w:rsid w:val="009812E3"/>
    <w:rsid w:val="009814DE"/>
    <w:rsid w:val="0098161B"/>
    <w:rsid w:val="00981A33"/>
    <w:rsid w:val="00981AFD"/>
    <w:rsid w:val="00981B67"/>
    <w:rsid w:val="00982188"/>
    <w:rsid w:val="00982D7F"/>
    <w:rsid w:val="00982ED4"/>
    <w:rsid w:val="00983056"/>
    <w:rsid w:val="009838CC"/>
    <w:rsid w:val="00983ADD"/>
    <w:rsid w:val="00984197"/>
    <w:rsid w:val="00984498"/>
    <w:rsid w:val="00984AF5"/>
    <w:rsid w:val="009857D2"/>
    <w:rsid w:val="00985928"/>
    <w:rsid w:val="00986D33"/>
    <w:rsid w:val="00986FBA"/>
    <w:rsid w:val="009879C8"/>
    <w:rsid w:val="00987A40"/>
    <w:rsid w:val="00990AED"/>
    <w:rsid w:val="00990B03"/>
    <w:rsid w:val="00990E8E"/>
    <w:rsid w:val="009923D9"/>
    <w:rsid w:val="00992998"/>
    <w:rsid w:val="00992D56"/>
    <w:rsid w:val="00993211"/>
    <w:rsid w:val="00993936"/>
    <w:rsid w:val="00993CCE"/>
    <w:rsid w:val="00994232"/>
    <w:rsid w:val="009945BF"/>
    <w:rsid w:val="00996195"/>
    <w:rsid w:val="00996E4E"/>
    <w:rsid w:val="00997089"/>
    <w:rsid w:val="009970EF"/>
    <w:rsid w:val="009A0077"/>
    <w:rsid w:val="009A0BCC"/>
    <w:rsid w:val="009A10C9"/>
    <w:rsid w:val="009A1AD4"/>
    <w:rsid w:val="009A1C12"/>
    <w:rsid w:val="009A23DD"/>
    <w:rsid w:val="009A3930"/>
    <w:rsid w:val="009A3AA5"/>
    <w:rsid w:val="009A3AE6"/>
    <w:rsid w:val="009A44BF"/>
    <w:rsid w:val="009A4FA7"/>
    <w:rsid w:val="009A520E"/>
    <w:rsid w:val="009A55B4"/>
    <w:rsid w:val="009A6896"/>
    <w:rsid w:val="009A72F2"/>
    <w:rsid w:val="009A73B9"/>
    <w:rsid w:val="009A7E28"/>
    <w:rsid w:val="009B02E3"/>
    <w:rsid w:val="009B06F2"/>
    <w:rsid w:val="009B0FF2"/>
    <w:rsid w:val="009B13E2"/>
    <w:rsid w:val="009B16C6"/>
    <w:rsid w:val="009B1AC1"/>
    <w:rsid w:val="009B1C9F"/>
    <w:rsid w:val="009B2134"/>
    <w:rsid w:val="009B2572"/>
    <w:rsid w:val="009B2DCC"/>
    <w:rsid w:val="009B2F7B"/>
    <w:rsid w:val="009B3228"/>
    <w:rsid w:val="009B3295"/>
    <w:rsid w:val="009B39CD"/>
    <w:rsid w:val="009B52C9"/>
    <w:rsid w:val="009B53E1"/>
    <w:rsid w:val="009B562F"/>
    <w:rsid w:val="009B6066"/>
    <w:rsid w:val="009B6CFE"/>
    <w:rsid w:val="009B6E7E"/>
    <w:rsid w:val="009B761A"/>
    <w:rsid w:val="009B7BFE"/>
    <w:rsid w:val="009B7ED2"/>
    <w:rsid w:val="009C0062"/>
    <w:rsid w:val="009C0121"/>
    <w:rsid w:val="009C0431"/>
    <w:rsid w:val="009C0B24"/>
    <w:rsid w:val="009C0EFC"/>
    <w:rsid w:val="009C486D"/>
    <w:rsid w:val="009C48B9"/>
    <w:rsid w:val="009C5219"/>
    <w:rsid w:val="009C5C38"/>
    <w:rsid w:val="009C7A44"/>
    <w:rsid w:val="009C7F6D"/>
    <w:rsid w:val="009D0F69"/>
    <w:rsid w:val="009D1397"/>
    <w:rsid w:val="009D14CB"/>
    <w:rsid w:val="009D1583"/>
    <w:rsid w:val="009D1922"/>
    <w:rsid w:val="009D19EF"/>
    <w:rsid w:val="009D233F"/>
    <w:rsid w:val="009D2579"/>
    <w:rsid w:val="009D2788"/>
    <w:rsid w:val="009D3CDB"/>
    <w:rsid w:val="009D3DDC"/>
    <w:rsid w:val="009D4E93"/>
    <w:rsid w:val="009D5939"/>
    <w:rsid w:val="009D64D4"/>
    <w:rsid w:val="009D6589"/>
    <w:rsid w:val="009D69F6"/>
    <w:rsid w:val="009D6C69"/>
    <w:rsid w:val="009D6DD5"/>
    <w:rsid w:val="009D77C1"/>
    <w:rsid w:val="009D7E53"/>
    <w:rsid w:val="009E090E"/>
    <w:rsid w:val="009E0984"/>
    <w:rsid w:val="009E118E"/>
    <w:rsid w:val="009E173A"/>
    <w:rsid w:val="009E2933"/>
    <w:rsid w:val="009E2ADD"/>
    <w:rsid w:val="009E2B4F"/>
    <w:rsid w:val="009E2EC3"/>
    <w:rsid w:val="009E3228"/>
    <w:rsid w:val="009E3A0F"/>
    <w:rsid w:val="009E43B8"/>
    <w:rsid w:val="009E48DF"/>
    <w:rsid w:val="009E4BAD"/>
    <w:rsid w:val="009E540F"/>
    <w:rsid w:val="009E6238"/>
    <w:rsid w:val="009E68B8"/>
    <w:rsid w:val="009E690E"/>
    <w:rsid w:val="009E6D0E"/>
    <w:rsid w:val="009E7136"/>
    <w:rsid w:val="009E72BF"/>
    <w:rsid w:val="009E770B"/>
    <w:rsid w:val="009F0786"/>
    <w:rsid w:val="009F0C64"/>
    <w:rsid w:val="009F1406"/>
    <w:rsid w:val="009F1ED6"/>
    <w:rsid w:val="009F20B1"/>
    <w:rsid w:val="009F3136"/>
    <w:rsid w:val="009F3AC8"/>
    <w:rsid w:val="009F3D82"/>
    <w:rsid w:val="009F3E74"/>
    <w:rsid w:val="009F5039"/>
    <w:rsid w:val="009F5A22"/>
    <w:rsid w:val="009F5E20"/>
    <w:rsid w:val="009F6A9B"/>
    <w:rsid w:val="009F6C3B"/>
    <w:rsid w:val="009F6DE1"/>
    <w:rsid w:val="009F6E96"/>
    <w:rsid w:val="009F716A"/>
    <w:rsid w:val="00A00471"/>
    <w:rsid w:val="00A00EF8"/>
    <w:rsid w:val="00A01411"/>
    <w:rsid w:val="00A015C8"/>
    <w:rsid w:val="00A018F9"/>
    <w:rsid w:val="00A0210B"/>
    <w:rsid w:val="00A02713"/>
    <w:rsid w:val="00A02A7C"/>
    <w:rsid w:val="00A03323"/>
    <w:rsid w:val="00A037F0"/>
    <w:rsid w:val="00A037F4"/>
    <w:rsid w:val="00A060DA"/>
    <w:rsid w:val="00A06416"/>
    <w:rsid w:val="00A067FE"/>
    <w:rsid w:val="00A068A0"/>
    <w:rsid w:val="00A07B24"/>
    <w:rsid w:val="00A105CC"/>
    <w:rsid w:val="00A108DA"/>
    <w:rsid w:val="00A11643"/>
    <w:rsid w:val="00A11B8A"/>
    <w:rsid w:val="00A11D99"/>
    <w:rsid w:val="00A12727"/>
    <w:rsid w:val="00A12A46"/>
    <w:rsid w:val="00A133D7"/>
    <w:rsid w:val="00A13972"/>
    <w:rsid w:val="00A14469"/>
    <w:rsid w:val="00A144CF"/>
    <w:rsid w:val="00A15036"/>
    <w:rsid w:val="00A151E7"/>
    <w:rsid w:val="00A153F6"/>
    <w:rsid w:val="00A17EFE"/>
    <w:rsid w:val="00A20366"/>
    <w:rsid w:val="00A2086B"/>
    <w:rsid w:val="00A20D57"/>
    <w:rsid w:val="00A21719"/>
    <w:rsid w:val="00A21B3D"/>
    <w:rsid w:val="00A21ED9"/>
    <w:rsid w:val="00A2212D"/>
    <w:rsid w:val="00A248C5"/>
    <w:rsid w:val="00A24CF2"/>
    <w:rsid w:val="00A257F3"/>
    <w:rsid w:val="00A268B3"/>
    <w:rsid w:val="00A27761"/>
    <w:rsid w:val="00A27921"/>
    <w:rsid w:val="00A27A20"/>
    <w:rsid w:val="00A30B36"/>
    <w:rsid w:val="00A30B5B"/>
    <w:rsid w:val="00A31355"/>
    <w:rsid w:val="00A33A9D"/>
    <w:rsid w:val="00A35982"/>
    <w:rsid w:val="00A35CBF"/>
    <w:rsid w:val="00A35E56"/>
    <w:rsid w:val="00A36225"/>
    <w:rsid w:val="00A362E0"/>
    <w:rsid w:val="00A36E64"/>
    <w:rsid w:val="00A37125"/>
    <w:rsid w:val="00A4058D"/>
    <w:rsid w:val="00A40A9D"/>
    <w:rsid w:val="00A40BC7"/>
    <w:rsid w:val="00A41464"/>
    <w:rsid w:val="00A41A94"/>
    <w:rsid w:val="00A42570"/>
    <w:rsid w:val="00A42C73"/>
    <w:rsid w:val="00A43007"/>
    <w:rsid w:val="00A43742"/>
    <w:rsid w:val="00A43B15"/>
    <w:rsid w:val="00A4400D"/>
    <w:rsid w:val="00A44404"/>
    <w:rsid w:val="00A448D1"/>
    <w:rsid w:val="00A4551D"/>
    <w:rsid w:val="00A46134"/>
    <w:rsid w:val="00A47B98"/>
    <w:rsid w:val="00A502A0"/>
    <w:rsid w:val="00A509EA"/>
    <w:rsid w:val="00A52534"/>
    <w:rsid w:val="00A539A9"/>
    <w:rsid w:val="00A53BFA"/>
    <w:rsid w:val="00A54A4F"/>
    <w:rsid w:val="00A55363"/>
    <w:rsid w:val="00A5589B"/>
    <w:rsid w:val="00A55FB8"/>
    <w:rsid w:val="00A56AC2"/>
    <w:rsid w:val="00A575A8"/>
    <w:rsid w:val="00A57C56"/>
    <w:rsid w:val="00A57E34"/>
    <w:rsid w:val="00A6061D"/>
    <w:rsid w:val="00A61948"/>
    <w:rsid w:val="00A619B5"/>
    <w:rsid w:val="00A61E4B"/>
    <w:rsid w:val="00A620B5"/>
    <w:rsid w:val="00A626AD"/>
    <w:rsid w:val="00A62A2E"/>
    <w:rsid w:val="00A62C74"/>
    <w:rsid w:val="00A63741"/>
    <w:rsid w:val="00A6535B"/>
    <w:rsid w:val="00A6608C"/>
    <w:rsid w:val="00A668F2"/>
    <w:rsid w:val="00A67C51"/>
    <w:rsid w:val="00A67C96"/>
    <w:rsid w:val="00A67D33"/>
    <w:rsid w:val="00A706EC"/>
    <w:rsid w:val="00A70B7C"/>
    <w:rsid w:val="00A70E81"/>
    <w:rsid w:val="00A71438"/>
    <w:rsid w:val="00A718C0"/>
    <w:rsid w:val="00A71AA5"/>
    <w:rsid w:val="00A71D7A"/>
    <w:rsid w:val="00A7392A"/>
    <w:rsid w:val="00A73B75"/>
    <w:rsid w:val="00A73F25"/>
    <w:rsid w:val="00A74D1E"/>
    <w:rsid w:val="00A75939"/>
    <w:rsid w:val="00A760B1"/>
    <w:rsid w:val="00A7631F"/>
    <w:rsid w:val="00A769CF"/>
    <w:rsid w:val="00A77357"/>
    <w:rsid w:val="00A7758E"/>
    <w:rsid w:val="00A77F9B"/>
    <w:rsid w:val="00A80F1E"/>
    <w:rsid w:val="00A810D8"/>
    <w:rsid w:val="00A81AC3"/>
    <w:rsid w:val="00A8346B"/>
    <w:rsid w:val="00A83C0F"/>
    <w:rsid w:val="00A84194"/>
    <w:rsid w:val="00A84CF4"/>
    <w:rsid w:val="00A8517A"/>
    <w:rsid w:val="00A8533E"/>
    <w:rsid w:val="00A855DD"/>
    <w:rsid w:val="00A85CB2"/>
    <w:rsid w:val="00A85F2A"/>
    <w:rsid w:val="00A86361"/>
    <w:rsid w:val="00A86382"/>
    <w:rsid w:val="00A86588"/>
    <w:rsid w:val="00A86981"/>
    <w:rsid w:val="00A86B8B"/>
    <w:rsid w:val="00A87CB5"/>
    <w:rsid w:val="00A901A8"/>
    <w:rsid w:val="00A90AC9"/>
    <w:rsid w:val="00A90AE1"/>
    <w:rsid w:val="00A90C65"/>
    <w:rsid w:val="00A91081"/>
    <w:rsid w:val="00A9125B"/>
    <w:rsid w:val="00A916EA"/>
    <w:rsid w:val="00A92AF6"/>
    <w:rsid w:val="00A9454D"/>
    <w:rsid w:val="00A94D07"/>
    <w:rsid w:val="00A95232"/>
    <w:rsid w:val="00A9558B"/>
    <w:rsid w:val="00A9604B"/>
    <w:rsid w:val="00A96050"/>
    <w:rsid w:val="00A962CD"/>
    <w:rsid w:val="00A9683A"/>
    <w:rsid w:val="00A973AC"/>
    <w:rsid w:val="00A97BB3"/>
    <w:rsid w:val="00A97E60"/>
    <w:rsid w:val="00AA0145"/>
    <w:rsid w:val="00AA0B2A"/>
    <w:rsid w:val="00AA0C2E"/>
    <w:rsid w:val="00AA1C9D"/>
    <w:rsid w:val="00AA351A"/>
    <w:rsid w:val="00AA35F9"/>
    <w:rsid w:val="00AA3AB4"/>
    <w:rsid w:val="00AA41CD"/>
    <w:rsid w:val="00AA4B96"/>
    <w:rsid w:val="00AA50A3"/>
    <w:rsid w:val="00AA519D"/>
    <w:rsid w:val="00AA54B7"/>
    <w:rsid w:val="00AA6C1C"/>
    <w:rsid w:val="00AB07EA"/>
    <w:rsid w:val="00AB0B62"/>
    <w:rsid w:val="00AB0E8E"/>
    <w:rsid w:val="00AB1D0C"/>
    <w:rsid w:val="00AB1EC8"/>
    <w:rsid w:val="00AB20E6"/>
    <w:rsid w:val="00AB2CEA"/>
    <w:rsid w:val="00AB308F"/>
    <w:rsid w:val="00AB3159"/>
    <w:rsid w:val="00AB3B57"/>
    <w:rsid w:val="00AB4107"/>
    <w:rsid w:val="00AB4657"/>
    <w:rsid w:val="00AB466D"/>
    <w:rsid w:val="00AB47EA"/>
    <w:rsid w:val="00AB4B89"/>
    <w:rsid w:val="00AB5CC3"/>
    <w:rsid w:val="00AB67A3"/>
    <w:rsid w:val="00AB6871"/>
    <w:rsid w:val="00AB7865"/>
    <w:rsid w:val="00AC0426"/>
    <w:rsid w:val="00AC0CAA"/>
    <w:rsid w:val="00AC2015"/>
    <w:rsid w:val="00AC247F"/>
    <w:rsid w:val="00AC2873"/>
    <w:rsid w:val="00AC2D2E"/>
    <w:rsid w:val="00AC2E1F"/>
    <w:rsid w:val="00AC358F"/>
    <w:rsid w:val="00AC3776"/>
    <w:rsid w:val="00AC41BD"/>
    <w:rsid w:val="00AC4789"/>
    <w:rsid w:val="00AC4F01"/>
    <w:rsid w:val="00AC576F"/>
    <w:rsid w:val="00AC57FF"/>
    <w:rsid w:val="00AC63AF"/>
    <w:rsid w:val="00AC661D"/>
    <w:rsid w:val="00AC673A"/>
    <w:rsid w:val="00AC6C12"/>
    <w:rsid w:val="00AC6C21"/>
    <w:rsid w:val="00AD0009"/>
    <w:rsid w:val="00AD0C8E"/>
    <w:rsid w:val="00AD122B"/>
    <w:rsid w:val="00AD12E2"/>
    <w:rsid w:val="00AD148E"/>
    <w:rsid w:val="00AD1C1D"/>
    <w:rsid w:val="00AD207F"/>
    <w:rsid w:val="00AD2969"/>
    <w:rsid w:val="00AD2CE3"/>
    <w:rsid w:val="00AD2DAB"/>
    <w:rsid w:val="00AD40A5"/>
    <w:rsid w:val="00AD44E6"/>
    <w:rsid w:val="00AD453D"/>
    <w:rsid w:val="00AD5190"/>
    <w:rsid w:val="00AD51BA"/>
    <w:rsid w:val="00AD5D60"/>
    <w:rsid w:val="00AD6166"/>
    <w:rsid w:val="00AD6278"/>
    <w:rsid w:val="00AD6A55"/>
    <w:rsid w:val="00AD6D3F"/>
    <w:rsid w:val="00AD6FC1"/>
    <w:rsid w:val="00AD741F"/>
    <w:rsid w:val="00AD78F0"/>
    <w:rsid w:val="00AD7B14"/>
    <w:rsid w:val="00AD7F1E"/>
    <w:rsid w:val="00AE0618"/>
    <w:rsid w:val="00AE09E0"/>
    <w:rsid w:val="00AE0D02"/>
    <w:rsid w:val="00AE13A0"/>
    <w:rsid w:val="00AE246E"/>
    <w:rsid w:val="00AE29F4"/>
    <w:rsid w:val="00AE3342"/>
    <w:rsid w:val="00AE373F"/>
    <w:rsid w:val="00AE3A24"/>
    <w:rsid w:val="00AE3DDA"/>
    <w:rsid w:val="00AE4470"/>
    <w:rsid w:val="00AE4534"/>
    <w:rsid w:val="00AE46ED"/>
    <w:rsid w:val="00AE4F95"/>
    <w:rsid w:val="00AE56B5"/>
    <w:rsid w:val="00AE5DD0"/>
    <w:rsid w:val="00AE671C"/>
    <w:rsid w:val="00AE7964"/>
    <w:rsid w:val="00AE7A49"/>
    <w:rsid w:val="00AF05A8"/>
    <w:rsid w:val="00AF1C53"/>
    <w:rsid w:val="00AF2307"/>
    <w:rsid w:val="00AF25A1"/>
    <w:rsid w:val="00AF28EA"/>
    <w:rsid w:val="00AF323B"/>
    <w:rsid w:val="00AF33F7"/>
    <w:rsid w:val="00AF362D"/>
    <w:rsid w:val="00AF39A8"/>
    <w:rsid w:val="00AF3B13"/>
    <w:rsid w:val="00AF466C"/>
    <w:rsid w:val="00AF4958"/>
    <w:rsid w:val="00AF59D0"/>
    <w:rsid w:val="00AF5CBE"/>
    <w:rsid w:val="00AF65F8"/>
    <w:rsid w:val="00AF6736"/>
    <w:rsid w:val="00AF6DE4"/>
    <w:rsid w:val="00AF7175"/>
    <w:rsid w:val="00B00054"/>
    <w:rsid w:val="00B002CF"/>
    <w:rsid w:val="00B003A4"/>
    <w:rsid w:val="00B00481"/>
    <w:rsid w:val="00B00A88"/>
    <w:rsid w:val="00B00E4F"/>
    <w:rsid w:val="00B01BA6"/>
    <w:rsid w:val="00B02894"/>
    <w:rsid w:val="00B0296B"/>
    <w:rsid w:val="00B0320C"/>
    <w:rsid w:val="00B0326A"/>
    <w:rsid w:val="00B035D5"/>
    <w:rsid w:val="00B0481D"/>
    <w:rsid w:val="00B0542A"/>
    <w:rsid w:val="00B05672"/>
    <w:rsid w:val="00B05C20"/>
    <w:rsid w:val="00B074B8"/>
    <w:rsid w:val="00B07F9C"/>
    <w:rsid w:val="00B12D6C"/>
    <w:rsid w:val="00B135D1"/>
    <w:rsid w:val="00B13E5F"/>
    <w:rsid w:val="00B140DF"/>
    <w:rsid w:val="00B15585"/>
    <w:rsid w:val="00B155DF"/>
    <w:rsid w:val="00B156B3"/>
    <w:rsid w:val="00B15AAF"/>
    <w:rsid w:val="00B16462"/>
    <w:rsid w:val="00B16469"/>
    <w:rsid w:val="00B16511"/>
    <w:rsid w:val="00B176A8"/>
    <w:rsid w:val="00B17730"/>
    <w:rsid w:val="00B17A13"/>
    <w:rsid w:val="00B20406"/>
    <w:rsid w:val="00B208A8"/>
    <w:rsid w:val="00B20D98"/>
    <w:rsid w:val="00B21D11"/>
    <w:rsid w:val="00B224B9"/>
    <w:rsid w:val="00B226FC"/>
    <w:rsid w:val="00B2303C"/>
    <w:rsid w:val="00B23744"/>
    <w:rsid w:val="00B2389C"/>
    <w:rsid w:val="00B23C72"/>
    <w:rsid w:val="00B2456F"/>
    <w:rsid w:val="00B24BF7"/>
    <w:rsid w:val="00B256AB"/>
    <w:rsid w:val="00B25AD7"/>
    <w:rsid w:val="00B26341"/>
    <w:rsid w:val="00B26AA0"/>
    <w:rsid w:val="00B26B4F"/>
    <w:rsid w:val="00B27D4D"/>
    <w:rsid w:val="00B30335"/>
    <w:rsid w:val="00B30D6B"/>
    <w:rsid w:val="00B31094"/>
    <w:rsid w:val="00B31180"/>
    <w:rsid w:val="00B31405"/>
    <w:rsid w:val="00B31573"/>
    <w:rsid w:val="00B317E6"/>
    <w:rsid w:val="00B323B6"/>
    <w:rsid w:val="00B328CB"/>
    <w:rsid w:val="00B33675"/>
    <w:rsid w:val="00B340D6"/>
    <w:rsid w:val="00B342A6"/>
    <w:rsid w:val="00B3468E"/>
    <w:rsid w:val="00B34813"/>
    <w:rsid w:val="00B34A80"/>
    <w:rsid w:val="00B34CF3"/>
    <w:rsid w:val="00B362BA"/>
    <w:rsid w:val="00B3658F"/>
    <w:rsid w:val="00B3722D"/>
    <w:rsid w:val="00B4041B"/>
    <w:rsid w:val="00B406C7"/>
    <w:rsid w:val="00B4078D"/>
    <w:rsid w:val="00B413B2"/>
    <w:rsid w:val="00B4189D"/>
    <w:rsid w:val="00B41C74"/>
    <w:rsid w:val="00B422D6"/>
    <w:rsid w:val="00B42478"/>
    <w:rsid w:val="00B42955"/>
    <w:rsid w:val="00B42E25"/>
    <w:rsid w:val="00B43125"/>
    <w:rsid w:val="00B431FF"/>
    <w:rsid w:val="00B43703"/>
    <w:rsid w:val="00B43AA9"/>
    <w:rsid w:val="00B444D3"/>
    <w:rsid w:val="00B445A6"/>
    <w:rsid w:val="00B445D6"/>
    <w:rsid w:val="00B448CC"/>
    <w:rsid w:val="00B460DF"/>
    <w:rsid w:val="00B4684D"/>
    <w:rsid w:val="00B46A39"/>
    <w:rsid w:val="00B4794B"/>
    <w:rsid w:val="00B47DEC"/>
    <w:rsid w:val="00B50C06"/>
    <w:rsid w:val="00B50EAD"/>
    <w:rsid w:val="00B50FD2"/>
    <w:rsid w:val="00B5142F"/>
    <w:rsid w:val="00B51958"/>
    <w:rsid w:val="00B53EB5"/>
    <w:rsid w:val="00B54442"/>
    <w:rsid w:val="00B54D15"/>
    <w:rsid w:val="00B550D3"/>
    <w:rsid w:val="00B55262"/>
    <w:rsid w:val="00B55364"/>
    <w:rsid w:val="00B553A3"/>
    <w:rsid w:val="00B560D3"/>
    <w:rsid w:val="00B5658C"/>
    <w:rsid w:val="00B600AD"/>
    <w:rsid w:val="00B60939"/>
    <w:rsid w:val="00B61AAB"/>
    <w:rsid w:val="00B61EB6"/>
    <w:rsid w:val="00B62951"/>
    <w:rsid w:val="00B62BA9"/>
    <w:rsid w:val="00B62EAD"/>
    <w:rsid w:val="00B64D2A"/>
    <w:rsid w:val="00B65506"/>
    <w:rsid w:val="00B66199"/>
    <w:rsid w:val="00B66A4F"/>
    <w:rsid w:val="00B66B33"/>
    <w:rsid w:val="00B6733E"/>
    <w:rsid w:val="00B709B4"/>
    <w:rsid w:val="00B70C1B"/>
    <w:rsid w:val="00B72236"/>
    <w:rsid w:val="00B7251D"/>
    <w:rsid w:val="00B727C6"/>
    <w:rsid w:val="00B72936"/>
    <w:rsid w:val="00B72C4B"/>
    <w:rsid w:val="00B734F9"/>
    <w:rsid w:val="00B736A4"/>
    <w:rsid w:val="00B7411C"/>
    <w:rsid w:val="00B74C58"/>
    <w:rsid w:val="00B752DB"/>
    <w:rsid w:val="00B7569A"/>
    <w:rsid w:val="00B76101"/>
    <w:rsid w:val="00B761F3"/>
    <w:rsid w:val="00B77076"/>
    <w:rsid w:val="00B777BE"/>
    <w:rsid w:val="00B809AE"/>
    <w:rsid w:val="00B80D68"/>
    <w:rsid w:val="00B81319"/>
    <w:rsid w:val="00B814FC"/>
    <w:rsid w:val="00B82484"/>
    <w:rsid w:val="00B827DA"/>
    <w:rsid w:val="00B82E98"/>
    <w:rsid w:val="00B8341B"/>
    <w:rsid w:val="00B83D8B"/>
    <w:rsid w:val="00B84240"/>
    <w:rsid w:val="00B86696"/>
    <w:rsid w:val="00B86889"/>
    <w:rsid w:val="00B87031"/>
    <w:rsid w:val="00B90460"/>
    <w:rsid w:val="00B90F10"/>
    <w:rsid w:val="00B9148A"/>
    <w:rsid w:val="00B92375"/>
    <w:rsid w:val="00B94AEC"/>
    <w:rsid w:val="00B94F82"/>
    <w:rsid w:val="00B94FD4"/>
    <w:rsid w:val="00B952E8"/>
    <w:rsid w:val="00B95623"/>
    <w:rsid w:val="00B95E78"/>
    <w:rsid w:val="00B95ED0"/>
    <w:rsid w:val="00B9798D"/>
    <w:rsid w:val="00BA0EC5"/>
    <w:rsid w:val="00BA2F15"/>
    <w:rsid w:val="00BA33FE"/>
    <w:rsid w:val="00BA47BB"/>
    <w:rsid w:val="00BA497F"/>
    <w:rsid w:val="00BA54C0"/>
    <w:rsid w:val="00BA54CE"/>
    <w:rsid w:val="00BA5DF5"/>
    <w:rsid w:val="00BA600C"/>
    <w:rsid w:val="00BA608E"/>
    <w:rsid w:val="00BA695A"/>
    <w:rsid w:val="00BA7518"/>
    <w:rsid w:val="00BB0417"/>
    <w:rsid w:val="00BB09A2"/>
    <w:rsid w:val="00BB2C76"/>
    <w:rsid w:val="00BB2F3C"/>
    <w:rsid w:val="00BB3410"/>
    <w:rsid w:val="00BB355B"/>
    <w:rsid w:val="00BB3B42"/>
    <w:rsid w:val="00BB4F7B"/>
    <w:rsid w:val="00BB53EE"/>
    <w:rsid w:val="00BB577D"/>
    <w:rsid w:val="00BB6B8E"/>
    <w:rsid w:val="00BB7FB2"/>
    <w:rsid w:val="00BC0496"/>
    <w:rsid w:val="00BC0D5F"/>
    <w:rsid w:val="00BC1A48"/>
    <w:rsid w:val="00BC1CAA"/>
    <w:rsid w:val="00BC21D2"/>
    <w:rsid w:val="00BC220E"/>
    <w:rsid w:val="00BC29C7"/>
    <w:rsid w:val="00BC2D47"/>
    <w:rsid w:val="00BC2EC0"/>
    <w:rsid w:val="00BC3C11"/>
    <w:rsid w:val="00BC42EC"/>
    <w:rsid w:val="00BC477A"/>
    <w:rsid w:val="00BC481B"/>
    <w:rsid w:val="00BC4C46"/>
    <w:rsid w:val="00BC53D3"/>
    <w:rsid w:val="00BC54B3"/>
    <w:rsid w:val="00BC5954"/>
    <w:rsid w:val="00BC600B"/>
    <w:rsid w:val="00BC6684"/>
    <w:rsid w:val="00BC6756"/>
    <w:rsid w:val="00BC6BD8"/>
    <w:rsid w:val="00BC74AC"/>
    <w:rsid w:val="00BD0F86"/>
    <w:rsid w:val="00BD0FAF"/>
    <w:rsid w:val="00BD2289"/>
    <w:rsid w:val="00BD38F3"/>
    <w:rsid w:val="00BD3E45"/>
    <w:rsid w:val="00BD4C76"/>
    <w:rsid w:val="00BD548C"/>
    <w:rsid w:val="00BD5714"/>
    <w:rsid w:val="00BD5A3F"/>
    <w:rsid w:val="00BD5B05"/>
    <w:rsid w:val="00BD5C90"/>
    <w:rsid w:val="00BD5E0E"/>
    <w:rsid w:val="00BD6EF9"/>
    <w:rsid w:val="00BD71AE"/>
    <w:rsid w:val="00BD7342"/>
    <w:rsid w:val="00BE219C"/>
    <w:rsid w:val="00BE2597"/>
    <w:rsid w:val="00BE273B"/>
    <w:rsid w:val="00BE2785"/>
    <w:rsid w:val="00BE2A00"/>
    <w:rsid w:val="00BE30A3"/>
    <w:rsid w:val="00BE37FA"/>
    <w:rsid w:val="00BE3AF4"/>
    <w:rsid w:val="00BE3D37"/>
    <w:rsid w:val="00BE5979"/>
    <w:rsid w:val="00BE5CF4"/>
    <w:rsid w:val="00BE68CE"/>
    <w:rsid w:val="00BE6946"/>
    <w:rsid w:val="00BE6AC4"/>
    <w:rsid w:val="00BE6D03"/>
    <w:rsid w:val="00BE6FDC"/>
    <w:rsid w:val="00BE7782"/>
    <w:rsid w:val="00BE7C13"/>
    <w:rsid w:val="00BF0164"/>
    <w:rsid w:val="00BF018A"/>
    <w:rsid w:val="00BF03B1"/>
    <w:rsid w:val="00BF0817"/>
    <w:rsid w:val="00BF0C85"/>
    <w:rsid w:val="00BF0E68"/>
    <w:rsid w:val="00BF15BB"/>
    <w:rsid w:val="00BF22E9"/>
    <w:rsid w:val="00BF3C45"/>
    <w:rsid w:val="00BF42F5"/>
    <w:rsid w:val="00BF474F"/>
    <w:rsid w:val="00BF4815"/>
    <w:rsid w:val="00BF4BB3"/>
    <w:rsid w:val="00BF56B5"/>
    <w:rsid w:val="00BF5AC5"/>
    <w:rsid w:val="00BF6D26"/>
    <w:rsid w:val="00BF79EE"/>
    <w:rsid w:val="00C006BC"/>
    <w:rsid w:val="00C03432"/>
    <w:rsid w:val="00C03E32"/>
    <w:rsid w:val="00C04229"/>
    <w:rsid w:val="00C0479C"/>
    <w:rsid w:val="00C051EC"/>
    <w:rsid w:val="00C05BBB"/>
    <w:rsid w:val="00C05E53"/>
    <w:rsid w:val="00C05F45"/>
    <w:rsid w:val="00C07590"/>
    <w:rsid w:val="00C10CB4"/>
    <w:rsid w:val="00C10DEE"/>
    <w:rsid w:val="00C10F55"/>
    <w:rsid w:val="00C119E6"/>
    <w:rsid w:val="00C12B80"/>
    <w:rsid w:val="00C1446C"/>
    <w:rsid w:val="00C154DB"/>
    <w:rsid w:val="00C16744"/>
    <w:rsid w:val="00C16990"/>
    <w:rsid w:val="00C16BFF"/>
    <w:rsid w:val="00C16C96"/>
    <w:rsid w:val="00C170C0"/>
    <w:rsid w:val="00C17D71"/>
    <w:rsid w:val="00C20668"/>
    <w:rsid w:val="00C209D1"/>
    <w:rsid w:val="00C20AAF"/>
    <w:rsid w:val="00C21DF4"/>
    <w:rsid w:val="00C230B2"/>
    <w:rsid w:val="00C23268"/>
    <w:rsid w:val="00C2330D"/>
    <w:rsid w:val="00C236AF"/>
    <w:rsid w:val="00C23D87"/>
    <w:rsid w:val="00C241AE"/>
    <w:rsid w:val="00C24AD4"/>
    <w:rsid w:val="00C254F5"/>
    <w:rsid w:val="00C2551B"/>
    <w:rsid w:val="00C25F30"/>
    <w:rsid w:val="00C274A6"/>
    <w:rsid w:val="00C27793"/>
    <w:rsid w:val="00C2782D"/>
    <w:rsid w:val="00C279B1"/>
    <w:rsid w:val="00C3100C"/>
    <w:rsid w:val="00C31ABC"/>
    <w:rsid w:val="00C31DE8"/>
    <w:rsid w:val="00C32156"/>
    <w:rsid w:val="00C331B0"/>
    <w:rsid w:val="00C33C91"/>
    <w:rsid w:val="00C35056"/>
    <w:rsid w:val="00C353A5"/>
    <w:rsid w:val="00C356FB"/>
    <w:rsid w:val="00C3578C"/>
    <w:rsid w:val="00C36006"/>
    <w:rsid w:val="00C365D5"/>
    <w:rsid w:val="00C36F50"/>
    <w:rsid w:val="00C37348"/>
    <w:rsid w:val="00C3743F"/>
    <w:rsid w:val="00C375D8"/>
    <w:rsid w:val="00C405FA"/>
    <w:rsid w:val="00C40BDE"/>
    <w:rsid w:val="00C413D7"/>
    <w:rsid w:val="00C4145B"/>
    <w:rsid w:val="00C415A3"/>
    <w:rsid w:val="00C41CBE"/>
    <w:rsid w:val="00C41F6A"/>
    <w:rsid w:val="00C424A9"/>
    <w:rsid w:val="00C431F6"/>
    <w:rsid w:val="00C43381"/>
    <w:rsid w:val="00C43A90"/>
    <w:rsid w:val="00C4434F"/>
    <w:rsid w:val="00C44C31"/>
    <w:rsid w:val="00C455A7"/>
    <w:rsid w:val="00C46250"/>
    <w:rsid w:val="00C46641"/>
    <w:rsid w:val="00C46A6F"/>
    <w:rsid w:val="00C46BCA"/>
    <w:rsid w:val="00C47106"/>
    <w:rsid w:val="00C479FE"/>
    <w:rsid w:val="00C50920"/>
    <w:rsid w:val="00C50BB8"/>
    <w:rsid w:val="00C52D6F"/>
    <w:rsid w:val="00C52F9C"/>
    <w:rsid w:val="00C5346E"/>
    <w:rsid w:val="00C53912"/>
    <w:rsid w:val="00C55123"/>
    <w:rsid w:val="00C55196"/>
    <w:rsid w:val="00C5698D"/>
    <w:rsid w:val="00C57739"/>
    <w:rsid w:val="00C5787D"/>
    <w:rsid w:val="00C57BC7"/>
    <w:rsid w:val="00C57EE9"/>
    <w:rsid w:val="00C57F52"/>
    <w:rsid w:val="00C616E2"/>
    <w:rsid w:val="00C61A6E"/>
    <w:rsid w:val="00C62E3A"/>
    <w:rsid w:val="00C62EA6"/>
    <w:rsid w:val="00C63067"/>
    <w:rsid w:val="00C63A0F"/>
    <w:rsid w:val="00C65289"/>
    <w:rsid w:val="00C65430"/>
    <w:rsid w:val="00C657BE"/>
    <w:rsid w:val="00C66DD0"/>
    <w:rsid w:val="00C66E0B"/>
    <w:rsid w:val="00C675BB"/>
    <w:rsid w:val="00C7074F"/>
    <w:rsid w:val="00C710B2"/>
    <w:rsid w:val="00C71477"/>
    <w:rsid w:val="00C71F73"/>
    <w:rsid w:val="00C725D2"/>
    <w:rsid w:val="00C72A8E"/>
    <w:rsid w:val="00C72F94"/>
    <w:rsid w:val="00C745CB"/>
    <w:rsid w:val="00C74878"/>
    <w:rsid w:val="00C74D1E"/>
    <w:rsid w:val="00C75039"/>
    <w:rsid w:val="00C752F6"/>
    <w:rsid w:val="00C75404"/>
    <w:rsid w:val="00C75609"/>
    <w:rsid w:val="00C76F7C"/>
    <w:rsid w:val="00C7713B"/>
    <w:rsid w:val="00C77C89"/>
    <w:rsid w:val="00C80A7E"/>
    <w:rsid w:val="00C80AF5"/>
    <w:rsid w:val="00C80B89"/>
    <w:rsid w:val="00C8137F"/>
    <w:rsid w:val="00C8149F"/>
    <w:rsid w:val="00C82286"/>
    <w:rsid w:val="00C832DC"/>
    <w:rsid w:val="00C840DB"/>
    <w:rsid w:val="00C84254"/>
    <w:rsid w:val="00C842FF"/>
    <w:rsid w:val="00C84892"/>
    <w:rsid w:val="00C849FD"/>
    <w:rsid w:val="00C8542A"/>
    <w:rsid w:val="00C85F1A"/>
    <w:rsid w:val="00C86A3F"/>
    <w:rsid w:val="00C86E99"/>
    <w:rsid w:val="00C87C21"/>
    <w:rsid w:val="00C90B18"/>
    <w:rsid w:val="00C90CD8"/>
    <w:rsid w:val="00C90CDD"/>
    <w:rsid w:val="00C9130C"/>
    <w:rsid w:val="00C916E3"/>
    <w:rsid w:val="00C92800"/>
    <w:rsid w:val="00C9331C"/>
    <w:rsid w:val="00C94C5E"/>
    <w:rsid w:val="00C94E75"/>
    <w:rsid w:val="00C94F5B"/>
    <w:rsid w:val="00C95653"/>
    <w:rsid w:val="00C95DF3"/>
    <w:rsid w:val="00C965E9"/>
    <w:rsid w:val="00CA0864"/>
    <w:rsid w:val="00CA1ACD"/>
    <w:rsid w:val="00CA1F8D"/>
    <w:rsid w:val="00CA227B"/>
    <w:rsid w:val="00CA255B"/>
    <w:rsid w:val="00CA2D3A"/>
    <w:rsid w:val="00CA3434"/>
    <w:rsid w:val="00CA3786"/>
    <w:rsid w:val="00CA39A6"/>
    <w:rsid w:val="00CA3D24"/>
    <w:rsid w:val="00CA48F7"/>
    <w:rsid w:val="00CA495A"/>
    <w:rsid w:val="00CA4B2A"/>
    <w:rsid w:val="00CA4B49"/>
    <w:rsid w:val="00CA6BA5"/>
    <w:rsid w:val="00CA702B"/>
    <w:rsid w:val="00CA7541"/>
    <w:rsid w:val="00CB0C71"/>
    <w:rsid w:val="00CB1492"/>
    <w:rsid w:val="00CB1A70"/>
    <w:rsid w:val="00CB269B"/>
    <w:rsid w:val="00CB2A06"/>
    <w:rsid w:val="00CB2FF8"/>
    <w:rsid w:val="00CB5170"/>
    <w:rsid w:val="00CB61A1"/>
    <w:rsid w:val="00CB66D0"/>
    <w:rsid w:val="00CB7824"/>
    <w:rsid w:val="00CC04E5"/>
    <w:rsid w:val="00CC0886"/>
    <w:rsid w:val="00CC1924"/>
    <w:rsid w:val="00CC1CA7"/>
    <w:rsid w:val="00CC22D1"/>
    <w:rsid w:val="00CC2488"/>
    <w:rsid w:val="00CC2817"/>
    <w:rsid w:val="00CC2B8B"/>
    <w:rsid w:val="00CC33FF"/>
    <w:rsid w:val="00CC3E17"/>
    <w:rsid w:val="00CC3EDD"/>
    <w:rsid w:val="00CC44F8"/>
    <w:rsid w:val="00CC473B"/>
    <w:rsid w:val="00CC48F1"/>
    <w:rsid w:val="00CC50B6"/>
    <w:rsid w:val="00CC514D"/>
    <w:rsid w:val="00CC58A9"/>
    <w:rsid w:val="00CC58C0"/>
    <w:rsid w:val="00CC58C2"/>
    <w:rsid w:val="00CC64BB"/>
    <w:rsid w:val="00CC6579"/>
    <w:rsid w:val="00CC65D9"/>
    <w:rsid w:val="00CC72FF"/>
    <w:rsid w:val="00CC7CC3"/>
    <w:rsid w:val="00CC7E70"/>
    <w:rsid w:val="00CD0010"/>
    <w:rsid w:val="00CD057C"/>
    <w:rsid w:val="00CD071F"/>
    <w:rsid w:val="00CD16BF"/>
    <w:rsid w:val="00CD1AE8"/>
    <w:rsid w:val="00CD2856"/>
    <w:rsid w:val="00CD2FEE"/>
    <w:rsid w:val="00CD3B4D"/>
    <w:rsid w:val="00CD460E"/>
    <w:rsid w:val="00CD4860"/>
    <w:rsid w:val="00CD4935"/>
    <w:rsid w:val="00CD516E"/>
    <w:rsid w:val="00CD540C"/>
    <w:rsid w:val="00CD5A91"/>
    <w:rsid w:val="00CD6019"/>
    <w:rsid w:val="00CD664A"/>
    <w:rsid w:val="00CD6845"/>
    <w:rsid w:val="00CD72EA"/>
    <w:rsid w:val="00CE000A"/>
    <w:rsid w:val="00CE073C"/>
    <w:rsid w:val="00CE1109"/>
    <w:rsid w:val="00CE1FF7"/>
    <w:rsid w:val="00CE2075"/>
    <w:rsid w:val="00CE2433"/>
    <w:rsid w:val="00CE4288"/>
    <w:rsid w:val="00CE42AC"/>
    <w:rsid w:val="00CE43BF"/>
    <w:rsid w:val="00CE4D24"/>
    <w:rsid w:val="00CE558F"/>
    <w:rsid w:val="00CE5769"/>
    <w:rsid w:val="00CE57D7"/>
    <w:rsid w:val="00CE5BE9"/>
    <w:rsid w:val="00CE6114"/>
    <w:rsid w:val="00CE7112"/>
    <w:rsid w:val="00CE7269"/>
    <w:rsid w:val="00CE73F6"/>
    <w:rsid w:val="00CE790D"/>
    <w:rsid w:val="00CE799D"/>
    <w:rsid w:val="00CF1B16"/>
    <w:rsid w:val="00CF1D74"/>
    <w:rsid w:val="00CF21FF"/>
    <w:rsid w:val="00CF2CB6"/>
    <w:rsid w:val="00CF31AC"/>
    <w:rsid w:val="00CF33B3"/>
    <w:rsid w:val="00CF3705"/>
    <w:rsid w:val="00CF3891"/>
    <w:rsid w:val="00CF3B27"/>
    <w:rsid w:val="00CF4127"/>
    <w:rsid w:val="00CF4602"/>
    <w:rsid w:val="00CF4692"/>
    <w:rsid w:val="00CF4B42"/>
    <w:rsid w:val="00CF4BAA"/>
    <w:rsid w:val="00CF5071"/>
    <w:rsid w:val="00CF6936"/>
    <w:rsid w:val="00CF6F19"/>
    <w:rsid w:val="00CF7318"/>
    <w:rsid w:val="00CF79DA"/>
    <w:rsid w:val="00CF7AEE"/>
    <w:rsid w:val="00CF7F83"/>
    <w:rsid w:val="00D013AB"/>
    <w:rsid w:val="00D01401"/>
    <w:rsid w:val="00D01515"/>
    <w:rsid w:val="00D01DC7"/>
    <w:rsid w:val="00D021F1"/>
    <w:rsid w:val="00D02AD6"/>
    <w:rsid w:val="00D03291"/>
    <w:rsid w:val="00D034DE"/>
    <w:rsid w:val="00D038A7"/>
    <w:rsid w:val="00D03983"/>
    <w:rsid w:val="00D03AD7"/>
    <w:rsid w:val="00D04FB8"/>
    <w:rsid w:val="00D05FB8"/>
    <w:rsid w:val="00D063CD"/>
    <w:rsid w:val="00D06BD4"/>
    <w:rsid w:val="00D0702C"/>
    <w:rsid w:val="00D07067"/>
    <w:rsid w:val="00D075EF"/>
    <w:rsid w:val="00D077D4"/>
    <w:rsid w:val="00D078A1"/>
    <w:rsid w:val="00D07B7A"/>
    <w:rsid w:val="00D10071"/>
    <w:rsid w:val="00D10088"/>
    <w:rsid w:val="00D10FF8"/>
    <w:rsid w:val="00D1219A"/>
    <w:rsid w:val="00D1265E"/>
    <w:rsid w:val="00D133C1"/>
    <w:rsid w:val="00D134A8"/>
    <w:rsid w:val="00D14148"/>
    <w:rsid w:val="00D14434"/>
    <w:rsid w:val="00D14A85"/>
    <w:rsid w:val="00D1629A"/>
    <w:rsid w:val="00D1654B"/>
    <w:rsid w:val="00D16662"/>
    <w:rsid w:val="00D16BCA"/>
    <w:rsid w:val="00D171E7"/>
    <w:rsid w:val="00D17418"/>
    <w:rsid w:val="00D17A32"/>
    <w:rsid w:val="00D17F50"/>
    <w:rsid w:val="00D2107C"/>
    <w:rsid w:val="00D2131B"/>
    <w:rsid w:val="00D215AC"/>
    <w:rsid w:val="00D217E4"/>
    <w:rsid w:val="00D21966"/>
    <w:rsid w:val="00D22232"/>
    <w:rsid w:val="00D225A6"/>
    <w:rsid w:val="00D22A29"/>
    <w:rsid w:val="00D22CC4"/>
    <w:rsid w:val="00D22D1F"/>
    <w:rsid w:val="00D2384E"/>
    <w:rsid w:val="00D24792"/>
    <w:rsid w:val="00D249C2"/>
    <w:rsid w:val="00D24CDB"/>
    <w:rsid w:val="00D24D86"/>
    <w:rsid w:val="00D24FDB"/>
    <w:rsid w:val="00D2527C"/>
    <w:rsid w:val="00D26B2E"/>
    <w:rsid w:val="00D271BC"/>
    <w:rsid w:val="00D272CC"/>
    <w:rsid w:val="00D274AE"/>
    <w:rsid w:val="00D2768A"/>
    <w:rsid w:val="00D30018"/>
    <w:rsid w:val="00D305EB"/>
    <w:rsid w:val="00D30A78"/>
    <w:rsid w:val="00D31323"/>
    <w:rsid w:val="00D32839"/>
    <w:rsid w:val="00D33A23"/>
    <w:rsid w:val="00D34AB8"/>
    <w:rsid w:val="00D34CE1"/>
    <w:rsid w:val="00D34EE8"/>
    <w:rsid w:val="00D34F20"/>
    <w:rsid w:val="00D35252"/>
    <w:rsid w:val="00D36653"/>
    <w:rsid w:val="00D3681E"/>
    <w:rsid w:val="00D37443"/>
    <w:rsid w:val="00D400F3"/>
    <w:rsid w:val="00D403C2"/>
    <w:rsid w:val="00D40668"/>
    <w:rsid w:val="00D40918"/>
    <w:rsid w:val="00D40B26"/>
    <w:rsid w:val="00D41440"/>
    <w:rsid w:val="00D43530"/>
    <w:rsid w:val="00D435E3"/>
    <w:rsid w:val="00D435FE"/>
    <w:rsid w:val="00D43940"/>
    <w:rsid w:val="00D43DEA"/>
    <w:rsid w:val="00D443DB"/>
    <w:rsid w:val="00D458D2"/>
    <w:rsid w:val="00D472E1"/>
    <w:rsid w:val="00D47749"/>
    <w:rsid w:val="00D47E01"/>
    <w:rsid w:val="00D5035F"/>
    <w:rsid w:val="00D50A3D"/>
    <w:rsid w:val="00D50BFD"/>
    <w:rsid w:val="00D51E3A"/>
    <w:rsid w:val="00D52F44"/>
    <w:rsid w:val="00D530FE"/>
    <w:rsid w:val="00D543A4"/>
    <w:rsid w:val="00D5462C"/>
    <w:rsid w:val="00D54E73"/>
    <w:rsid w:val="00D558D2"/>
    <w:rsid w:val="00D565A1"/>
    <w:rsid w:val="00D56C28"/>
    <w:rsid w:val="00D57127"/>
    <w:rsid w:val="00D572FE"/>
    <w:rsid w:val="00D577A7"/>
    <w:rsid w:val="00D602DC"/>
    <w:rsid w:val="00D61580"/>
    <w:rsid w:val="00D62340"/>
    <w:rsid w:val="00D627DD"/>
    <w:rsid w:val="00D62F5D"/>
    <w:rsid w:val="00D632F9"/>
    <w:rsid w:val="00D64590"/>
    <w:rsid w:val="00D64C5D"/>
    <w:rsid w:val="00D65741"/>
    <w:rsid w:val="00D6675E"/>
    <w:rsid w:val="00D6742D"/>
    <w:rsid w:val="00D6788A"/>
    <w:rsid w:val="00D704C9"/>
    <w:rsid w:val="00D70781"/>
    <w:rsid w:val="00D72915"/>
    <w:rsid w:val="00D72C0D"/>
    <w:rsid w:val="00D72C37"/>
    <w:rsid w:val="00D72F21"/>
    <w:rsid w:val="00D73484"/>
    <w:rsid w:val="00D73D81"/>
    <w:rsid w:val="00D746F9"/>
    <w:rsid w:val="00D74C4C"/>
    <w:rsid w:val="00D75A8D"/>
    <w:rsid w:val="00D75B77"/>
    <w:rsid w:val="00D75F2D"/>
    <w:rsid w:val="00D7688B"/>
    <w:rsid w:val="00D7733F"/>
    <w:rsid w:val="00D773C6"/>
    <w:rsid w:val="00D7768A"/>
    <w:rsid w:val="00D80254"/>
    <w:rsid w:val="00D804B5"/>
    <w:rsid w:val="00D80CC7"/>
    <w:rsid w:val="00D812F1"/>
    <w:rsid w:val="00D8170C"/>
    <w:rsid w:val="00D81C0E"/>
    <w:rsid w:val="00D81D91"/>
    <w:rsid w:val="00D82AA2"/>
    <w:rsid w:val="00D832FA"/>
    <w:rsid w:val="00D84924"/>
    <w:rsid w:val="00D84ADA"/>
    <w:rsid w:val="00D84B55"/>
    <w:rsid w:val="00D84D09"/>
    <w:rsid w:val="00D8531A"/>
    <w:rsid w:val="00D85AB8"/>
    <w:rsid w:val="00D85ED0"/>
    <w:rsid w:val="00D8671E"/>
    <w:rsid w:val="00D875BA"/>
    <w:rsid w:val="00D87A33"/>
    <w:rsid w:val="00D87C93"/>
    <w:rsid w:val="00D903D1"/>
    <w:rsid w:val="00D913C7"/>
    <w:rsid w:val="00D92186"/>
    <w:rsid w:val="00D92766"/>
    <w:rsid w:val="00D929F2"/>
    <w:rsid w:val="00D93009"/>
    <w:rsid w:val="00D93A76"/>
    <w:rsid w:val="00D93FFE"/>
    <w:rsid w:val="00D94197"/>
    <w:rsid w:val="00D944D5"/>
    <w:rsid w:val="00D94D03"/>
    <w:rsid w:val="00D95260"/>
    <w:rsid w:val="00D952EF"/>
    <w:rsid w:val="00D95C8E"/>
    <w:rsid w:val="00D9635E"/>
    <w:rsid w:val="00D963AE"/>
    <w:rsid w:val="00D9662C"/>
    <w:rsid w:val="00D97004"/>
    <w:rsid w:val="00D97584"/>
    <w:rsid w:val="00DA07CD"/>
    <w:rsid w:val="00DA0D6E"/>
    <w:rsid w:val="00DA0EFD"/>
    <w:rsid w:val="00DA100D"/>
    <w:rsid w:val="00DA15DA"/>
    <w:rsid w:val="00DA1BB3"/>
    <w:rsid w:val="00DA1DF6"/>
    <w:rsid w:val="00DA1E45"/>
    <w:rsid w:val="00DA29A8"/>
    <w:rsid w:val="00DA2C51"/>
    <w:rsid w:val="00DA3CA7"/>
    <w:rsid w:val="00DA5132"/>
    <w:rsid w:val="00DA6145"/>
    <w:rsid w:val="00DA6571"/>
    <w:rsid w:val="00DA68C4"/>
    <w:rsid w:val="00DA6FB1"/>
    <w:rsid w:val="00DB0C9A"/>
    <w:rsid w:val="00DB24D4"/>
    <w:rsid w:val="00DB592F"/>
    <w:rsid w:val="00DB5FB8"/>
    <w:rsid w:val="00DB60C3"/>
    <w:rsid w:val="00DB76E3"/>
    <w:rsid w:val="00DB7C49"/>
    <w:rsid w:val="00DC0487"/>
    <w:rsid w:val="00DC0488"/>
    <w:rsid w:val="00DC054D"/>
    <w:rsid w:val="00DC0579"/>
    <w:rsid w:val="00DC1713"/>
    <w:rsid w:val="00DC18F3"/>
    <w:rsid w:val="00DC2204"/>
    <w:rsid w:val="00DC266F"/>
    <w:rsid w:val="00DC27D5"/>
    <w:rsid w:val="00DC2922"/>
    <w:rsid w:val="00DC29F4"/>
    <w:rsid w:val="00DC2D76"/>
    <w:rsid w:val="00DC2DF9"/>
    <w:rsid w:val="00DC31AB"/>
    <w:rsid w:val="00DC40A4"/>
    <w:rsid w:val="00DC445C"/>
    <w:rsid w:val="00DC5111"/>
    <w:rsid w:val="00DC622B"/>
    <w:rsid w:val="00DC632A"/>
    <w:rsid w:val="00DC638A"/>
    <w:rsid w:val="00DC7239"/>
    <w:rsid w:val="00DC7645"/>
    <w:rsid w:val="00DD11D7"/>
    <w:rsid w:val="00DD15D6"/>
    <w:rsid w:val="00DD1DB0"/>
    <w:rsid w:val="00DD27EC"/>
    <w:rsid w:val="00DD2B2C"/>
    <w:rsid w:val="00DD427A"/>
    <w:rsid w:val="00DD4AAD"/>
    <w:rsid w:val="00DD4CAD"/>
    <w:rsid w:val="00DD5867"/>
    <w:rsid w:val="00DD58AB"/>
    <w:rsid w:val="00DD6043"/>
    <w:rsid w:val="00DD64EB"/>
    <w:rsid w:val="00DD655C"/>
    <w:rsid w:val="00DD66AB"/>
    <w:rsid w:val="00DD69EC"/>
    <w:rsid w:val="00DE0AAB"/>
    <w:rsid w:val="00DE15AF"/>
    <w:rsid w:val="00DE20C2"/>
    <w:rsid w:val="00DE3031"/>
    <w:rsid w:val="00DE3FE0"/>
    <w:rsid w:val="00DE4CF6"/>
    <w:rsid w:val="00DE4F1B"/>
    <w:rsid w:val="00DE50BF"/>
    <w:rsid w:val="00DE50CA"/>
    <w:rsid w:val="00DE54AF"/>
    <w:rsid w:val="00DE61C6"/>
    <w:rsid w:val="00DE6D46"/>
    <w:rsid w:val="00DE701C"/>
    <w:rsid w:val="00DE76A2"/>
    <w:rsid w:val="00DE7BA8"/>
    <w:rsid w:val="00DE7F55"/>
    <w:rsid w:val="00DF0150"/>
    <w:rsid w:val="00DF070E"/>
    <w:rsid w:val="00DF2659"/>
    <w:rsid w:val="00DF370B"/>
    <w:rsid w:val="00DF41CD"/>
    <w:rsid w:val="00DF5046"/>
    <w:rsid w:val="00DF684B"/>
    <w:rsid w:val="00DF7161"/>
    <w:rsid w:val="00DF72A3"/>
    <w:rsid w:val="00DF7595"/>
    <w:rsid w:val="00DF75B8"/>
    <w:rsid w:val="00DF7E34"/>
    <w:rsid w:val="00E009EC"/>
    <w:rsid w:val="00E00A05"/>
    <w:rsid w:val="00E01BA9"/>
    <w:rsid w:val="00E0228D"/>
    <w:rsid w:val="00E02987"/>
    <w:rsid w:val="00E031DE"/>
    <w:rsid w:val="00E03B6B"/>
    <w:rsid w:val="00E03C4E"/>
    <w:rsid w:val="00E040D9"/>
    <w:rsid w:val="00E04287"/>
    <w:rsid w:val="00E046E6"/>
    <w:rsid w:val="00E05137"/>
    <w:rsid w:val="00E051CA"/>
    <w:rsid w:val="00E05305"/>
    <w:rsid w:val="00E05356"/>
    <w:rsid w:val="00E05649"/>
    <w:rsid w:val="00E05BB1"/>
    <w:rsid w:val="00E05CB0"/>
    <w:rsid w:val="00E06079"/>
    <w:rsid w:val="00E06654"/>
    <w:rsid w:val="00E0795C"/>
    <w:rsid w:val="00E07FED"/>
    <w:rsid w:val="00E10659"/>
    <w:rsid w:val="00E112B7"/>
    <w:rsid w:val="00E13199"/>
    <w:rsid w:val="00E1363E"/>
    <w:rsid w:val="00E13C00"/>
    <w:rsid w:val="00E13D5E"/>
    <w:rsid w:val="00E1426D"/>
    <w:rsid w:val="00E142FA"/>
    <w:rsid w:val="00E1510D"/>
    <w:rsid w:val="00E1546F"/>
    <w:rsid w:val="00E1709E"/>
    <w:rsid w:val="00E17443"/>
    <w:rsid w:val="00E176BB"/>
    <w:rsid w:val="00E176FA"/>
    <w:rsid w:val="00E17BB5"/>
    <w:rsid w:val="00E20086"/>
    <w:rsid w:val="00E200D0"/>
    <w:rsid w:val="00E204C1"/>
    <w:rsid w:val="00E205DC"/>
    <w:rsid w:val="00E207C1"/>
    <w:rsid w:val="00E20B70"/>
    <w:rsid w:val="00E20FC5"/>
    <w:rsid w:val="00E215A2"/>
    <w:rsid w:val="00E225EF"/>
    <w:rsid w:val="00E22B59"/>
    <w:rsid w:val="00E230A7"/>
    <w:rsid w:val="00E23626"/>
    <w:rsid w:val="00E24725"/>
    <w:rsid w:val="00E256E6"/>
    <w:rsid w:val="00E25B19"/>
    <w:rsid w:val="00E25F76"/>
    <w:rsid w:val="00E2633E"/>
    <w:rsid w:val="00E2685F"/>
    <w:rsid w:val="00E26978"/>
    <w:rsid w:val="00E26ACC"/>
    <w:rsid w:val="00E26F94"/>
    <w:rsid w:val="00E2713B"/>
    <w:rsid w:val="00E27B10"/>
    <w:rsid w:val="00E30DDD"/>
    <w:rsid w:val="00E311C4"/>
    <w:rsid w:val="00E319E1"/>
    <w:rsid w:val="00E31AA4"/>
    <w:rsid w:val="00E31B8C"/>
    <w:rsid w:val="00E32014"/>
    <w:rsid w:val="00E32298"/>
    <w:rsid w:val="00E3286F"/>
    <w:rsid w:val="00E33B38"/>
    <w:rsid w:val="00E340F5"/>
    <w:rsid w:val="00E34C3A"/>
    <w:rsid w:val="00E35179"/>
    <w:rsid w:val="00E35B8D"/>
    <w:rsid w:val="00E35C1F"/>
    <w:rsid w:val="00E35DB8"/>
    <w:rsid w:val="00E36490"/>
    <w:rsid w:val="00E374E2"/>
    <w:rsid w:val="00E378F2"/>
    <w:rsid w:val="00E37C76"/>
    <w:rsid w:val="00E40D21"/>
    <w:rsid w:val="00E40D55"/>
    <w:rsid w:val="00E41555"/>
    <w:rsid w:val="00E41659"/>
    <w:rsid w:val="00E419E6"/>
    <w:rsid w:val="00E41F81"/>
    <w:rsid w:val="00E429E1"/>
    <w:rsid w:val="00E42E3A"/>
    <w:rsid w:val="00E4390D"/>
    <w:rsid w:val="00E446EB"/>
    <w:rsid w:val="00E44D51"/>
    <w:rsid w:val="00E45D7E"/>
    <w:rsid w:val="00E46A80"/>
    <w:rsid w:val="00E5029F"/>
    <w:rsid w:val="00E51218"/>
    <w:rsid w:val="00E518AF"/>
    <w:rsid w:val="00E51F93"/>
    <w:rsid w:val="00E52548"/>
    <w:rsid w:val="00E5261C"/>
    <w:rsid w:val="00E52905"/>
    <w:rsid w:val="00E52CEF"/>
    <w:rsid w:val="00E539D5"/>
    <w:rsid w:val="00E54128"/>
    <w:rsid w:val="00E541B9"/>
    <w:rsid w:val="00E544ED"/>
    <w:rsid w:val="00E54A47"/>
    <w:rsid w:val="00E54DA8"/>
    <w:rsid w:val="00E5579F"/>
    <w:rsid w:val="00E55D91"/>
    <w:rsid w:val="00E56284"/>
    <w:rsid w:val="00E563C5"/>
    <w:rsid w:val="00E564A0"/>
    <w:rsid w:val="00E569BA"/>
    <w:rsid w:val="00E56A7D"/>
    <w:rsid w:val="00E56EB6"/>
    <w:rsid w:val="00E579AD"/>
    <w:rsid w:val="00E57BF4"/>
    <w:rsid w:val="00E57F9C"/>
    <w:rsid w:val="00E60B12"/>
    <w:rsid w:val="00E60E5E"/>
    <w:rsid w:val="00E60F55"/>
    <w:rsid w:val="00E61E96"/>
    <w:rsid w:val="00E61FEA"/>
    <w:rsid w:val="00E62252"/>
    <w:rsid w:val="00E64797"/>
    <w:rsid w:val="00E649B8"/>
    <w:rsid w:val="00E65806"/>
    <w:rsid w:val="00E65D35"/>
    <w:rsid w:val="00E66012"/>
    <w:rsid w:val="00E66353"/>
    <w:rsid w:val="00E66691"/>
    <w:rsid w:val="00E66AC0"/>
    <w:rsid w:val="00E66B51"/>
    <w:rsid w:val="00E67F6F"/>
    <w:rsid w:val="00E70360"/>
    <w:rsid w:val="00E70609"/>
    <w:rsid w:val="00E706DC"/>
    <w:rsid w:val="00E70E87"/>
    <w:rsid w:val="00E7116C"/>
    <w:rsid w:val="00E712F6"/>
    <w:rsid w:val="00E71AF5"/>
    <w:rsid w:val="00E71CF0"/>
    <w:rsid w:val="00E71E62"/>
    <w:rsid w:val="00E72079"/>
    <w:rsid w:val="00E7236E"/>
    <w:rsid w:val="00E72F23"/>
    <w:rsid w:val="00E739BA"/>
    <w:rsid w:val="00E743D6"/>
    <w:rsid w:val="00E7527F"/>
    <w:rsid w:val="00E754C4"/>
    <w:rsid w:val="00E763FC"/>
    <w:rsid w:val="00E765FE"/>
    <w:rsid w:val="00E76E6B"/>
    <w:rsid w:val="00E773FC"/>
    <w:rsid w:val="00E77902"/>
    <w:rsid w:val="00E77E6A"/>
    <w:rsid w:val="00E77F05"/>
    <w:rsid w:val="00E8005C"/>
    <w:rsid w:val="00E804EE"/>
    <w:rsid w:val="00E80538"/>
    <w:rsid w:val="00E805EF"/>
    <w:rsid w:val="00E80F19"/>
    <w:rsid w:val="00E80F4D"/>
    <w:rsid w:val="00E8155E"/>
    <w:rsid w:val="00E81632"/>
    <w:rsid w:val="00E817A2"/>
    <w:rsid w:val="00E81DA9"/>
    <w:rsid w:val="00E8299B"/>
    <w:rsid w:val="00E82B51"/>
    <w:rsid w:val="00E82F9B"/>
    <w:rsid w:val="00E851AB"/>
    <w:rsid w:val="00E85564"/>
    <w:rsid w:val="00E85C21"/>
    <w:rsid w:val="00E87037"/>
    <w:rsid w:val="00E87372"/>
    <w:rsid w:val="00E90375"/>
    <w:rsid w:val="00E90DEF"/>
    <w:rsid w:val="00E90EE4"/>
    <w:rsid w:val="00E91BC4"/>
    <w:rsid w:val="00E91C9F"/>
    <w:rsid w:val="00E9236E"/>
    <w:rsid w:val="00E924F7"/>
    <w:rsid w:val="00E92C95"/>
    <w:rsid w:val="00E9345C"/>
    <w:rsid w:val="00E93907"/>
    <w:rsid w:val="00E94237"/>
    <w:rsid w:val="00E948C4"/>
    <w:rsid w:val="00E94AFE"/>
    <w:rsid w:val="00E94BC3"/>
    <w:rsid w:val="00E96467"/>
    <w:rsid w:val="00E96589"/>
    <w:rsid w:val="00E96A66"/>
    <w:rsid w:val="00E9734C"/>
    <w:rsid w:val="00E976AA"/>
    <w:rsid w:val="00E97E97"/>
    <w:rsid w:val="00EA0515"/>
    <w:rsid w:val="00EA053C"/>
    <w:rsid w:val="00EA165C"/>
    <w:rsid w:val="00EA185C"/>
    <w:rsid w:val="00EA1CAA"/>
    <w:rsid w:val="00EA1D8C"/>
    <w:rsid w:val="00EA286D"/>
    <w:rsid w:val="00EA30D4"/>
    <w:rsid w:val="00EA38AB"/>
    <w:rsid w:val="00EA3994"/>
    <w:rsid w:val="00EA3FCF"/>
    <w:rsid w:val="00EA5995"/>
    <w:rsid w:val="00EA69D5"/>
    <w:rsid w:val="00EA75DF"/>
    <w:rsid w:val="00EA799E"/>
    <w:rsid w:val="00EB00A8"/>
    <w:rsid w:val="00EB0635"/>
    <w:rsid w:val="00EB0741"/>
    <w:rsid w:val="00EB244E"/>
    <w:rsid w:val="00EB3851"/>
    <w:rsid w:val="00EB3E3E"/>
    <w:rsid w:val="00EB48F5"/>
    <w:rsid w:val="00EB5A10"/>
    <w:rsid w:val="00EB6537"/>
    <w:rsid w:val="00EB65E5"/>
    <w:rsid w:val="00EB727B"/>
    <w:rsid w:val="00EB7338"/>
    <w:rsid w:val="00EB77A3"/>
    <w:rsid w:val="00EB7925"/>
    <w:rsid w:val="00EC0531"/>
    <w:rsid w:val="00EC0852"/>
    <w:rsid w:val="00EC09FD"/>
    <w:rsid w:val="00EC0B9A"/>
    <w:rsid w:val="00EC0FD4"/>
    <w:rsid w:val="00EC15A8"/>
    <w:rsid w:val="00EC1DB7"/>
    <w:rsid w:val="00EC214B"/>
    <w:rsid w:val="00EC22CF"/>
    <w:rsid w:val="00EC23E0"/>
    <w:rsid w:val="00EC248A"/>
    <w:rsid w:val="00EC2F3D"/>
    <w:rsid w:val="00EC34B0"/>
    <w:rsid w:val="00EC37A1"/>
    <w:rsid w:val="00EC3E54"/>
    <w:rsid w:val="00EC5462"/>
    <w:rsid w:val="00EC5896"/>
    <w:rsid w:val="00EC6A59"/>
    <w:rsid w:val="00EC75EE"/>
    <w:rsid w:val="00ED0368"/>
    <w:rsid w:val="00ED0656"/>
    <w:rsid w:val="00ED06F1"/>
    <w:rsid w:val="00ED0782"/>
    <w:rsid w:val="00ED09ED"/>
    <w:rsid w:val="00ED1F12"/>
    <w:rsid w:val="00ED25DE"/>
    <w:rsid w:val="00ED2E11"/>
    <w:rsid w:val="00ED4B56"/>
    <w:rsid w:val="00ED4C34"/>
    <w:rsid w:val="00ED5028"/>
    <w:rsid w:val="00ED509A"/>
    <w:rsid w:val="00ED5D97"/>
    <w:rsid w:val="00ED5E77"/>
    <w:rsid w:val="00ED5F30"/>
    <w:rsid w:val="00ED6A1B"/>
    <w:rsid w:val="00ED6C03"/>
    <w:rsid w:val="00ED6D1D"/>
    <w:rsid w:val="00ED7598"/>
    <w:rsid w:val="00ED7683"/>
    <w:rsid w:val="00ED774B"/>
    <w:rsid w:val="00ED7F5A"/>
    <w:rsid w:val="00EE04C8"/>
    <w:rsid w:val="00EE13FF"/>
    <w:rsid w:val="00EE1FB4"/>
    <w:rsid w:val="00EE2903"/>
    <w:rsid w:val="00EE29A4"/>
    <w:rsid w:val="00EE303E"/>
    <w:rsid w:val="00EE36A0"/>
    <w:rsid w:val="00EE3EEB"/>
    <w:rsid w:val="00EE4C0C"/>
    <w:rsid w:val="00EE52A1"/>
    <w:rsid w:val="00EE5A35"/>
    <w:rsid w:val="00EE6D63"/>
    <w:rsid w:val="00EE75C7"/>
    <w:rsid w:val="00EE7980"/>
    <w:rsid w:val="00EE7BAA"/>
    <w:rsid w:val="00EF06A4"/>
    <w:rsid w:val="00EF0D14"/>
    <w:rsid w:val="00EF18CA"/>
    <w:rsid w:val="00EF190C"/>
    <w:rsid w:val="00EF2284"/>
    <w:rsid w:val="00EF2CFA"/>
    <w:rsid w:val="00EF2DDF"/>
    <w:rsid w:val="00EF33D0"/>
    <w:rsid w:val="00EF3BD6"/>
    <w:rsid w:val="00EF3EF3"/>
    <w:rsid w:val="00EF43CA"/>
    <w:rsid w:val="00EF4AA4"/>
    <w:rsid w:val="00EF4F20"/>
    <w:rsid w:val="00EF504C"/>
    <w:rsid w:val="00EF6466"/>
    <w:rsid w:val="00EF7684"/>
    <w:rsid w:val="00F00517"/>
    <w:rsid w:val="00F00798"/>
    <w:rsid w:val="00F00B75"/>
    <w:rsid w:val="00F00DD9"/>
    <w:rsid w:val="00F01399"/>
    <w:rsid w:val="00F01874"/>
    <w:rsid w:val="00F02153"/>
    <w:rsid w:val="00F023CC"/>
    <w:rsid w:val="00F0314A"/>
    <w:rsid w:val="00F031E7"/>
    <w:rsid w:val="00F0321C"/>
    <w:rsid w:val="00F037F8"/>
    <w:rsid w:val="00F03A3A"/>
    <w:rsid w:val="00F03C84"/>
    <w:rsid w:val="00F03FC2"/>
    <w:rsid w:val="00F04166"/>
    <w:rsid w:val="00F04419"/>
    <w:rsid w:val="00F04D51"/>
    <w:rsid w:val="00F0567D"/>
    <w:rsid w:val="00F057FE"/>
    <w:rsid w:val="00F05CA2"/>
    <w:rsid w:val="00F0796F"/>
    <w:rsid w:val="00F07FE7"/>
    <w:rsid w:val="00F102FD"/>
    <w:rsid w:val="00F10744"/>
    <w:rsid w:val="00F10DD0"/>
    <w:rsid w:val="00F11ADC"/>
    <w:rsid w:val="00F11EF9"/>
    <w:rsid w:val="00F12197"/>
    <w:rsid w:val="00F147A2"/>
    <w:rsid w:val="00F14A8E"/>
    <w:rsid w:val="00F14F84"/>
    <w:rsid w:val="00F14F9E"/>
    <w:rsid w:val="00F15EFE"/>
    <w:rsid w:val="00F16048"/>
    <w:rsid w:val="00F16319"/>
    <w:rsid w:val="00F163D4"/>
    <w:rsid w:val="00F16948"/>
    <w:rsid w:val="00F16B8F"/>
    <w:rsid w:val="00F17734"/>
    <w:rsid w:val="00F17D5D"/>
    <w:rsid w:val="00F21199"/>
    <w:rsid w:val="00F224BE"/>
    <w:rsid w:val="00F2293C"/>
    <w:rsid w:val="00F232AD"/>
    <w:rsid w:val="00F23321"/>
    <w:rsid w:val="00F234DA"/>
    <w:rsid w:val="00F23CD1"/>
    <w:rsid w:val="00F2447E"/>
    <w:rsid w:val="00F249D8"/>
    <w:rsid w:val="00F25337"/>
    <w:rsid w:val="00F2595A"/>
    <w:rsid w:val="00F262CA"/>
    <w:rsid w:val="00F26C53"/>
    <w:rsid w:val="00F277D4"/>
    <w:rsid w:val="00F27AAD"/>
    <w:rsid w:val="00F30776"/>
    <w:rsid w:val="00F315FF"/>
    <w:rsid w:val="00F3167A"/>
    <w:rsid w:val="00F31AE2"/>
    <w:rsid w:val="00F3244F"/>
    <w:rsid w:val="00F32542"/>
    <w:rsid w:val="00F334F9"/>
    <w:rsid w:val="00F33524"/>
    <w:rsid w:val="00F34E6D"/>
    <w:rsid w:val="00F35154"/>
    <w:rsid w:val="00F359E3"/>
    <w:rsid w:val="00F35A11"/>
    <w:rsid w:val="00F35AF1"/>
    <w:rsid w:val="00F36F10"/>
    <w:rsid w:val="00F37B74"/>
    <w:rsid w:val="00F40015"/>
    <w:rsid w:val="00F40134"/>
    <w:rsid w:val="00F40465"/>
    <w:rsid w:val="00F40697"/>
    <w:rsid w:val="00F40AF4"/>
    <w:rsid w:val="00F411B5"/>
    <w:rsid w:val="00F423F4"/>
    <w:rsid w:val="00F42967"/>
    <w:rsid w:val="00F42AC7"/>
    <w:rsid w:val="00F43405"/>
    <w:rsid w:val="00F43927"/>
    <w:rsid w:val="00F44F76"/>
    <w:rsid w:val="00F454ED"/>
    <w:rsid w:val="00F45819"/>
    <w:rsid w:val="00F46608"/>
    <w:rsid w:val="00F4744F"/>
    <w:rsid w:val="00F476C0"/>
    <w:rsid w:val="00F4791E"/>
    <w:rsid w:val="00F501FC"/>
    <w:rsid w:val="00F50B50"/>
    <w:rsid w:val="00F50C01"/>
    <w:rsid w:val="00F50C1F"/>
    <w:rsid w:val="00F52545"/>
    <w:rsid w:val="00F52C13"/>
    <w:rsid w:val="00F52CC8"/>
    <w:rsid w:val="00F52E8A"/>
    <w:rsid w:val="00F53599"/>
    <w:rsid w:val="00F54214"/>
    <w:rsid w:val="00F544DA"/>
    <w:rsid w:val="00F5453C"/>
    <w:rsid w:val="00F55312"/>
    <w:rsid w:val="00F55517"/>
    <w:rsid w:val="00F55A89"/>
    <w:rsid w:val="00F5671F"/>
    <w:rsid w:val="00F56848"/>
    <w:rsid w:val="00F5720F"/>
    <w:rsid w:val="00F5735E"/>
    <w:rsid w:val="00F5754D"/>
    <w:rsid w:val="00F57A4A"/>
    <w:rsid w:val="00F61257"/>
    <w:rsid w:val="00F64075"/>
    <w:rsid w:val="00F64B8A"/>
    <w:rsid w:val="00F65065"/>
    <w:rsid w:val="00F65269"/>
    <w:rsid w:val="00F6530B"/>
    <w:rsid w:val="00F65329"/>
    <w:rsid w:val="00F65F8D"/>
    <w:rsid w:val="00F66200"/>
    <w:rsid w:val="00F6665F"/>
    <w:rsid w:val="00F67B7D"/>
    <w:rsid w:val="00F67C88"/>
    <w:rsid w:val="00F70A7E"/>
    <w:rsid w:val="00F7136E"/>
    <w:rsid w:val="00F7142E"/>
    <w:rsid w:val="00F71DE6"/>
    <w:rsid w:val="00F726CC"/>
    <w:rsid w:val="00F72756"/>
    <w:rsid w:val="00F73B66"/>
    <w:rsid w:val="00F73FF4"/>
    <w:rsid w:val="00F74053"/>
    <w:rsid w:val="00F75110"/>
    <w:rsid w:val="00F75135"/>
    <w:rsid w:val="00F756F5"/>
    <w:rsid w:val="00F764E1"/>
    <w:rsid w:val="00F76FE9"/>
    <w:rsid w:val="00F775A5"/>
    <w:rsid w:val="00F77F5D"/>
    <w:rsid w:val="00F803FC"/>
    <w:rsid w:val="00F80C8D"/>
    <w:rsid w:val="00F80CB2"/>
    <w:rsid w:val="00F80E6A"/>
    <w:rsid w:val="00F81B7D"/>
    <w:rsid w:val="00F81FDC"/>
    <w:rsid w:val="00F82291"/>
    <w:rsid w:val="00F82596"/>
    <w:rsid w:val="00F82803"/>
    <w:rsid w:val="00F82F2A"/>
    <w:rsid w:val="00F83C5C"/>
    <w:rsid w:val="00F84979"/>
    <w:rsid w:val="00F84A62"/>
    <w:rsid w:val="00F84ADC"/>
    <w:rsid w:val="00F850AA"/>
    <w:rsid w:val="00F86DFE"/>
    <w:rsid w:val="00F86E1C"/>
    <w:rsid w:val="00F90130"/>
    <w:rsid w:val="00F9029D"/>
    <w:rsid w:val="00F91428"/>
    <w:rsid w:val="00F9155C"/>
    <w:rsid w:val="00F91A0B"/>
    <w:rsid w:val="00F91FD2"/>
    <w:rsid w:val="00F921E9"/>
    <w:rsid w:val="00F9246D"/>
    <w:rsid w:val="00F93BC3"/>
    <w:rsid w:val="00F93C7F"/>
    <w:rsid w:val="00F950D8"/>
    <w:rsid w:val="00F95113"/>
    <w:rsid w:val="00F9791F"/>
    <w:rsid w:val="00FA0576"/>
    <w:rsid w:val="00FA0B56"/>
    <w:rsid w:val="00FA0E68"/>
    <w:rsid w:val="00FA1500"/>
    <w:rsid w:val="00FA1884"/>
    <w:rsid w:val="00FA2012"/>
    <w:rsid w:val="00FA203B"/>
    <w:rsid w:val="00FA2AD3"/>
    <w:rsid w:val="00FA2D9E"/>
    <w:rsid w:val="00FA2DD8"/>
    <w:rsid w:val="00FA3CB1"/>
    <w:rsid w:val="00FA4E52"/>
    <w:rsid w:val="00FA4EE2"/>
    <w:rsid w:val="00FA542D"/>
    <w:rsid w:val="00FA6778"/>
    <w:rsid w:val="00FA7F23"/>
    <w:rsid w:val="00FB0D45"/>
    <w:rsid w:val="00FB0E50"/>
    <w:rsid w:val="00FB12F9"/>
    <w:rsid w:val="00FB177E"/>
    <w:rsid w:val="00FB1C34"/>
    <w:rsid w:val="00FB280B"/>
    <w:rsid w:val="00FB2849"/>
    <w:rsid w:val="00FB39CA"/>
    <w:rsid w:val="00FB477D"/>
    <w:rsid w:val="00FB70DB"/>
    <w:rsid w:val="00FC0399"/>
    <w:rsid w:val="00FC09EB"/>
    <w:rsid w:val="00FC2107"/>
    <w:rsid w:val="00FC2214"/>
    <w:rsid w:val="00FC26FC"/>
    <w:rsid w:val="00FC2DBD"/>
    <w:rsid w:val="00FC40A0"/>
    <w:rsid w:val="00FC4ABC"/>
    <w:rsid w:val="00FC5457"/>
    <w:rsid w:val="00FC54B4"/>
    <w:rsid w:val="00FC5B03"/>
    <w:rsid w:val="00FC5D8A"/>
    <w:rsid w:val="00FC5DE0"/>
    <w:rsid w:val="00FC5DED"/>
    <w:rsid w:val="00FC64A2"/>
    <w:rsid w:val="00FC655C"/>
    <w:rsid w:val="00FC68A4"/>
    <w:rsid w:val="00FC6E3F"/>
    <w:rsid w:val="00FC7931"/>
    <w:rsid w:val="00FD099F"/>
    <w:rsid w:val="00FD23F9"/>
    <w:rsid w:val="00FD2571"/>
    <w:rsid w:val="00FD3174"/>
    <w:rsid w:val="00FD4743"/>
    <w:rsid w:val="00FD4B4A"/>
    <w:rsid w:val="00FD4E2A"/>
    <w:rsid w:val="00FD5ABF"/>
    <w:rsid w:val="00FD5C0F"/>
    <w:rsid w:val="00FD5CAC"/>
    <w:rsid w:val="00FD67FA"/>
    <w:rsid w:val="00FD6ED6"/>
    <w:rsid w:val="00FD7386"/>
    <w:rsid w:val="00FE06EE"/>
    <w:rsid w:val="00FE0737"/>
    <w:rsid w:val="00FE09E7"/>
    <w:rsid w:val="00FE0D15"/>
    <w:rsid w:val="00FE0DA7"/>
    <w:rsid w:val="00FE1641"/>
    <w:rsid w:val="00FE2873"/>
    <w:rsid w:val="00FE3A3A"/>
    <w:rsid w:val="00FE4090"/>
    <w:rsid w:val="00FE465B"/>
    <w:rsid w:val="00FE49F0"/>
    <w:rsid w:val="00FE5578"/>
    <w:rsid w:val="00FE55AA"/>
    <w:rsid w:val="00FE55BE"/>
    <w:rsid w:val="00FE55CB"/>
    <w:rsid w:val="00FE5605"/>
    <w:rsid w:val="00FE5807"/>
    <w:rsid w:val="00FE5CB5"/>
    <w:rsid w:val="00FE6F49"/>
    <w:rsid w:val="00FE756E"/>
    <w:rsid w:val="00FE7837"/>
    <w:rsid w:val="00FF0326"/>
    <w:rsid w:val="00FF0DCA"/>
    <w:rsid w:val="00FF1959"/>
    <w:rsid w:val="00FF1C23"/>
    <w:rsid w:val="00FF325C"/>
    <w:rsid w:val="00FF35B9"/>
    <w:rsid w:val="00FF3F6D"/>
    <w:rsid w:val="00FF4EC5"/>
    <w:rsid w:val="00FF5215"/>
    <w:rsid w:val="00FF548B"/>
    <w:rsid w:val="00FF5600"/>
    <w:rsid w:val="00FF636E"/>
    <w:rsid w:val="00FF636F"/>
    <w:rsid w:val="00FF677D"/>
    <w:rsid w:val="00FF79D2"/>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C7AC806"/>
  <w15:docId w15:val="{14D9E822-3725-4C5D-A740-5B80328E0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6A658D"/>
    <w:pPr>
      <w:spacing w:after="0" w:line="240" w:lineRule="auto"/>
    </w:pPr>
    <w:rPr>
      <w:rFonts w:ascii="Calibri" w:eastAsia="Times New Roman" w:hAnsi="Calibri" w:cs="Times New Roman"/>
    </w:rPr>
  </w:style>
  <w:style w:type="paragraph" w:styleId="Naslov1">
    <w:name w:val="heading 1"/>
    <w:aliases w:val="Nova RD_MP"/>
    <w:basedOn w:val="Navaden"/>
    <w:next w:val="Navaden"/>
    <w:link w:val="Naslov1Znak"/>
    <w:autoRedefine/>
    <w:uiPriority w:val="9"/>
    <w:qFormat/>
    <w:rsid w:val="004B5C48"/>
    <w:pPr>
      <w:keepNext/>
      <w:keepLines/>
      <w:framePr w:wrap="around" w:vAnchor="text" w:hAnchor="text" w:y="1"/>
      <w:numPr>
        <w:numId w:val="1"/>
      </w:numPr>
      <w:spacing w:before="240" w:after="60" w:line="360" w:lineRule="auto"/>
      <w:outlineLvl w:val="0"/>
    </w:pPr>
    <w:rPr>
      <w:rFonts w:asciiTheme="minorHAnsi" w:eastAsiaTheme="majorEastAsia" w:hAnsiTheme="minorHAnsi" w:cstheme="majorBidi"/>
      <w:b/>
      <w:bCs/>
      <w:sz w:val="24"/>
      <w:szCs w:val="24"/>
      <w:lang w:eastAsia="zh-CN"/>
    </w:rPr>
  </w:style>
  <w:style w:type="paragraph" w:styleId="Naslov2">
    <w:name w:val="heading 2"/>
    <w:aliases w:val="Naslov 2_Nova RD_MP"/>
    <w:basedOn w:val="Navaden"/>
    <w:next w:val="Navaden"/>
    <w:link w:val="Naslov2Znak"/>
    <w:autoRedefine/>
    <w:uiPriority w:val="9"/>
    <w:unhideWhenUsed/>
    <w:qFormat/>
    <w:rsid w:val="002D55EE"/>
    <w:pPr>
      <w:keepNext/>
      <w:keepLines/>
      <w:numPr>
        <w:ilvl w:val="1"/>
        <w:numId w:val="1"/>
      </w:numPr>
      <w:spacing w:before="120" w:after="120"/>
      <w:outlineLvl w:val="1"/>
    </w:pPr>
    <w:rPr>
      <w:rFonts w:asciiTheme="minorHAnsi" w:hAnsiTheme="minorHAnsi" w:cstheme="majorBidi"/>
      <w:b/>
      <w:bCs/>
      <w:sz w:val="24"/>
      <w:szCs w:val="24"/>
      <w:lang w:eastAsia="zh-CN"/>
    </w:rPr>
  </w:style>
  <w:style w:type="paragraph" w:styleId="Naslov3">
    <w:name w:val="heading 3"/>
    <w:aliases w:val="Naslov 3_Nova RD_MP"/>
    <w:basedOn w:val="Navaden"/>
    <w:next w:val="Navaden"/>
    <w:link w:val="Naslov3Znak"/>
    <w:autoRedefine/>
    <w:uiPriority w:val="9"/>
    <w:unhideWhenUsed/>
    <w:qFormat/>
    <w:rsid w:val="00422615"/>
    <w:pPr>
      <w:keepNext/>
      <w:keepLines/>
      <w:numPr>
        <w:numId w:val="9"/>
      </w:numPr>
      <w:spacing w:before="120" w:after="120"/>
      <w:outlineLvl w:val="2"/>
    </w:pPr>
    <w:rPr>
      <w:rFonts w:eastAsiaTheme="majorEastAsia" w:cstheme="majorBidi"/>
      <w:b/>
      <w:bCs/>
      <w:sz w:val="24"/>
      <w:lang w:eastAsia="zh-CN"/>
    </w:rPr>
  </w:style>
  <w:style w:type="paragraph" w:styleId="Naslov6">
    <w:name w:val="heading 6"/>
    <w:basedOn w:val="Navaden"/>
    <w:next w:val="Navaden"/>
    <w:link w:val="Naslov6Znak"/>
    <w:uiPriority w:val="9"/>
    <w:semiHidden/>
    <w:unhideWhenUsed/>
    <w:qFormat/>
    <w:rsid w:val="007C2B6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uiPriority w:val="99"/>
    <w:rsid w:val="00C75404"/>
  </w:style>
  <w:style w:type="paragraph" w:styleId="Noga">
    <w:name w:val="footer"/>
    <w:basedOn w:val="Navaden"/>
    <w:link w:val="NogaZnak"/>
    <w:unhideWhenUsed/>
    <w:rsid w:val="00C75404"/>
    <w:pPr>
      <w:tabs>
        <w:tab w:val="center" w:pos="4536"/>
        <w:tab w:val="right" w:pos="9072"/>
      </w:tabs>
    </w:pPr>
  </w:style>
  <w:style w:type="character" w:customStyle="1" w:styleId="NogaZnak">
    <w:name w:val="Noga Znak"/>
    <w:basedOn w:val="Privzetapisavaodstavka"/>
    <w:link w:val="Noga"/>
    <w:rsid w:val="00C75404"/>
  </w:style>
  <w:style w:type="character" w:customStyle="1" w:styleId="Naslov1Znak">
    <w:name w:val="Naslov 1 Znak"/>
    <w:aliases w:val="Nova RD_MP Znak"/>
    <w:basedOn w:val="Privzetapisavaodstavka"/>
    <w:link w:val="Naslov1"/>
    <w:uiPriority w:val="9"/>
    <w:rsid w:val="004B5C48"/>
    <w:rPr>
      <w:rFonts w:eastAsiaTheme="majorEastAsia" w:cstheme="majorBidi"/>
      <w:b/>
      <w:bCs/>
      <w:sz w:val="24"/>
      <w:szCs w:val="24"/>
      <w:lang w:eastAsia="zh-CN"/>
    </w:rPr>
  </w:style>
  <w:style w:type="character" w:customStyle="1" w:styleId="Naslov2Znak">
    <w:name w:val="Naslov 2 Znak"/>
    <w:aliases w:val="Naslov 2_Nova RD_MP Znak"/>
    <w:basedOn w:val="Privzetapisavaodstavka"/>
    <w:link w:val="Naslov2"/>
    <w:uiPriority w:val="9"/>
    <w:rsid w:val="002D55EE"/>
    <w:rPr>
      <w:rFonts w:eastAsia="Times New Roman" w:cstheme="majorBidi"/>
      <w:b/>
      <w:bCs/>
      <w:sz w:val="24"/>
      <w:szCs w:val="24"/>
      <w:lang w:eastAsia="zh-CN"/>
    </w:rPr>
  </w:style>
  <w:style w:type="character" w:customStyle="1" w:styleId="Naslov3Znak">
    <w:name w:val="Naslov 3 Znak"/>
    <w:aliases w:val="Naslov 3_Nova RD_MP Znak"/>
    <w:basedOn w:val="Privzetapisavaodstavka"/>
    <w:link w:val="Naslov3"/>
    <w:uiPriority w:val="9"/>
    <w:rsid w:val="00422615"/>
    <w:rPr>
      <w:rFonts w:ascii="Calibri" w:eastAsiaTheme="majorEastAsia" w:hAnsi="Calibri" w:cstheme="majorBidi"/>
      <w:b/>
      <w:bCs/>
      <w:sz w:val="24"/>
      <w:lang w:eastAsia="zh-CN"/>
    </w:rPr>
  </w:style>
  <w:style w:type="table" w:styleId="Tabelamrea">
    <w:name w:val="Table Grid"/>
    <w:basedOn w:val="Navadnatabela"/>
    <w:uiPriority w:val="3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ind w:right="6"/>
      <w:jc w:val="both"/>
      <w:textAlignment w:val="baseline"/>
    </w:pPr>
    <w:rPr>
      <w:rFonts w:ascii="Times New Roman" w:eastAsia="Calibri" w:hAnsi="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ind w:right="6"/>
      <w:jc w:val="right"/>
      <w:textAlignment w:val="baseline"/>
    </w:pPr>
    <w:rPr>
      <w:rFonts w:eastAsia="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062891"/>
    <w:pPr>
      <w:spacing w:before="120" w:after="120"/>
      <w:contextualSpacing/>
    </w:pPr>
    <w:rPr>
      <w:rFonts w:asciiTheme="minorHAnsi" w:eastAsiaTheme="majorEastAsia" w:hAnsiTheme="minorHAns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062891"/>
    <w:rPr>
      <w:rFonts w:eastAsiaTheme="majorEastAsia" w:cstheme="majorBidi"/>
      <w:b/>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920F9D"/>
    <w:pPr>
      <w:numPr>
        <w:numId w:val="13"/>
      </w:numPr>
      <w:ind w:left="1088" w:hanging="357"/>
    </w:pPr>
  </w:style>
  <w:style w:type="paragraph" w:customStyle="1" w:styleId="Slog2">
    <w:name w:val="Slog2"/>
    <w:basedOn w:val="Naslov3"/>
    <w:autoRedefine/>
    <w:qFormat/>
    <w:rsid w:val="00565D60"/>
    <w:pPr>
      <w:numPr>
        <w:numId w:val="14"/>
      </w:numPr>
    </w:pPr>
    <w:rPr>
      <w:rFonts w:asciiTheme="minorHAnsi" w:hAnsiTheme="minorHAnsi"/>
    </w:rPr>
  </w:style>
  <w:style w:type="paragraph" w:styleId="Intenzivencitat">
    <w:name w:val="Intense Quote"/>
    <w:aliases w:val="Obrazec_Nova RD_MP"/>
    <w:basedOn w:val="Navaden"/>
    <w:next w:val="Navaden"/>
    <w:link w:val="IntenzivencitatZnak"/>
    <w:autoRedefine/>
    <w:uiPriority w:val="30"/>
    <w:qFormat/>
    <w:rsid w:val="00436E2B"/>
    <w:pPr>
      <w:pBdr>
        <w:top w:val="single" w:sz="4" w:space="10" w:color="541C72"/>
        <w:bottom w:val="single" w:sz="4" w:space="10" w:color="541C72"/>
      </w:pBdr>
      <w:shd w:val="pct5" w:color="F8F2FC" w:fill="F7EFFB"/>
      <w:spacing w:before="200"/>
      <w:jc w:val="center"/>
      <w:outlineLvl w:val="1"/>
    </w:pPr>
    <w:rPr>
      <w:b/>
      <w:i/>
      <w:iCs/>
      <w:spacing w:val="20"/>
      <w:sz w:val="24"/>
    </w:rPr>
  </w:style>
  <w:style w:type="character" w:customStyle="1" w:styleId="IntenzivencitatZnak">
    <w:name w:val="Intenziven citat Znak"/>
    <w:aliases w:val="Obrazec_Nova RD_MP Znak"/>
    <w:basedOn w:val="Privzetapisavaodstavka"/>
    <w:link w:val="Intenzivencitat"/>
    <w:uiPriority w:val="30"/>
    <w:rsid w:val="00436E2B"/>
    <w:rPr>
      <w:rFonts w:ascii="Calibri" w:eastAsia="Times New Roman" w:hAnsi="Calibri" w:cs="Times New Roman"/>
      <w:b/>
      <w:i/>
      <w:iCs/>
      <w:spacing w:val="20"/>
      <w:sz w:val="24"/>
      <w:shd w:val="pct5" w:color="F8F2FC" w:fill="F7EFFB"/>
    </w:rPr>
  </w:style>
  <w:style w:type="character" w:styleId="Neenpoudarek">
    <w:name w:val="Subtle Emphasis"/>
    <w:aliases w:val="Nežen poudarek_Obrazec_Nova RD_MP"/>
    <w:basedOn w:val="Privzetapisavaodstavka"/>
    <w:uiPriority w:val="19"/>
    <w:qFormat/>
    <w:rsid w:val="00BD4C76"/>
    <w:rPr>
      <w:rFonts w:asciiTheme="minorHAnsi" w:hAnsiTheme="minorHAnsi"/>
      <w:b/>
      <w:i/>
      <w:iCs/>
      <w:color w:val="000000" w:themeColor="text1"/>
      <w:sz w:val="24"/>
    </w:rPr>
  </w:style>
  <w:style w:type="paragraph" w:styleId="Sprotnaopomba-besedilo">
    <w:name w:val="footnote text"/>
    <w:basedOn w:val="Navaden"/>
    <w:link w:val="Sprotnaopomba-besediloZnak"/>
    <w:uiPriority w:val="99"/>
    <w:unhideWhenUsed/>
    <w:rsid w:val="00842A30"/>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9128EE"/>
    <w:pPr>
      <w:pageBreakBefore/>
      <w:tabs>
        <w:tab w:val="right" w:pos="2556"/>
        <w:tab w:val="right" w:pos="5609"/>
      </w:tabs>
      <w:suppressAutoHyphens/>
      <w:autoSpaceDN w:val="0"/>
      <w:ind w:right="6"/>
      <w:jc w:val="right"/>
      <w:textAlignment w:val="baseline"/>
      <w:outlineLvl w:val="1"/>
    </w:pPr>
    <w:rPr>
      <w:b/>
      <w:i/>
      <w:szCs w:val="24"/>
    </w:rPr>
  </w:style>
  <w:style w:type="paragraph" w:styleId="Kazalovsebine1">
    <w:name w:val="toc 1"/>
    <w:basedOn w:val="Navaden"/>
    <w:next w:val="Navaden"/>
    <w:autoRedefine/>
    <w:uiPriority w:val="39"/>
    <w:unhideWhenUsed/>
    <w:rsid w:val="00A86588"/>
    <w:pPr>
      <w:tabs>
        <w:tab w:val="left" w:pos="390"/>
        <w:tab w:val="right" w:leader="dot" w:pos="9062"/>
      </w:tabs>
      <w:spacing w:before="360" w:after="240"/>
    </w:pPr>
    <w:rPr>
      <w:rFonts w:asciiTheme="minorHAnsi" w:hAnsiTheme="minorHAnsi"/>
      <w:b/>
      <w:bCs/>
      <w:caps/>
      <w:u w:val="single"/>
    </w:rPr>
  </w:style>
  <w:style w:type="paragraph" w:styleId="Kazalovsebine2">
    <w:name w:val="toc 2"/>
    <w:basedOn w:val="Navaden"/>
    <w:next w:val="Navaden"/>
    <w:autoRedefine/>
    <w:uiPriority w:val="39"/>
    <w:unhideWhenUsed/>
    <w:rsid w:val="00916B65"/>
    <w:rPr>
      <w:rFonts w:asciiTheme="minorHAnsi" w:hAnsiTheme="minorHAnsi"/>
      <w:b/>
      <w:bCs/>
      <w:smallCaps/>
    </w:rPr>
  </w:style>
  <w:style w:type="paragraph" w:styleId="Kazalovsebine3">
    <w:name w:val="toc 3"/>
    <w:basedOn w:val="Navaden"/>
    <w:next w:val="Navaden"/>
    <w:autoRedefine/>
    <w:uiPriority w:val="39"/>
    <w:unhideWhenUsed/>
    <w:rsid w:val="00916B65"/>
    <w:rPr>
      <w:rFonts w:asciiTheme="minorHAnsi" w:hAnsiTheme="minorHAnsi"/>
      <w:smallCaps/>
    </w:rPr>
  </w:style>
  <w:style w:type="paragraph" w:styleId="Kazalovsebine4">
    <w:name w:val="toc 4"/>
    <w:basedOn w:val="Navaden"/>
    <w:next w:val="Navaden"/>
    <w:autoRedefine/>
    <w:uiPriority w:val="39"/>
    <w:unhideWhenUsed/>
    <w:rsid w:val="00916B65"/>
    <w:rPr>
      <w:rFonts w:asciiTheme="minorHAnsi" w:hAnsiTheme="minorHAnsi"/>
    </w:rPr>
  </w:style>
  <w:style w:type="paragraph" w:styleId="Kazalovsebine5">
    <w:name w:val="toc 5"/>
    <w:basedOn w:val="Navaden"/>
    <w:next w:val="Navaden"/>
    <w:autoRedefine/>
    <w:uiPriority w:val="39"/>
    <w:unhideWhenUsed/>
    <w:rsid w:val="00916B65"/>
    <w:rPr>
      <w:rFonts w:asciiTheme="minorHAnsi" w:hAnsiTheme="minorHAnsi"/>
    </w:rPr>
  </w:style>
  <w:style w:type="paragraph" w:styleId="Kazalovsebine6">
    <w:name w:val="toc 6"/>
    <w:basedOn w:val="Navaden"/>
    <w:next w:val="Navaden"/>
    <w:autoRedefine/>
    <w:uiPriority w:val="39"/>
    <w:unhideWhenUsed/>
    <w:rsid w:val="00916B65"/>
    <w:rPr>
      <w:rFonts w:asciiTheme="minorHAnsi" w:hAnsiTheme="minorHAnsi"/>
    </w:rPr>
  </w:style>
  <w:style w:type="paragraph" w:styleId="Kazalovsebine7">
    <w:name w:val="toc 7"/>
    <w:basedOn w:val="Navaden"/>
    <w:next w:val="Navaden"/>
    <w:autoRedefine/>
    <w:uiPriority w:val="39"/>
    <w:unhideWhenUsed/>
    <w:rsid w:val="00916B65"/>
    <w:rPr>
      <w:rFonts w:asciiTheme="minorHAnsi" w:hAnsiTheme="minorHAnsi"/>
    </w:rPr>
  </w:style>
  <w:style w:type="paragraph" w:styleId="Kazalovsebine8">
    <w:name w:val="toc 8"/>
    <w:basedOn w:val="Navaden"/>
    <w:next w:val="Navaden"/>
    <w:autoRedefine/>
    <w:uiPriority w:val="39"/>
    <w:unhideWhenUsed/>
    <w:rsid w:val="00916B65"/>
    <w:rPr>
      <w:rFonts w:asciiTheme="minorHAnsi" w:hAnsiTheme="minorHAnsi"/>
    </w:rPr>
  </w:style>
  <w:style w:type="paragraph" w:styleId="Kazalovsebine9">
    <w:name w:val="toc 9"/>
    <w:basedOn w:val="Navaden"/>
    <w:next w:val="Navaden"/>
    <w:autoRedefine/>
    <w:uiPriority w:val="39"/>
    <w:unhideWhenUsed/>
    <w:rsid w:val="00916B65"/>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jc w:val="center"/>
    </w:pPr>
    <w:rPr>
      <w:rFonts w:ascii="Times New Roman" w:hAnsi="Times New Roman"/>
      <w:b/>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0"/>
      </w:numPr>
      <w:spacing w:before="0" w:line="240" w:lineRule="auto"/>
      <w:jc w:val="both"/>
    </w:pPr>
    <w:rPr>
      <w:rFonts w:ascii="Arial" w:eastAsia="Calibri" w:hAnsi="Arial" w:cs="Arial"/>
      <w:b w:val="0"/>
      <w:bCs w:val="0"/>
      <w:caps/>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ind w:left="720" w:hanging="360"/>
      <w:jc w:val="both"/>
    </w:pPr>
    <w:rPr>
      <w:rFonts w:eastAsia="Calibri" w:cs="Arial"/>
      <w:b/>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table" w:customStyle="1" w:styleId="Tabelamrea8">
    <w:name w:val="Tabela – mreža8"/>
    <w:basedOn w:val="Navadnatabela"/>
    <w:next w:val="Tabelamrea"/>
    <w:uiPriority w:val="39"/>
    <w:rsid w:val="00564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značevanje Znak"/>
    <w:basedOn w:val="Privzetapisavaodstavka"/>
    <w:link w:val="Odstavekseznama"/>
    <w:uiPriority w:val="34"/>
    <w:rsid w:val="00E41659"/>
    <w:rPr>
      <w:rFonts w:ascii="Cambria" w:hAnsi="Cambria"/>
      <w:color w:val="000000" w:themeColor="text1"/>
    </w:rPr>
  </w:style>
  <w:style w:type="table" w:customStyle="1" w:styleId="Tabelamrea5">
    <w:name w:val="Tabela – mreža5"/>
    <w:basedOn w:val="Navadnatabela"/>
    <w:next w:val="Tabelamrea"/>
    <w:uiPriority w:val="59"/>
    <w:rsid w:val="00462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59"/>
    <w:rsid w:val="00D22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7D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1">
    <w:name w:val="Tabela – mreža141"/>
    <w:basedOn w:val="Navadnatabela"/>
    <w:next w:val="Tabelamrea"/>
    <w:uiPriority w:val="59"/>
    <w:rsid w:val="00FD5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0F6A74"/>
  </w:style>
  <w:style w:type="character" w:customStyle="1" w:styleId="Besediloograde">
    <w:name w:val="Besedilo ograde"/>
    <w:basedOn w:val="Privzetapisavaodstavka"/>
    <w:uiPriority w:val="99"/>
    <w:semiHidden/>
    <w:rsid w:val="000F6A74"/>
    <w:rPr>
      <w:color w:val="808080"/>
    </w:rPr>
  </w:style>
  <w:style w:type="paragraph" w:styleId="Zgradbadokumenta">
    <w:name w:val="Document Map"/>
    <w:basedOn w:val="Navaden"/>
    <w:link w:val="ZgradbadokumentaZnak"/>
    <w:uiPriority w:val="99"/>
    <w:semiHidden/>
    <w:unhideWhenUsed/>
    <w:rsid w:val="000F6A74"/>
    <w:rPr>
      <w:rFonts w:ascii="Tahoma" w:hAnsi="Tahoma" w:cs="Tahoma"/>
      <w:sz w:val="16"/>
      <w:szCs w:val="16"/>
      <w:lang w:eastAsia="sl-SI"/>
    </w:rPr>
  </w:style>
  <w:style w:type="character" w:customStyle="1" w:styleId="ZgradbadokumentaZnak">
    <w:name w:val="Zgradba dokumenta Znak"/>
    <w:basedOn w:val="Privzetapisavaodstavka"/>
    <w:link w:val="Zgradbadokumenta"/>
    <w:uiPriority w:val="99"/>
    <w:semiHidden/>
    <w:rsid w:val="000F6A74"/>
    <w:rPr>
      <w:rFonts w:ascii="Tahoma" w:eastAsia="Times New Roman" w:hAnsi="Tahoma" w:cs="Tahoma"/>
      <w:sz w:val="16"/>
      <w:szCs w:val="16"/>
      <w:lang w:eastAsia="sl-SI"/>
    </w:rPr>
  </w:style>
  <w:style w:type="paragraph" w:customStyle="1" w:styleId="align-justify1">
    <w:name w:val="align-justify1"/>
    <w:basedOn w:val="Navaden"/>
    <w:rsid w:val="000F6A74"/>
    <w:pPr>
      <w:jc w:val="both"/>
    </w:pPr>
    <w:rPr>
      <w:rFonts w:ascii="Times New Roman" w:hAnsi="Times New Roman"/>
      <w:sz w:val="24"/>
      <w:szCs w:val="24"/>
      <w:lang w:eastAsia="sl-SI"/>
    </w:rPr>
  </w:style>
  <w:style w:type="table" w:customStyle="1" w:styleId="Tabelamrea7">
    <w:name w:val="Tabela – mreža7"/>
    <w:basedOn w:val="Navadnatabela"/>
    <w:next w:val="Tabelamrea"/>
    <w:uiPriority w:val="59"/>
    <w:rsid w:val="000F6A74"/>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olobesedilo1">
    <w:name w:val="Golo besedilo1"/>
    <w:basedOn w:val="Navaden"/>
    <w:next w:val="Golobesedilo"/>
    <w:link w:val="GolobesediloZnak"/>
    <w:uiPriority w:val="99"/>
    <w:semiHidden/>
    <w:unhideWhenUsed/>
    <w:rsid w:val="000F6A74"/>
    <w:rPr>
      <w:rFonts w:asciiTheme="minorHAnsi" w:eastAsia="Calibri" w:hAnsiTheme="minorHAnsi"/>
      <w:szCs w:val="21"/>
    </w:rPr>
  </w:style>
  <w:style w:type="character" w:customStyle="1" w:styleId="GolobesediloZnak">
    <w:name w:val="Golo besedilo Znak"/>
    <w:basedOn w:val="Privzetapisavaodstavka"/>
    <w:link w:val="Golobesedilo1"/>
    <w:uiPriority w:val="99"/>
    <w:semiHidden/>
    <w:rsid w:val="000F6A74"/>
    <w:rPr>
      <w:rFonts w:eastAsia="Calibri" w:cs="Times New Roman"/>
      <w:sz w:val="22"/>
      <w:szCs w:val="21"/>
      <w:lang w:eastAsia="en-US"/>
    </w:rPr>
  </w:style>
  <w:style w:type="paragraph" w:customStyle="1" w:styleId="Default">
    <w:name w:val="Default"/>
    <w:rsid w:val="000F6A74"/>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character" w:styleId="Krepko">
    <w:name w:val="Strong"/>
    <w:basedOn w:val="Privzetapisavaodstavka"/>
    <w:uiPriority w:val="22"/>
    <w:qFormat/>
    <w:rsid w:val="000F6A74"/>
    <w:rPr>
      <w:b/>
      <w:bCs/>
    </w:rPr>
  </w:style>
  <w:style w:type="numbering" w:customStyle="1" w:styleId="Brezseznama11">
    <w:name w:val="Brez seznama11"/>
    <w:next w:val="Brezseznama"/>
    <w:uiPriority w:val="99"/>
    <w:semiHidden/>
    <w:unhideWhenUsed/>
    <w:rsid w:val="000F6A74"/>
  </w:style>
  <w:style w:type="paragraph" w:customStyle="1" w:styleId="NovaRDMP1">
    <w:name w:val="Nova RD_MP1"/>
    <w:basedOn w:val="Navaden"/>
    <w:next w:val="Navaden"/>
    <w:autoRedefine/>
    <w:uiPriority w:val="9"/>
    <w:qFormat/>
    <w:rsid w:val="000F6A74"/>
    <w:pPr>
      <w:keepNext/>
      <w:keepLines/>
      <w:framePr w:wrap="around" w:vAnchor="text" w:hAnchor="text" w:y="1"/>
      <w:spacing w:before="240" w:after="60" w:line="360" w:lineRule="auto"/>
      <w:ind w:left="785" w:hanging="360"/>
      <w:outlineLvl w:val="0"/>
    </w:pPr>
    <w:rPr>
      <w:b/>
      <w:bCs/>
      <w:color w:val="541C72"/>
      <w:sz w:val="23"/>
      <w:szCs w:val="23"/>
      <w:lang w:eastAsia="zh-CN"/>
    </w:rPr>
  </w:style>
  <w:style w:type="paragraph" w:customStyle="1" w:styleId="Naslov2NovaRDMP1">
    <w:name w:val="Naslov 2_Nova RD_MP1"/>
    <w:basedOn w:val="Navaden"/>
    <w:next w:val="Navaden"/>
    <w:autoRedefine/>
    <w:uiPriority w:val="9"/>
    <w:unhideWhenUsed/>
    <w:qFormat/>
    <w:rsid w:val="000F6A74"/>
    <w:pPr>
      <w:keepNext/>
      <w:keepLines/>
      <w:spacing w:before="120" w:after="120"/>
      <w:ind w:left="2171" w:hanging="360"/>
      <w:outlineLvl w:val="1"/>
    </w:pPr>
    <w:rPr>
      <w:b/>
      <w:bCs/>
      <w:color w:val="541C72"/>
      <w:lang w:eastAsia="zh-CN"/>
    </w:rPr>
  </w:style>
  <w:style w:type="paragraph" w:customStyle="1" w:styleId="Naslov3NovaRDMP1">
    <w:name w:val="Naslov 3_Nova RD_MP1"/>
    <w:basedOn w:val="Navaden"/>
    <w:next w:val="Navaden"/>
    <w:autoRedefine/>
    <w:uiPriority w:val="9"/>
    <w:unhideWhenUsed/>
    <w:qFormat/>
    <w:rsid w:val="000F6A74"/>
    <w:pPr>
      <w:keepNext/>
      <w:keepLines/>
      <w:spacing w:before="120" w:after="120"/>
      <w:ind w:left="1089" w:hanging="360"/>
      <w:outlineLvl w:val="2"/>
    </w:pPr>
    <w:rPr>
      <w:b/>
      <w:bCs/>
      <w:color w:val="C17DB7"/>
      <w:sz w:val="24"/>
      <w:lang w:eastAsia="zh-CN"/>
    </w:rPr>
  </w:style>
  <w:style w:type="paragraph" w:customStyle="1" w:styleId="Naslov61">
    <w:name w:val="Naslov 61"/>
    <w:basedOn w:val="Navaden"/>
    <w:next w:val="Navaden"/>
    <w:uiPriority w:val="9"/>
    <w:semiHidden/>
    <w:unhideWhenUsed/>
    <w:qFormat/>
    <w:rsid w:val="000F6A74"/>
    <w:pPr>
      <w:keepNext/>
      <w:keepLines/>
      <w:spacing w:before="200"/>
      <w:outlineLvl w:val="5"/>
    </w:pPr>
    <w:rPr>
      <w:i/>
      <w:iCs/>
      <w:color w:val="243F60"/>
    </w:rPr>
  </w:style>
  <w:style w:type="numbering" w:customStyle="1" w:styleId="Brezseznama111">
    <w:name w:val="Brez seznama111"/>
    <w:next w:val="Brezseznama"/>
    <w:uiPriority w:val="99"/>
    <w:semiHidden/>
    <w:unhideWhenUsed/>
    <w:rsid w:val="000F6A74"/>
  </w:style>
  <w:style w:type="character" w:customStyle="1" w:styleId="Hiperpovezava1">
    <w:name w:val="Hiperpovezava1"/>
    <w:basedOn w:val="Privzetapisavaodstavka"/>
    <w:uiPriority w:val="99"/>
    <w:unhideWhenUsed/>
    <w:rsid w:val="000F6A74"/>
    <w:rPr>
      <w:color w:val="0000FF"/>
      <w:u w:val="single"/>
    </w:rPr>
  </w:style>
  <w:style w:type="numbering" w:customStyle="1" w:styleId="WW8Num62">
    <w:name w:val="WW8Num62"/>
    <w:basedOn w:val="Brezseznama"/>
    <w:rsid w:val="000F6A74"/>
    <w:pPr>
      <w:numPr>
        <w:numId w:val="15"/>
      </w:numPr>
    </w:pPr>
  </w:style>
  <w:style w:type="numbering" w:customStyle="1" w:styleId="WW8Num251">
    <w:name w:val="WW8Num251"/>
    <w:basedOn w:val="Brezseznama"/>
    <w:rsid w:val="000F6A74"/>
    <w:pPr>
      <w:numPr>
        <w:numId w:val="16"/>
      </w:numPr>
    </w:pPr>
  </w:style>
  <w:style w:type="numbering" w:customStyle="1" w:styleId="WW8Num271">
    <w:name w:val="WW8Num271"/>
    <w:basedOn w:val="Brezseznama"/>
    <w:rsid w:val="000F6A74"/>
    <w:pPr>
      <w:numPr>
        <w:numId w:val="17"/>
      </w:numPr>
    </w:pPr>
  </w:style>
  <w:style w:type="numbering" w:customStyle="1" w:styleId="WW8Num612">
    <w:name w:val="WW8Num612"/>
    <w:basedOn w:val="Brezseznama"/>
    <w:rsid w:val="000F6A74"/>
  </w:style>
  <w:style w:type="paragraph" w:customStyle="1" w:styleId="Brezrazmikov1">
    <w:name w:val="Brez razmikov1"/>
    <w:next w:val="Brezrazmikov"/>
    <w:uiPriority w:val="1"/>
    <w:qFormat/>
    <w:rsid w:val="000F6A74"/>
    <w:pPr>
      <w:spacing w:after="0" w:line="240" w:lineRule="auto"/>
    </w:pPr>
    <w:rPr>
      <w:rFonts w:eastAsia="Times New Roman"/>
      <w:lang w:eastAsia="sl-SI"/>
    </w:rPr>
  </w:style>
  <w:style w:type="paragraph" w:customStyle="1" w:styleId="PoglavjeNovaRDMP1">
    <w:name w:val="Poglavje_Nova RD_MP1"/>
    <w:basedOn w:val="Navaden"/>
    <w:next w:val="Navaden"/>
    <w:autoRedefine/>
    <w:uiPriority w:val="10"/>
    <w:qFormat/>
    <w:rsid w:val="000F6A74"/>
    <w:pPr>
      <w:spacing w:before="120" w:after="120"/>
      <w:contextualSpacing/>
    </w:pPr>
    <w:rPr>
      <w:b/>
      <w:color w:val="000000"/>
      <w:spacing w:val="-10"/>
      <w:kern w:val="28"/>
      <w:sz w:val="40"/>
      <w:szCs w:val="56"/>
    </w:rPr>
  </w:style>
  <w:style w:type="character" w:customStyle="1" w:styleId="SledenaHiperpovezava1">
    <w:name w:val="SledenaHiperpovezava1"/>
    <w:basedOn w:val="Privzetapisavaodstavka"/>
    <w:uiPriority w:val="99"/>
    <w:semiHidden/>
    <w:unhideWhenUsed/>
    <w:rsid w:val="000F6A74"/>
    <w:rPr>
      <w:color w:val="800080"/>
      <w:u w:val="single"/>
    </w:rPr>
  </w:style>
  <w:style w:type="character" w:customStyle="1" w:styleId="NeenpoudarekObrazecNovaRDMP1">
    <w:name w:val="Nežen poudarek_Obrazec_Nova RD_MP1"/>
    <w:basedOn w:val="Privzetapisavaodstavka"/>
    <w:uiPriority w:val="19"/>
    <w:qFormat/>
    <w:rsid w:val="000F6A74"/>
    <w:rPr>
      <w:rFonts w:ascii="Cambria" w:hAnsi="Cambria"/>
      <w:i/>
      <w:iCs/>
      <w:color w:val="000000"/>
      <w:sz w:val="24"/>
    </w:rPr>
  </w:style>
  <w:style w:type="paragraph" w:customStyle="1" w:styleId="Kazalovsebine11">
    <w:name w:val="Kazalo vsebine 11"/>
    <w:basedOn w:val="Navaden"/>
    <w:next w:val="Navaden"/>
    <w:autoRedefine/>
    <w:uiPriority w:val="39"/>
    <w:unhideWhenUsed/>
    <w:rsid w:val="000F6A74"/>
    <w:pPr>
      <w:spacing w:before="360" w:after="360"/>
    </w:pPr>
    <w:rPr>
      <w:b/>
      <w:bCs/>
      <w:caps/>
      <w:color w:val="000000"/>
      <w:u w:val="single"/>
    </w:rPr>
  </w:style>
  <w:style w:type="paragraph" w:customStyle="1" w:styleId="Kazalovsebine21">
    <w:name w:val="Kazalo vsebine 21"/>
    <w:basedOn w:val="Navaden"/>
    <w:next w:val="Navaden"/>
    <w:autoRedefine/>
    <w:uiPriority w:val="39"/>
    <w:unhideWhenUsed/>
    <w:rsid w:val="000F6A74"/>
    <w:rPr>
      <w:b/>
      <w:bCs/>
      <w:smallCaps/>
      <w:color w:val="000000"/>
    </w:rPr>
  </w:style>
  <w:style w:type="paragraph" w:customStyle="1" w:styleId="Kazalovsebine31">
    <w:name w:val="Kazalo vsebine 31"/>
    <w:basedOn w:val="Navaden"/>
    <w:next w:val="Navaden"/>
    <w:autoRedefine/>
    <w:uiPriority w:val="39"/>
    <w:unhideWhenUsed/>
    <w:rsid w:val="000F6A74"/>
    <w:rPr>
      <w:smallCaps/>
      <w:color w:val="000000"/>
    </w:rPr>
  </w:style>
  <w:style w:type="paragraph" w:customStyle="1" w:styleId="Kazalovsebine41">
    <w:name w:val="Kazalo vsebine 41"/>
    <w:basedOn w:val="Navaden"/>
    <w:next w:val="Navaden"/>
    <w:autoRedefine/>
    <w:uiPriority w:val="39"/>
    <w:unhideWhenUsed/>
    <w:rsid w:val="000F6A74"/>
    <w:rPr>
      <w:color w:val="000000"/>
    </w:rPr>
  </w:style>
  <w:style w:type="paragraph" w:customStyle="1" w:styleId="Kazalovsebine51">
    <w:name w:val="Kazalo vsebine 51"/>
    <w:basedOn w:val="Navaden"/>
    <w:next w:val="Navaden"/>
    <w:autoRedefine/>
    <w:uiPriority w:val="39"/>
    <w:unhideWhenUsed/>
    <w:rsid w:val="000F6A74"/>
    <w:rPr>
      <w:color w:val="000000"/>
    </w:rPr>
  </w:style>
  <w:style w:type="paragraph" w:customStyle="1" w:styleId="Kazalovsebine61">
    <w:name w:val="Kazalo vsebine 61"/>
    <w:basedOn w:val="Navaden"/>
    <w:next w:val="Navaden"/>
    <w:autoRedefine/>
    <w:uiPriority w:val="39"/>
    <w:unhideWhenUsed/>
    <w:rsid w:val="000F6A74"/>
    <w:rPr>
      <w:color w:val="000000"/>
    </w:rPr>
  </w:style>
  <w:style w:type="paragraph" w:customStyle="1" w:styleId="Kazalovsebine71">
    <w:name w:val="Kazalo vsebine 71"/>
    <w:basedOn w:val="Navaden"/>
    <w:next w:val="Navaden"/>
    <w:autoRedefine/>
    <w:uiPriority w:val="39"/>
    <w:unhideWhenUsed/>
    <w:rsid w:val="000F6A74"/>
    <w:rPr>
      <w:color w:val="000000"/>
    </w:rPr>
  </w:style>
  <w:style w:type="paragraph" w:customStyle="1" w:styleId="Kazalovsebine81">
    <w:name w:val="Kazalo vsebine 81"/>
    <w:basedOn w:val="Navaden"/>
    <w:next w:val="Navaden"/>
    <w:autoRedefine/>
    <w:uiPriority w:val="39"/>
    <w:unhideWhenUsed/>
    <w:rsid w:val="000F6A74"/>
    <w:rPr>
      <w:color w:val="000000"/>
    </w:rPr>
  </w:style>
  <w:style w:type="paragraph" w:customStyle="1" w:styleId="Kazalovsebine91">
    <w:name w:val="Kazalo vsebine 91"/>
    <w:basedOn w:val="Navaden"/>
    <w:next w:val="Navaden"/>
    <w:autoRedefine/>
    <w:uiPriority w:val="39"/>
    <w:unhideWhenUsed/>
    <w:rsid w:val="000F6A74"/>
    <w:rPr>
      <w:color w:val="000000"/>
    </w:rPr>
  </w:style>
  <w:style w:type="numbering" w:customStyle="1" w:styleId="Brezseznama1111">
    <w:name w:val="Brez seznama1111"/>
    <w:next w:val="Brezseznama"/>
    <w:uiPriority w:val="99"/>
    <w:semiHidden/>
    <w:unhideWhenUsed/>
    <w:rsid w:val="000F6A74"/>
  </w:style>
  <w:style w:type="numbering" w:customStyle="1" w:styleId="WW8Num6111">
    <w:name w:val="WW8Num6111"/>
    <w:basedOn w:val="Brezseznama"/>
    <w:rsid w:val="000F6A74"/>
  </w:style>
  <w:style w:type="paragraph" w:customStyle="1" w:styleId="Revizija1">
    <w:name w:val="Revizija1"/>
    <w:next w:val="Revizija"/>
    <w:hidden/>
    <w:uiPriority w:val="99"/>
    <w:semiHidden/>
    <w:rsid w:val="000F6A74"/>
    <w:pPr>
      <w:spacing w:after="0" w:line="240" w:lineRule="auto"/>
    </w:pPr>
    <w:rPr>
      <w:rFonts w:ascii="Cambria" w:hAnsi="Cambria"/>
      <w:color w:val="000000"/>
    </w:rPr>
  </w:style>
  <w:style w:type="character" w:customStyle="1" w:styleId="Naslov1Znak1">
    <w:name w:val="Naslov 1 Znak1"/>
    <w:basedOn w:val="Privzetapisavaodstavka"/>
    <w:uiPriority w:val="9"/>
    <w:rsid w:val="000F6A74"/>
    <w:rPr>
      <w:rFonts w:ascii="Calibri Light" w:eastAsia="Times New Roman" w:hAnsi="Calibri Light" w:cs="Times New Roman"/>
      <w:color w:val="2E74B5"/>
      <w:sz w:val="32"/>
      <w:szCs w:val="32"/>
    </w:rPr>
  </w:style>
  <w:style w:type="character" w:customStyle="1" w:styleId="Naslov2Znak1">
    <w:name w:val="Naslov 2 Znak1"/>
    <w:basedOn w:val="Privzetapisavaodstavka"/>
    <w:uiPriority w:val="9"/>
    <w:semiHidden/>
    <w:rsid w:val="000F6A74"/>
    <w:rPr>
      <w:rFonts w:ascii="Calibri Light" w:eastAsia="Times New Roman" w:hAnsi="Calibri Light" w:cs="Times New Roman"/>
      <w:color w:val="2E74B5"/>
      <w:sz w:val="26"/>
      <w:szCs w:val="26"/>
    </w:rPr>
  </w:style>
  <w:style w:type="character" w:customStyle="1" w:styleId="Naslov3Znak1">
    <w:name w:val="Naslov 3 Znak1"/>
    <w:basedOn w:val="Privzetapisavaodstavka"/>
    <w:uiPriority w:val="9"/>
    <w:semiHidden/>
    <w:rsid w:val="000F6A74"/>
    <w:rPr>
      <w:rFonts w:ascii="Calibri Light" w:eastAsia="Times New Roman" w:hAnsi="Calibri Light" w:cs="Times New Roman"/>
      <w:color w:val="1F4D78"/>
      <w:sz w:val="24"/>
      <w:szCs w:val="24"/>
    </w:rPr>
  </w:style>
  <w:style w:type="character" w:customStyle="1" w:styleId="Naslov6Znak1">
    <w:name w:val="Naslov 6 Znak1"/>
    <w:basedOn w:val="Privzetapisavaodstavka"/>
    <w:uiPriority w:val="9"/>
    <w:semiHidden/>
    <w:rsid w:val="000F6A74"/>
    <w:rPr>
      <w:rFonts w:ascii="Calibri Light" w:eastAsia="Times New Roman" w:hAnsi="Calibri Light" w:cs="Times New Roman"/>
      <w:color w:val="1F4D78"/>
    </w:rPr>
  </w:style>
  <w:style w:type="character" w:customStyle="1" w:styleId="NaslovZnak1">
    <w:name w:val="Naslov Znak1"/>
    <w:basedOn w:val="Privzetapisavaodstavka"/>
    <w:uiPriority w:val="10"/>
    <w:rsid w:val="000F6A74"/>
    <w:rPr>
      <w:rFonts w:ascii="Calibri Light" w:eastAsia="Times New Roman" w:hAnsi="Calibri Light" w:cs="Times New Roman"/>
      <w:spacing w:val="-10"/>
      <w:kern w:val="28"/>
      <w:sz w:val="56"/>
      <w:szCs w:val="56"/>
    </w:rPr>
  </w:style>
  <w:style w:type="paragraph" w:styleId="Golobesedilo">
    <w:name w:val="Plain Text"/>
    <w:basedOn w:val="Navaden"/>
    <w:link w:val="GolobesediloZnak1"/>
    <w:uiPriority w:val="99"/>
    <w:semiHidden/>
    <w:unhideWhenUsed/>
    <w:rsid w:val="000F6A74"/>
    <w:rPr>
      <w:rFonts w:ascii="Consolas" w:hAnsi="Consolas"/>
      <w:sz w:val="21"/>
      <w:szCs w:val="21"/>
    </w:rPr>
  </w:style>
  <w:style w:type="character" w:customStyle="1" w:styleId="GolobesediloZnak1">
    <w:name w:val="Golo besedilo Znak1"/>
    <w:basedOn w:val="Privzetapisavaodstavka"/>
    <w:link w:val="Golobesedilo"/>
    <w:uiPriority w:val="99"/>
    <w:semiHidden/>
    <w:rsid w:val="000F6A74"/>
    <w:rPr>
      <w:rFonts w:ascii="Consolas" w:hAnsi="Consolas"/>
      <w:color w:val="000000" w:themeColor="text1"/>
      <w:sz w:val="21"/>
      <w:szCs w:val="21"/>
    </w:rPr>
  </w:style>
  <w:style w:type="table" w:customStyle="1" w:styleId="Tabelamrea9">
    <w:name w:val="Tabela – mreža9"/>
    <w:basedOn w:val="Navadnatabela"/>
    <w:next w:val="Tabelamrea"/>
    <w:uiPriority w:val="59"/>
    <w:rsid w:val="00675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3">
    <w:name w:val="Brez seznama3"/>
    <w:next w:val="Brezseznama"/>
    <w:uiPriority w:val="99"/>
    <w:semiHidden/>
    <w:unhideWhenUsed/>
    <w:rsid w:val="00372668"/>
  </w:style>
  <w:style w:type="table" w:customStyle="1" w:styleId="Tabelamrea10">
    <w:name w:val="Tabela – mreža10"/>
    <w:basedOn w:val="Navadnatabela"/>
    <w:next w:val="Tabelamrea"/>
    <w:uiPriority w:val="3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3">
    <w:name w:val="WW8Num613"/>
    <w:basedOn w:val="Brezseznama"/>
    <w:rsid w:val="00372668"/>
  </w:style>
  <w:style w:type="numbering" w:customStyle="1" w:styleId="Brezseznama12">
    <w:name w:val="Brez seznama12"/>
    <w:next w:val="Brezseznama"/>
    <w:uiPriority w:val="99"/>
    <w:semiHidden/>
    <w:unhideWhenUsed/>
    <w:rsid w:val="00372668"/>
  </w:style>
  <w:style w:type="table" w:customStyle="1" w:styleId="Tabelamrea21">
    <w:name w:val="Tabela – mreža2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2">
    <w:name w:val="WW8Num6112"/>
    <w:basedOn w:val="Brezseznama"/>
    <w:rsid w:val="00372668"/>
  </w:style>
  <w:style w:type="table" w:customStyle="1" w:styleId="Tabelamrea31">
    <w:name w:val="Tabela – mreža31"/>
    <w:basedOn w:val="Navadnatabela"/>
    <w:next w:val="Tabelamrea"/>
    <w:uiPriority w:val="99"/>
    <w:rsid w:val="00372668"/>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3726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Century Schoolbook" w:hAnsi="Century Schoolbook"/>
      <w:b/>
      <w:sz w:val="24"/>
      <w:szCs w:val="20"/>
      <w:lang w:eastAsia="sl-SI"/>
    </w:rPr>
  </w:style>
  <w:style w:type="paragraph" w:customStyle="1" w:styleId="Telobesedila31">
    <w:name w:val="Telo besedila 31"/>
    <w:basedOn w:val="Navaden"/>
    <w:rsid w:val="003726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Times New Roman" w:hAnsi="Times New Roman"/>
      <w:sz w:val="24"/>
      <w:szCs w:val="20"/>
      <w:lang w:eastAsia="sl-SI"/>
    </w:rPr>
  </w:style>
  <w:style w:type="paragraph" w:styleId="Navaden-zamik">
    <w:name w:val="Normal Indent"/>
    <w:basedOn w:val="Navaden"/>
    <w:rsid w:val="00372668"/>
    <w:pPr>
      <w:numPr>
        <w:numId w:val="27"/>
      </w:numPr>
    </w:pPr>
    <w:rPr>
      <w:rFonts w:ascii="Times New Roman" w:hAnsi="Times New Roman"/>
      <w:szCs w:val="20"/>
      <w:lang w:val="en-GB" w:eastAsia="sl-SI"/>
    </w:rPr>
  </w:style>
  <w:style w:type="character" w:customStyle="1" w:styleId="Bodytext">
    <w:name w:val="Body text_"/>
    <w:link w:val="Telobesedila20"/>
    <w:rsid w:val="00372668"/>
    <w:rPr>
      <w:rFonts w:ascii="Times New Roman" w:eastAsia="Times New Roman" w:hAnsi="Times New Roman"/>
      <w:shd w:val="clear" w:color="auto" w:fill="FFFFFF"/>
    </w:rPr>
  </w:style>
  <w:style w:type="paragraph" w:customStyle="1" w:styleId="Telobesedila20">
    <w:name w:val="Telo besedila2"/>
    <w:basedOn w:val="Navaden"/>
    <w:link w:val="Bodytext"/>
    <w:rsid w:val="00372668"/>
    <w:pPr>
      <w:widowControl w:val="0"/>
      <w:shd w:val="clear" w:color="auto" w:fill="FFFFFF"/>
      <w:spacing w:after="1380" w:line="259" w:lineRule="exact"/>
      <w:ind w:hanging="560"/>
    </w:pPr>
    <w:rPr>
      <w:rFonts w:ascii="Times New Roman" w:hAnsi="Times New Roman"/>
    </w:rPr>
  </w:style>
  <w:style w:type="character" w:customStyle="1" w:styleId="Bodytext7">
    <w:name w:val="Body text (7)_"/>
    <w:basedOn w:val="Privzetapisavaodstavka"/>
    <w:link w:val="Bodytext70"/>
    <w:rsid w:val="00372668"/>
    <w:rPr>
      <w:rFonts w:ascii="Times New Roman" w:eastAsia="Times New Roman" w:hAnsi="Times New Roman" w:cs="Times New Roman"/>
      <w:b/>
      <w:bCs/>
      <w:sz w:val="20"/>
      <w:szCs w:val="20"/>
      <w:shd w:val="clear" w:color="auto" w:fill="FFFFFF"/>
    </w:rPr>
  </w:style>
  <w:style w:type="paragraph" w:customStyle="1" w:styleId="Bodytext70">
    <w:name w:val="Body text (7)"/>
    <w:basedOn w:val="Navaden"/>
    <w:link w:val="Bodytext7"/>
    <w:rsid w:val="00372668"/>
    <w:pPr>
      <w:widowControl w:val="0"/>
      <w:shd w:val="clear" w:color="auto" w:fill="FFFFFF"/>
      <w:spacing w:before="240" w:after="240" w:line="0" w:lineRule="atLeast"/>
      <w:ind w:hanging="580"/>
      <w:jc w:val="both"/>
    </w:pPr>
    <w:rPr>
      <w:rFonts w:ascii="Times New Roman" w:hAnsi="Times New Roman"/>
      <w:b/>
      <w:bCs/>
      <w:sz w:val="20"/>
      <w:szCs w:val="20"/>
    </w:rPr>
  </w:style>
  <w:style w:type="character" w:styleId="Poudarek">
    <w:name w:val="Emphasis"/>
    <w:basedOn w:val="Privzetapisavaodstavka"/>
    <w:uiPriority w:val="20"/>
    <w:qFormat/>
    <w:rsid w:val="00372668"/>
    <w:rPr>
      <w:b/>
      <w:bCs/>
      <w:i w:val="0"/>
      <w:iCs w:val="0"/>
    </w:rPr>
  </w:style>
  <w:style w:type="character" w:customStyle="1" w:styleId="st1">
    <w:name w:val="st1"/>
    <w:basedOn w:val="Privzetapisavaodstavka"/>
    <w:rsid w:val="00372668"/>
  </w:style>
  <w:style w:type="paragraph" w:customStyle="1" w:styleId="wfxRecipient">
    <w:name w:val="wfxRecipient"/>
    <w:basedOn w:val="Navaden"/>
    <w:rsid w:val="00372668"/>
    <w:rPr>
      <w:rFonts w:ascii="SLO_Avant_Garde" w:hAnsi="SLO_Avant_Garde"/>
      <w:sz w:val="24"/>
      <w:szCs w:val="20"/>
    </w:rPr>
  </w:style>
  <w:style w:type="paragraph" w:customStyle="1" w:styleId="ListParagraph2">
    <w:name w:val="List Paragraph2"/>
    <w:basedOn w:val="Navaden"/>
    <w:uiPriority w:val="34"/>
    <w:qFormat/>
    <w:rsid w:val="00372668"/>
    <w:pPr>
      <w:ind w:left="720"/>
      <w:contextualSpacing/>
    </w:pPr>
    <w:rPr>
      <w:rFonts w:eastAsia="Calibri"/>
    </w:rPr>
  </w:style>
  <w:style w:type="numbering" w:customStyle="1" w:styleId="Brezseznama21">
    <w:name w:val="Brez seznama21"/>
    <w:next w:val="Brezseznama"/>
    <w:uiPriority w:val="99"/>
    <w:semiHidden/>
    <w:unhideWhenUsed/>
    <w:rsid w:val="00372668"/>
  </w:style>
  <w:style w:type="table" w:customStyle="1" w:styleId="Tabelamrea41">
    <w:name w:val="Tabela – mreža4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21">
    <w:name w:val="WW8Num6121"/>
    <w:basedOn w:val="Brezseznama"/>
    <w:rsid w:val="00372668"/>
  </w:style>
  <w:style w:type="numbering" w:customStyle="1" w:styleId="Brezseznama112">
    <w:name w:val="Brez seznama112"/>
    <w:next w:val="Brezseznama"/>
    <w:uiPriority w:val="99"/>
    <w:semiHidden/>
    <w:unhideWhenUsed/>
    <w:rsid w:val="00372668"/>
  </w:style>
  <w:style w:type="numbering" w:customStyle="1" w:styleId="WW8Num61111">
    <w:name w:val="WW8Num61111"/>
    <w:basedOn w:val="Brezseznama"/>
    <w:rsid w:val="00372668"/>
  </w:style>
  <w:style w:type="table" w:customStyle="1" w:styleId="Tabelamrea51">
    <w:name w:val="Tabela – mreža5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1">
    <w:name w:val="Tabela – mreža81"/>
    <w:basedOn w:val="Navadnatabela"/>
    <w:next w:val="Tabelamrea"/>
    <w:uiPriority w:val="3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1">
    <w:name w:val="Tabela – mreža61"/>
    <w:basedOn w:val="Navadnatabela"/>
    <w:next w:val="Tabelamrea"/>
    <w:uiPriority w:val="59"/>
    <w:rsid w:val="00372668"/>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1">
    <w:name w:val="Tabela – mreža7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1E1828"/>
    <w:pPr>
      <w:framePr w:wrap="auto" w:vAnchor="margin" w:yAlign="inline"/>
      <w:numPr>
        <w:numId w:val="0"/>
      </w:numPr>
      <w:spacing w:after="0" w:line="259" w:lineRule="auto"/>
      <w:outlineLvl w:val="9"/>
    </w:pPr>
    <w:rPr>
      <w:rFonts w:asciiTheme="majorHAnsi" w:hAnsiTheme="majorHAnsi"/>
      <w:b w:val="0"/>
      <w:bCs w:val="0"/>
      <w:color w:val="365F91" w:themeColor="accent1" w:themeShade="BF"/>
      <w:sz w:val="32"/>
      <w:szCs w:val="32"/>
      <w:lang w:eastAsia="sl-SI"/>
    </w:rPr>
  </w:style>
  <w:style w:type="table" w:customStyle="1" w:styleId="Tabelamrea91">
    <w:name w:val="Tabela – mreža91"/>
    <w:basedOn w:val="Navadnatabela"/>
    <w:next w:val="Tabelamrea"/>
    <w:uiPriority w:val="59"/>
    <w:rsid w:val="009761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3">
    <w:name w:val="Tabela – mreža13"/>
    <w:basedOn w:val="Navadnatabela"/>
    <w:next w:val="Tabelamrea"/>
    <w:uiPriority w:val="59"/>
    <w:rsid w:val="00A47B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92">
    <w:name w:val="Tabela – mreža92"/>
    <w:basedOn w:val="Navadnatabela"/>
    <w:next w:val="Tabelamrea"/>
    <w:uiPriority w:val="59"/>
    <w:rsid w:val="006A352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5">
    <w:name w:val="Tabela – mreža15"/>
    <w:basedOn w:val="Navadnatabela"/>
    <w:next w:val="Tabelamrea"/>
    <w:uiPriority w:val="59"/>
    <w:rsid w:val="002506FF"/>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Navadnatabela1">
    <w:name w:val="Plain Table 1"/>
    <w:basedOn w:val="Navadnatabela"/>
    <w:uiPriority w:val="41"/>
    <w:rsid w:val="003F252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Navadnatabela11">
    <w:name w:val="Navadna tabela 11"/>
    <w:basedOn w:val="Navadnatabela"/>
    <w:next w:val="Navadnatabela1"/>
    <w:uiPriority w:val="41"/>
    <w:rsid w:val="0071682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mrea16">
    <w:name w:val="Tabela – mreža16"/>
    <w:basedOn w:val="Navadnatabela"/>
    <w:next w:val="Tabelamrea"/>
    <w:uiPriority w:val="59"/>
    <w:rsid w:val="00737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7">
    <w:name w:val="Tabela – mreža17"/>
    <w:basedOn w:val="Navadnatabela"/>
    <w:next w:val="Tabelamrea"/>
    <w:uiPriority w:val="59"/>
    <w:rsid w:val="00953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1">
    <w:name w:val="Tabela – mreža121"/>
    <w:basedOn w:val="Navadnatabela"/>
    <w:next w:val="Tabelamrea"/>
    <w:uiPriority w:val="59"/>
    <w:rsid w:val="00BC66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966482">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380633313">
      <w:bodyDiv w:val="1"/>
      <w:marLeft w:val="0"/>
      <w:marRight w:val="0"/>
      <w:marTop w:val="0"/>
      <w:marBottom w:val="0"/>
      <w:divBdr>
        <w:top w:val="none" w:sz="0" w:space="0" w:color="auto"/>
        <w:left w:val="none" w:sz="0" w:space="0" w:color="auto"/>
        <w:bottom w:val="none" w:sz="0" w:space="0" w:color="auto"/>
        <w:right w:val="none" w:sz="0" w:space="0" w:color="auto"/>
      </w:divBdr>
    </w:div>
    <w:div w:id="509293320">
      <w:bodyDiv w:val="1"/>
      <w:marLeft w:val="0"/>
      <w:marRight w:val="0"/>
      <w:marTop w:val="0"/>
      <w:marBottom w:val="0"/>
      <w:divBdr>
        <w:top w:val="none" w:sz="0" w:space="0" w:color="auto"/>
        <w:left w:val="none" w:sz="0" w:space="0" w:color="auto"/>
        <w:bottom w:val="none" w:sz="0" w:space="0" w:color="auto"/>
        <w:right w:val="none" w:sz="0" w:space="0" w:color="auto"/>
      </w:divBdr>
    </w:div>
    <w:div w:id="585042138">
      <w:bodyDiv w:val="1"/>
      <w:marLeft w:val="0"/>
      <w:marRight w:val="0"/>
      <w:marTop w:val="0"/>
      <w:marBottom w:val="0"/>
      <w:divBdr>
        <w:top w:val="none" w:sz="0" w:space="0" w:color="auto"/>
        <w:left w:val="none" w:sz="0" w:space="0" w:color="auto"/>
        <w:bottom w:val="none" w:sz="0" w:space="0" w:color="auto"/>
        <w:right w:val="none" w:sz="0" w:space="0" w:color="auto"/>
      </w:divBdr>
    </w:div>
    <w:div w:id="792096021">
      <w:bodyDiv w:val="1"/>
      <w:marLeft w:val="0"/>
      <w:marRight w:val="0"/>
      <w:marTop w:val="0"/>
      <w:marBottom w:val="0"/>
      <w:divBdr>
        <w:top w:val="none" w:sz="0" w:space="0" w:color="auto"/>
        <w:left w:val="none" w:sz="0" w:space="0" w:color="auto"/>
        <w:bottom w:val="none" w:sz="0" w:space="0" w:color="auto"/>
        <w:right w:val="none" w:sz="0" w:space="0" w:color="auto"/>
      </w:divBdr>
    </w:div>
    <w:div w:id="815879467">
      <w:bodyDiv w:val="1"/>
      <w:marLeft w:val="0"/>
      <w:marRight w:val="0"/>
      <w:marTop w:val="0"/>
      <w:marBottom w:val="0"/>
      <w:divBdr>
        <w:top w:val="none" w:sz="0" w:space="0" w:color="auto"/>
        <w:left w:val="none" w:sz="0" w:space="0" w:color="auto"/>
        <w:bottom w:val="none" w:sz="0" w:space="0" w:color="auto"/>
        <w:right w:val="none" w:sz="0" w:space="0" w:color="auto"/>
      </w:divBdr>
    </w:div>
    <w:div w:id="990324985">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010909758">
      <w:bodyDiv w:val="1"/>
      <w:marLeft w:val="0"/>
      <w:marRight w:val="0"/>
      <w:marTop w:val="0"/>
      <w:marBottom w:val="0"/>
      <w:divBdr>
        <w:top w:val="none" w:sz="0" w:space="0" w:color="auto"/>
        <w:left w:val="none" w:sz="0" w:space="0" w:color="auto"/>
        <w:bottom w:val="none" w:sz="0" w:space="0" w:color="auto"/>
        <w:right w:val="none" w:sz="0" w:space="0" w:color="auto"/>
      </w:divBdr>
    </w:div>
    <w:div w:id="1045175274">
      <w:bodyDiv w:val="1"/>
      <w:marLeft w:val="0"/>
      <w:marRight w:val="0"/>
      <w:marTop w:val="0"/>
      <w:marBottom w:val="0"/>
      <w:divBdr>
        <w:top w:val="none" w:sz="0" w:space="0" w:color="auto"/>
        <w:left w:val="none" w:sz="0" w:space="0" w:color="auto"/>
        <w:bottom w:val="none" w:sz="0" w:space="0" w:color="auto"/>
        <w:right w:val="none" w:sz="0" w:space="0" w:color="auto"/>
      </w:divBdr>
    </w:div>
    <w:div w:id="1168591778">
      <w:bodyDiv w:val="1"/>
      <w:marLeft w:val="0"/>
      <w:marRight w:val="0"/>
      <w:marTop w:val="0"/>
      <w:marBottom w:val="0"/>
      <w:divBdr>
        <w:top w:val="none" w:sz="0" w:space="0" w:color="auto"/>
        <w:left w:val="none" w:sz="0" w:space="0" w:color="auto"/>
        <w:bottom w:val="none" w:sz="0" w:space="0" w:color="auto"/>
        <w:right w:val="none" w:sz="0" w:space="0" w:color="auto"/>
      </w:divBdr>
    </w:div>
    <w:div w:id="1378504501">
      <w:bodyDiv w:val="1"/>
      <w:marLeft w:val="0"/>
      <w:marRight w:val="0"/>
      <w:marTop w:val="0"/>
      <w:marBottom w:val="0"/>
      <w:divBdr>
        <w:top w:val="none" w:sz="0" w:space="0" w:color="auto"/>
        <w:left w:val="none" w:sz="0" w:space="0" w:color="auto"/>
        <w:bottom w:val="none" w:sz="0" w:space="0" w:color="auto"/>
        <w:right w:val="none" w:sz="0" w:space="0" w:color="auto"/>
      </w:divBdr>
    </w:div>
    <w:div w:id="1438939693">
      <w:bodyDiv w:val="1"/>
      <w:marLeft w:val="0"/>
      <w:marRight w:val="0"/>
      <w:marTop w:val="0"/>
      <w:marBottom w:val="0"/>
      <w:divBdr>
        <w:top w:val="none" w:sz="0" w:space="0" w:color="auto"/>
        <w:left w:val="none" w:sz="0" w:space="0" w:color="auto"/>
        <w:bottom w:val="none" w:sz="0" w:space="0" w:color="auto"/>
        <w:right w:val="none" w:sz="0" w:space="0" w:color="auto"/>
      </w:divBdr>
    </w:div>
    <w:div w:id="1496262666">
      <w:bodyDiv w:val="1"/>
      <w:marLeft w:val="0"/>
      <w:marRight w:val="0"/>
      <w:marTop w:val="0"/>
      <w:marBottom w:val="0"/>
      <w:divBdr>
        <w:top w:val="none" w:sz="0" w:space="0" w:color="auto"/>
        <w:left w:val="none" w:sz="0" w:space="0" w:color="auto"/>
        <w:bottom w:val="none" w:sz="0" w:space="0" w:color="auto"/>
        <w:right w:val="none" w:sz="0" w:space="0" w:color="auto"/>
      </w:divBdr>
    </w:div>
    <w:div w:id="1531334039">
      <w:bodyDiv w:val="1"/>
      <w:marLeft w:val="0"/>
      <w:marRight w:val="0"/>
      <w:marTop w:val="0"/>
      <w:marBottom w:val="0"/>
      <w:divBdr>
        <w:top w:val="none" w:sz="0" w:space="0" w:color="auto"/>
        <w:left w:val="none" w:sz="0" w:space="0" w:color="auto"/>
        <w:bottom w:val="none" w:sz="0" w:space="0" w:color="auto"/>
        <w:right w:val="none" w:sz="0" w:space="0" w:color="auto"/>
      </w:divBdr>
    </w:div>
    <w:div w:id="1588540876">
      <w:bodyDiv w:val="1"/>
      <w:marLeft w:val="0"/>
      <w:marRight w:val="0"/>
      <w:marTop w:val="0"/>
      <w:marBottom w:val="0"/>
      <w:divBdr>
        <w:top w:val="none" w:sz="0" w:space="0" w:color="auto"/>
        <w:left w:val="none" w:sz="0" w:space="0" w:color="auto"/>
        <w:bottom w:val="none" w:sz="0" w:space="0" w:color="auto"/>
        <w:right w:val="none" w:sz="0" w:space="0" w:color="auto"/>
      </w:divBdr>
    </w:div>
    <w:div w:id="1695568885">
      <w:bodyDiv w:val="1"/>
      <w:marLeft w:val="0"/>
      <w:marRight w:val="0"/>
      <w:marTop w:val="0"/>
      <w:marBottom w:val="0"/>
      <w:divBdr>
        <w:top w:val="none" w:sz="0" w:space="0" w:color="auto"/>
        <w:left w:val="none" w:sz="0" w:space="0" w:color="auto"/>
        <w:bottom w:val="none" w:sz="0" w:space="0" w:color="auto"/>
        <w:right w:val="none" w:sz="0" w:space="0" w:color="auto"/>
      </w:divBdr>
    </w:div>
    <w:div w:id="1749883213">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 w:id="2129658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findinfo.si/Objava/Besedilo.aspx?Sopi=0152%20%20%20%20%20%20%20%20%20%20%20%20%20%202019112200|RS-69|8261|3074|O|" TargetMode="External"/><Relationship Id="rId26" Type="http://schemas.openxmlformats.org/officeDocument/2006/relationships/hyperlink" Target="https://www.enarocanje.si" TargetMode="External"/><Relationship Id="rId39" Type="http://schemas.openxmlformats.org/officeDocument/2006/relationships/hyperlink" Target="http://www.djn.mju.gov.si/sistem-javnega-narocanja/pravno-varstvo" TargetMode="External"/><Relationship Id="rId3" Type="http://schemas.openxmlformats.org/officeDocument/2006/relationships/numbering" Target="numbering.xml"/><Relationship Id="rId21" Type="http://schemas.openxmlformats.org/officeDocument/2006/relationships/hyperlink" Target="https://ejn.gov.si/" TargetMode="External"/><Relationship Id="rId34" Type="http://schemas.openxmlformats.org/officeDocument/2006/relationships/hyperlink" Target="https://ejn.gov.si/" TargetMode="External"/><Relationship Id="rId42" Type="http://schemas.openxmlformats.org/officeDocument/2006/relationships/header" Target="header8.xml"/><Relationship Id="rId47" Type="http://schemas.openxmlformats.org/officeDocument/2006/relationships/header" Target="header11.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dejan.dragas@kranj.si" TargetMode="External"/><Relationship Id="rId25" Type="http://schemas.openxmlformats.org/officeDocument/2006/relationships/hyperlink" Target="https://ejn.gov.si/" TargetMode="External"/><Relationship Id="rId33" Type="http://schemas.openxmlformats.org/officeDocument/2006/relationships/hyperlink" Target="https://ejn.gov.si/" TargetMode="External"/><Relationship Id="rId38" Type="http://schemas.openxmlformats.org/officeDocument/2006/relationships/hyperlink" Target="https://www.portalerevizija.si/" TargetMode="External"/><Relationship Id="rId46"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yperlink" Target="mailto:mendi.kokot@kranj.si" TargetMode="External"/><Relationship Id="rId20" Type="http://schemas.openxmlformats.org/officeDocument/2006/relationships/hyperlink" Target="https://ejn.gov.si/" TargetMode="External"/><Relationship Id="rId29" Type="http://schemas.openxmlformats.org/officeDocument/2006/relationships/header" Target="header6.xm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ejn.gov.si/documents/10193/191051/ejn_Navodila_za_uporabo_ponudniki.pdf" TargetMode="External"/><Relationship Id="rId32" Type="http://schemas.openxmlformats.org/officeDocument/2006/relationships/hyperlink" Target="http://ted.europa.eu/TED/browse/browseByBO.do" TargetMode="External"/><Relationship Id="rId37" Type="http://schemas.openxmlformats.org/officeDocument/2006/relationships/hyperlink" Target="http://zakonodaja.gov.si/rpsi/r05/predpis_ZAKO5975.html" TargetMode="External"/><Relationship Id="rId40" Type="http://schemas.openxmlformats.org/officeDocument/2006/relationships/header" Target="header7.xml"/><Relationship Id="rId45" Type="http://schemas.openxmlformats.org/officeDocument/2006/relationships/header" Target="header9.xm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kranj.si" TargetMode="External"/><Relationship Id="rId23" Type="http://schemas.openxmlformats.org/officeDocument/2006/relationships/hyperlink" Target="https://ejn.gov.si/" TargetMode="External"/><Relationship Id="rId28" Type="http://schemas.openxmlformats.org/officeDocument/2006/relationships/header" Target="header5.xml"/><Relationship Id="rId36" Type="http://schemas.openxmlformats.org/officeDocument/2006/relationships/hyperlink" Target="https://www.kranj.si" TargetMode="External"/><Relationship Id="rId49" Type="http://schemas.openxmlformats.org/officeDocument/2006/relationships/header" Target="header12.xml"/><Relationship Id="rId10" Type="http://schemas.openxmlformats.org/officeDocument/2006/relationships/footer" Target="footer1.xml"/><Relationship Id="rId19" Type="http://schemas.openxmlformats.org/officeDocument/2006/relationships/hyperlink" Target="http://www.kranj.si" TargetMode="External"/><Relationship Id="rId31" Type="http://schemas.openxmlformats.org/officeDocument/2006/relationships/hyperlink" Target="https://www.enarocanje.si/?podrocje=portal" TargetMode="External"/><Relationship Id="rId44" Type="http://schemas.openxmlformats.org/officeDocument/2006/relationships/hyperlink" Target="http://www.enarocanje.si/_ESPD/" TargetMode="External"/><Relationship Id="rId52"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https://ejn.gov.si/" TargetMode="External"/><Relationship Id="rId27" Type="http://schemas.openxmlformats.org/officeDocument/2006/relationships/hyperlink" Target="https://ejn.gov.si/" TargetMode="External"/><Relationship Id="rId30" Type="http://schemas.openxmlformats.org/officeDocument/2006/relationships/hyperlink" Target="http://www.enarocanje.si/_ESPD/" TargetMode="External"/><Relationship Id="rId35" Type="http://schemas.openxmlformats.org/officeDocument/2006/relationships/hyperlink" Target="https://ejn.gov.si/eJN" TargetMode="External"/><Relationship Id="rId43" Type="http://schemas.openxmlformats.org/officeDocument/2006/relationships/hyperlink" Target="http://www.enarocanje.si/_ESPD/" TargetMode="External"/><Relationship Id="rId48" Type="http://schemas.openxmlformats.org/officeDocument/2006/relationships/hyperlink" Target="mailto:mendi.kokot@kranj.si" TargetMode="External"/><Relationship Id="rId8" Type="http://schemas.openxmlformats.org/officeDocument/2006/relationships/endnotes" Target="endnotes.xml"/><Relationship Id="rId51" Type="http://schemas.microsoft.com/office/2011/relationships/people" Target="people.xml"/></Relationships>
</file>

<file path=word/_rels/header1.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mok@kranj.si" TargetMode="External"/><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tajnistvo.zupana@kranj.si" TargetMode="External"/><Relationship Id="rId1" Type="http://schemas.openxmlformats.org/officeDocument/2006/relationships/image" Target="media/image1.emf"/></Relationships>
</file>

<file path=word/_rels/header8.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tajnistvo.zupana@kranj.si" TargetMode="External"/><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AEF2D8FD7A844DC9C7DA9BEF90C2B5B"/>
        <w:category>
          <w:name w:val="Splošno"/>
          <w:gallery w:val="placeholder"/>
        </w:category>
        <w:types>
          <w:type w:val="bbPlcHdr"/>
        </w:types>
        <w:behaviors>
          <w:behavior w:val="content"/>
        </w:behaviors>
        <w:guid w:val="{59866DDC-C5D2-4489-8D3E-B63B15E3E4D6}"/>
      </w:docPartPr>
      <w:docPartBody>
        <w:p w:rsidR="004D41EC" w:rsidRDefault="004D41EC" w:rsidP="004D41EC">
          <w:pPr>
            <w:pStyle w:val="6AEF2D8FD7A844DC9C7DA9BEF90C2B5B"/>
          </w:pPr>
          <w:r w:rsidRPr="001A5888">
            <w:rPr>
              <w:rStyle w:val="Besedilooznabemesta"/>
              <w:b/>
              <w:color w:val="541C72"/>
              <w:sz w:val="32"/>
              <w:szCs w:val="32"/>
              <w:highlight w:val="yellow"/>
            </w:rPr>
            <w:t>[Naslov]</w:t>
          </w:r>
        </w:p>
      </w:docPartBody>
    </w:docPart>
    <w:docPart>
      <w:docPartPr>
        <w:name w:val="CB75173BA49640AD88933A2FB433238D"/>
        <w:category>
          <w:name w:val="Splošno"/>
          <w:gallery w:val="placeholder"/>
        </w:category>
        <w:types>
          <w:type w:val="bbPlcHdr"/>
        </w:types>
        <w:behaviors>
          <w:behavior w:val="content"/>
        </w:behaviors>
        <w:guid w:val="{2180F1EE-EA42-48C1-A544-228313921F59}"/>
      </w:docPartPr>
      <w:docPartBody>
        <w:p w:rsidR="004D41EC" w:rsidRDefault="004D41EC" w:rsidP="004D41EC">
          <w:pPr>
            <w:pStyle w:val="CB75173BA49640AD88933A2FB433238D"/>
          </w:pPr>
          <w:r w:rsidRPr="00E1709E">
            <w:rPr>
              <w:rStyle w:val="Besedilooznabemesta"/>
              <w:highlight w:val="yellow"/>
            </w:rPr>
            <w:t>[Naslov]</w:t>
          </w:r>
        </w:p>
      </w:docPartBody>
    </w:docPart>
    <w:docPart>
      <w:docPartPr>
        <w:name w:val="9188BB73BFE74D698131E9BF9D6447BC"/>
        <w:category>
          <w:name w:val="Splošno"/>
          <w:gallery w:val="placeholder"/>
        </w:category>
        <w:types>
          <w:type w:val="bbPlcHdr"/>
        </w:types>
        <w:behaviors>
          <w:behavior w:val="content"/>
        </w:behaviors>
        <w:guid w:val="{6A064108-CDE4-4B47-894C-4A50DB306AC7}"/>
      </w:docPartPr>
      <w:docPartBody>
        <w:p w:rsidR="004D41EC" w:rsidRDefault="004D41EC" w:rsidP="004D41EC">
          <w:pPr>
            <w:pStyle w:val="9188BB73BFE74D698131E9BF9D6447BC"/>
          </w:pPr>
          <w:r w:rsidRPr="00061D43">
            <w:rPr>
              <w:rStyle w:val="Besedilooznabemesta"/>
              <w:highlight w:val="yellow"/>
            </w:rPr>
            <w:t>[Naslov]</w:t>
          </w:r>
        </w:p>
      </w:docPartBody>
    </w:docPart>
    <w:docPart>
      <w:docPartPr>
        <w:name w:val="1082B4EB58564B548B42A47A416310F0"/>
        <w:category>
          <w:name w:val="Splošno"/>
          <w:gallery w:val="placeholder"/>
        </w:category>
        <w:types>
          <w:type w:val="bbPlcHdr"/>
        </w:types>
        <w:behaviors>
          <w:behavior w:val="content"/>
        </w:behaviors>
        <w:guid w:val="{3D3B0914-CDB4-44F3-8369-FC1FD550D492}"/>
      </w:docPartPr>
      <w:docPartBody>
        <w:p w:rsidR="004D41EC" w:rsidRDefault="004D41EC" w:rsidP="004D41EC">
          <w:pPr>
            <w:pStyle w:val="1082B4EB58564B548B42A47A416310F0"/>
          </w:pPr>
          <w:r w:rsidRPr="00BC3B06">
            <w:rPr>
              <w:rStyle w:val="Besedilooznabemesta"/>
            </w:rPr>
            <w:t>[Naslov podjetja]</w:t>
          </w:r>
        </w:p>
      </w:docPartBody>
    </w:docPart>
    <w:docPart>
      <w:docPartPr>
        <w:name w:val="1C13AAABF86B4D6CADF067E34E2212D3"/>
        <w:category>
          <w:name w:val="Splošno"/>
          <w:gallery w:val="placeholder"/>
        </w:category>
        <w:types>
          <w:type w:val="bbPlcHdr"/>
        </w:types>
        <w:behaviors>
          <w:behavior w:val="content"/>
        </w:behaviors>
        <w:guid w:val="{61B60887-D94D-4BE5-A596-1F47BFD70BFC}"/>
      </w:docPartPr>
      <w:docPartBody>
        <w:p w:rsidR="004D41EC" w:rsidRDefault="004D41EC" w:rsidP="004D41EC">
          <w:pPr>
            <w:pStyle w:val="1C13AAABF86B4D6CADF067E34E2212D3"/>
          </w:pPr>
          <w:r w:rsidRPr="00BC3B06">
            <w:rPr>
              <w:rStyle w:val="Besedilooznabemesta"/>
            </w:rPr>
            <w:t>[Podjetje]</w:t>
          </w:r>
        </w:p>
      </w:docPartBody>
    </w:docPart>
    <w:docPart>
      <w:docPartPr>
        <w:name w:val="ECE725656EFF4C5D95377447151D35E5"/>
        <w:category>
          <w:name w:val="Splošno"/>
          <w:gallery w:val="placeholder"/>
        </w:category>
        <w:types>
          <w:type w:val="bbPlcHdr"/>
        </w:types>
        <w:behaviors>
          <w:behavior w:val="content"/>
        </w:behaviors>
        <w:guid w:val="{CBF2B96E-A22D-482D-8E25-80C561B0919E}"/>
      </w:docPartPr>
      <w:docPartBody>
        <w:p w:rsidR="004D41EC" w:rsidRDefault="004D41EC" w:rsidP="004D41EC">
          <w:pPr>
            <w:pStyle w:val="ECE725656EFF4C5D95377447151D35E5"/>
          </w:pPr>
          <w:r w:rsidRPr="00261F88">
            <w:rPr>
              <w:rStyle w:val="Besedilooznabemesta"/>
              <w:highlight w:val="yellow"/>
            </w:rPr>
            <w:t>[Naslov]</w:t>
          </w:r>
        </w:p>
      </w:docPartBody>
    </w:docPart>
    <w:docPart>
      <w:docPartPr>
        <w:name w:val="556BBECE74784996A92117D32936B106"/>
        <w:category>
          <w:name w:val="Splošno"/>
          <w:gallery w:val="placeholder"/>
        </w:category>
        <w:types>
          <w:type w:val="bbPlcHdr"/>
        </w:types>
        <w:behaviors>
          <w:behavior w:val="content"/>
        </w:behaviors>
        <w:guid w:val="{1A040412-4805-48F0-AC7A-F461EE712820}"/>
      </w:docPartPr>
      <w:docPartBody>
        <w:p w:rsidR="004D41EC" w:rsidRDefault="004D41EC" w:rsidP="004D41EC">
          <w:pPr>
            <w:pStyle w:val="556BBECE74784996A92117D32936B106"/>
          </w:pPr>
          <w:r w:rsidRPr="00E1709E">
            <w:rPr>
              <w:rStyle w:val="Besedilooznabemesta"/>
              <w:highlight w:val="yellow"/>
            </w:rPr>
            <w:t>Kliknite tukaj, če želite vnesti besedilo.</w:t>
          </w:r>
        </w:p>
      </w:docPartBody>
    </w:docPart>
    <w:docPart>
      <w:docPartPr>
        <w:name w:val="51CF0821E6CB4CD1B006E9E1EB86E34A"/>
        <w:category>
          <w:name w:val="Splošno"/>
          <w:gallery w:val="placeholder"/>
        </w:category>
        <w:types>
          <w:type w:val="bbPlcHdr"/>
        </w:types>
        <w:behaviors>
          <w:behavior w:val="content"/>
        </w:behaviors>
        <w:guid w:val="{5C0F1E99-8F74-4244-AC73-76F8AEACAFB4}"/>
      </w:docPartPr>
      <w:docPartBody>
        <w:p w:rsidR="004D41EC" w:rsidRDefault="004D41EC" w:rsidP="004D41EC">
          <w:pPr>
            <w:pStyle w:val="51CF0821E6CB4CD1B006E9E1EB86E34A"/>
          </w:pPr>
          <w:r w:rsidRPr="00E1709E">
            <w:rPr>
              <w:rStyle w:val="Besedilooznabemesta"/>
              <w:highlight w:val="yellow"/>
            </w:rPr>
            <w:t>Kliknite tukaj, če želite vnesti datum.</w:t>
          </w:r>
        </w:p>
      </w:docPartBody>
    </w:docPart>
    <w:docPart>
      <w:docPartPr>
        <w:name w:val="C3C84589677545538B96E4DDE635A9AE"/>
        <w:category>
          <w:name w:val="Splošno"/>
          <w:gallery w:val="placeholder"/>
        </w:category>
        <w:types>
          <w:type w:val="bbPlcHdr"/>
        </w:types>
        <w:behaviors>
          <w:behavior w:val="content"/>
        </w:behaviors>
        <w:guid w:val="{336F3028-187C-4E77-8A02-3516D66F44F9}"/>
      </w:docPartPr>
      <w:docPartBody>
        <w:p w:rsidR="004D41EC" w:rsidRDefault="004D41EC" w:rsidP="004D41EC">
          <w:pPr>
            <w:pStyle w:val="C3C84589677545538B96E4DDE635A9AE"/>
          </w:pPr>
          <w:r w:rsidRPr="00325B06">
            <w:rPr>
              <w:rStyle w:val="Besedilooznabemesta"/>
              <w:highlight w:val="yellow"/>
            </w:rPr>
            <w:t>Kliknite tukaj, če želite vnesti datum.</w:t>
          </w:r>
        </w:p>
      </w:docPartBody>
    </w:docPart>
    <w:docPart>
      <w:docPartPr>
        <w:name w:val="564721FA290C4B4B9234BAF01B0B92B8"/>
        <w:category>
          <w:name w:val="Splošno"/>
          <w:gallery w:val="placeholder"/>
        </w:category>
        <w:types>
          <w:type w:val="bbPlcHdr"/>
        </w:types>
        <w:behaviors>
          <w:behavior w:val="content"/>
        </w:behaviors>
        <w:guid w:val="{F0ABC350-D40F-4DC4-A2DC-5F33A48990C6}"/>
      </w:docPartPr>
      <w:docPartBody>
        <w:p w:rsidR="004D41EC" w:rsidRDefault="004D41EC" w:rsidP="004D41EC">
          <w:pPr>
            <w:pStyle w:val="564721FA290C4B4B9234BAF01B0B92B8"/>
          </w:pPr>
          <w:r w:rsidRPr="00261F88">
            <w:rPr>
              <w:rStyle w:val="Besedilooznabemesta"/>
              <w:highlight w:val="yellow"/>
            </w:rPr>
            <w:t>Kliknite tukaj, če želite vnesti datum.</w:t>
          </w:r>
        </w:p>
      </w:docPartBody>
    </w:docPart>
    <w:docPart>
      <w:docPartPr>
        <w:name w:val="EBCB4C28CE054EC38C4187AC0B87DEAE"/>
        <w:category>
          <w:name w:val="Splošno"/>
          <w:gallery w:val="placeholder"/>
        </w:category>
        <w:types>
          <w:type w:val="bbPlcHdr"/>
        </w:types>
        <w:behaviors>
          <w:behavior w:val="content"/>
        </w:behaviors>
        <w:guid w:val="{C049D266-960C-46DE-B5F2-E6197E422163}"/>
      </w:docPartPr>
      <w:docPartBody>
        <w:p w:rsidR="00325955" w:rsidRDefault="00325955" w:rsidP="00325955">
          <w:pPr>
            <w:pStyle w:val="EBCB4C28CE054EC38C4187AC0B87DEAE"/>
          </w:pPr>
          <w:r w:rsidRPr="00261F88">
            <w:rPr>
              <w:rStyle w:val="Besedilooznabemesta"/>
              <w:highlight w:val="yellow"/>
            </w:rPr>
            <w:t>[Naslov]</w:t>
          </w:r>
        </w:p>
      </w:docPartBody>
    </w:docPart>
    <w:docPart>
      <w:docPartPr>
        <w:name w:val="49FF54DC8CAE485ABE19D4485932A0E2"/>
        <w:category>
          <w:name w:val="Splošno"/>
          <w:gallery w:val="placeholder"/>
        </w:category>
        <w:types>
          <w:type w:val="bbPlcHdr"/>
        </w:types>
        <w:behaviors>
          <w:behavior w:val="content"/>
        </w:behaviors>
        <w:guid w:val="{B567D306-79FB-458E-88DF-B070F630F356}"/>
      </w:docPartPr>
      <w:docPartBody>
        <w:p w:rsidR="00325955" w:rsidRDefault="00325955" w:rsidP="00325955">
          <w:pPr>
            <w:pStyle w:val="49FF54DC8CAE485ABE19D4485932A0E2"/>
          </w:pPr>
          <w:r w:rsidRPr="00261F88">
            <w:rPr>
              <w:rStyle w:val="Besedilooznabemesta"/>
              <w:highlight w:val="yellow"/>
            </w:rPr>
            <w:t>[Naslov]</w:t>
          </w:r>
        </w:p>
      </w:docPartBody>
    </w:docPart>
    <w:docPart>
      <w:docPartPr>
        <w:name w:val="57D3B68A310745C5890DFEB80DC20127"/>
        <w:category>
          <w:name w:val="Splošno"/>
          <w:gallery w:val="placeholder"/>
        </w:category>
        <w:types>
          <w:type w:val="bbPlcHdr"/>
        </w:types>
        <w:behaviors>
          <w:behavior w:val="content"/>
        </w:behaviors>
        <w:guid w:val="{71FC35BC-8902-4C09-BAC0-2408C455878C}"/>
      </w:docPartPr>
      <w:docPartBody>
        <w:p w:rsidR="00325955" w:rsidRDefault="00325955" w:rsidP="00325955">
          <w:pPr>
            <w:pStyle w:val="57D3B68A310745C5890DFEB80DC20127"/>
          </w:pPr>
          <w:r w:rsidRPr="001A5888">
            <w:rPr>
              <w:rStyle w:val="Besedilooznabemesta"/>
              <w:b/>
              <w:color w:val="541C72"/>
              <w:sz w:val="32"/>
              <w:szCs w:val="32"/>
              <w:highlight w:val="yellow"/>
            </w:rPr>
            <w:t>[Naslov]</w:t>
          </w:r>
        </w:p>
      </w:docPartBody>
    </w:docPart>
    <w:docPart>
      <w:docPartPr>
        <w:name w:val="4A778FBF36874684914471C7EF0E8827"/>
        <w:category>
          <w:name w:val="Splošno"/>
          <w:gallery w:val="placeholder"/>
        </w:category>
        <w:types>
          <w:type w:val="bbPlcHdr"/>
        </w:types>
        <w:behaviors>
          <w:behavior w:val="content"/>
        </w:behaviors>
        <w:guid w:val="{2FF772BB-DEA4-4587-B2E7-83F12F595992}"/>
      </w:docPartPr>
      <w:docPartBody>
        <w:p w:rsidR="00325955" w:rsidRDefault="00325955" w:rsidP="00325955">
          <w:pPr>
            <w:pStyle w:val="4A778FBF36874684914471C7EF0E8827"/>
          </w:pPr>
          <w:r w:rsidRPr="001A5888">
            <w:rPr>
              <w:rStyle w:val="Besedilooznabemesta"/>
              <w:b/>
              <w:color w:val="541C72"/>
              <w:sz w:val="32"/>
              <w:szCs w:val="32"/>
              <w:highlight w:val="yellow"/>
            </w:rPr>
            <w:t>[Naslov]</w:t>
          </w:r>
        </w:p>
      </w:docPartBody>
    </w:docPart>
    <w:docPart>
      <w:docPartPr>
        <w:name w:val="BCA8F6FF186E48379EDD95A845B859FE"/>
        <w:category>
          <w:name w:val="Splošno"/>
          <w:gallery w:val="placeholder"/>
        </w:category>
        <w:types>
          <w:type w:val="bbPlcHdr"/>
        </w:types>
        <w:behaviors>
          <w:behavior w:val="content"/>
        </w:behaviors>
        <w:guid w:val="{E28CE52A-C045-4E64-9970-1B12AC72C975}"/>
      </w:docPartPr>
      <w:docPartBody>
        <w:p w:rsidR="008A57C1" w:rsidRDefault="008A57C1" w:rsidP="008A57C1">
          <w:pPr>
            <w:pStyle w:val="BCA8F6FF186E48379EDD95A845B859FE"/>
          </w:pPr>
          <w:r w:rsidRPr="001A5888">
            <w:rPr>
              <w:rStyle w:val="Besedilooznabemesta"/>
              <w:b/>
              <w:color w:val="541C72"/>
              <w:sz w:val="32"/>
              <w:szCs w:val="32"/>
              <w:highlight w:val="yellow"/>
            </w:rPr>
            <w:t>[Naslov]</w:t>
          </w:r>
        </w:p>
      </w:docPartBody>
    </w:docPart>
    <w:docPart>
      <w:docPartPr>
        <w:name w:val="A28A2341D71249D086D768C1A5060B28"/>
        <w:category>
          <w:name w:val="Splošno"/>
          <w:gallery w:val="placeholder"/>
        </w:category>
        <w:types>
          <w:type w:val="bbPlcHdr"/>
        </w:types>
        <w:behaviors>
          <w:behavior w:val="content"/>
        </w:behaviors>
        <w:guid w:val="{A2F7FAB6-9C86-4241-826E-5AF07B433DAE}"/>
      </w:docPartPr>
      <w:docPartBody>
        <w:p w:rsidR="004604A6" w:rsidRDefault="00E709F0" w:rsidP="00E709F0">
          <w:pPr>
            <w:pStyle w:val="A28A2341D71249D086D768C1A5060B28"/>
          </w:pPr>
          <w:r w:rsidRPr="00E1709E">
            <w:rPr>
              <w:rStyle w:val="Besedilooznabemesta"/>
              <w:highlight w:val="yellow"/>
            </w:rPr>
            <w:t>[Naslov]</w:t>
          </w:r>
        </w:p>
      </w:docPartBody>
    </w:docPart>
    <w:docPart>
      <w:docPartPr>
        <w:name w:val="8E4C9CC65C134A4A85F3F037BB79C86C"/>
        <w:category>
          <w:name w:val="Splošno"/>
          <w:gallery w:val="placeholder"/>
        </w:category>
        <w:types>
          <w:type w:val="bbPlcHdr"/>
        </w:types>
        <w:behaviors>
          <w:behavior w:val="content"/>
        </w:behaviors>
        <w:guid w:val="{B71D4508-D631-485F-9DE6-19F176534F94}"/>
      </w:docPartPr>
      <w:docPartBody>
        <w:p w:rsidR="004604A6" w:rsidRDefault="00E709F0" w:rsidP="00E709F0">
          <w:pPr>
            <w:pStyle w:val="8E4C9CC65C134A4A85F3F037BB79C86C"/>
          </w:pPr>
          <w:r w:rsidRPr="00E1709E">
            <w:rPr>
              <w:rStyle w:val="Besedilooznabemesta"/>
              <w:highlight w:val="yellow"/>
            </w:rPr>
            <w:t>[Naslov]</w:t>
          </w:r>
        </w:p>
      </w:docPartBody>
    </w:docPart>
    <w:docPart>
      <w:docPartPr>
        <w:name w:val="43A33D2E4B9C4E348F1ACA0B96190E2C"/>
        <w:category>
          <w:name w:val="Splošno"/>
          <w:gallery w:val="placeholder"/>
        </w:category>
        <w:types>
          <w:type w:val="bbPlcHdr"/>
        </w:types>
        <w:behaviors>
          <w:behavior w:val="content"/>
        </w:behaviors>
        <w:guid w:val="{C159C5E6-4D71-42C0-BC00-923F0F1EAA32}"/>
      </w:docPartPr>
      <w:docPartBody>
        <w:p w:rsidR="00B14838" w:rsidRDefault="00B14838" w:rsidP="00B14838">
          <w:pPr>
            <w:pStyle w:val="43A33D2E4B9C4E348F1ACA0B96190E2C"/>
          </w:pPr>
          <w:r w:rsidRPr="00E1709E">
            <w:rPr>
              <w:rStyle w:val="Besedilooznabemesta"/>
              <w:highlight w:val="yellow"/>
            </w:rPr>
            <w:t>Kliknite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altName w:val="Times New Roman"/>
    <w:panose1 w:val="00000000000000000000"/>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onsolas">
    <w:panose1 w:val="020B0609020204030204"/>
    <w:charset w:val="EE"/>
    <w:family w:val="modern"/>
    <w:pitch w:val="fixed"/>
    <w:sig w:usb0="E10002FF" w:usb1="4000FCFF" w:usb2="00000009" w:usb3="00000000" w:csb0="0000019F" w:csb1="00000000"/>
  </w:font>
  <w:font w:name="Century Schoolbook">
    <w:panose1 w:val="02040604050505020304"/>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Yu Gothic">
    <w:altName w:val="游ゴシック"/>
    <w:charset w:val="80"/>
    <w:family w:val="swiss"/>
    <w:pitch w:val="variable"/>
    <w:sig w:usb0="E00002FF" w:usb1="2AC7FDFF" w:usb2="00000016" w:usb3="00000000" w:csb0="0002009F" w:csb1="00000000"/>
  </w:font>
  <w:font w:name="Yu Gothic UI">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2FF" w:usb1="420024FF" w:usb2="00000000" w:usb3="00000000" w:csb0="0000019F" w:csb1="00000000"/>
  </w:font>
  <w:font w:name="Franklin Gothic Medium">
    <w:panose1 w:val="020B0603020102020204"/>
    <w:charset w:val="EE"/>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23B25"/>
    <w:rsid w:val="00026CB3"/>
    <w:rsid w:val="00026CE9"/>
    <w:rsid w:val="00035549"/>
    <w:rsid w:val="000374D4"/>
    <w:rsid w:val="00042793"/>
    <w:rsid w:val="00044876"/>
    <w:rsid w:val="00050108"/>
    <w:rsid w:val="00070632"/>
    <w:rsid w:val="00080D9C"/>
    <w:rsid w:val="0008474E"/>
    <w:rsid w:val="00090C67"/>
    <w:rsid w:val="000A26D7"/>
    <w:rsid w:val="000A468D"/>
    <w:rsid w:val="000B1027"/>
    <w:rsid w:val="000E3561"/>
    <w:rsid w:val="000F101F"/>
    <w:rsid w:val="000F3A7F"/>
    <w:rsid w:val="000F494C"/>
    <w:rsid w:val="00101C2C"/>
    <w:rsid w:val="00131322"/>
    <w:rsid w:val="00146C6C"/>
    <w:rsid w:val="0016589B"/>
    <w:rsid w:val="00174663"/>
    <w:rsid w:val="0018125B"/>
    <w:rsid w:val="00182BFD"/>
    <w:rsid w:val="00184D04"/>
    <w:rsid w:val="0018613E"/>
    <w:rsid w:val="00190EB0"/>
    <w:rsid w:val="001921B2"/>
    <w:rsid w:val="00193517"/>
    <w:rsid w:val="00196640"/>
    <w:rsid w:val="001A0D60"/>
    <w:rsid w:val="001B766E"/>
    <w:rsid w:val="001E73D8"/>
    <w:rsid w:val="00230BC4"/>
    <w:rsid w:val="00235E31"/>
    <w:rsid w:val="0024558C"/>
    <w:rsid w:val="002538D4"/>
    <w:rsid w:val="00256A17"/>
    <w:rsid w:val="0027589F"/>
    <w:rsid w:val="00290EF3"/>
    <w:rsid w:val="002A2461"/>
    <w:rsid w:val="002B2878"/>
    <w:rsid w:val="002C387F"/>
    <w:rsid w:val="002D021C"/>
    <w:rsid w:val="002D40D5"/>
    <w:rsid w:val="002F24ED"/>
    <w:rsid w:val="002F70D9"/>
    <w:rsid w:val="00300D2F"/>
    <w:rsid w:val="00304AE0"/>
    <w:rsid w:val="00306C79"/>
    <w:rsid w:val="003177FF"/>
    <w:rsid w:val="00325955"/>
    <w:rsid w:val="00332A62"/>
    <w:rsid w:val="0033477F"/>
    <w:rsid w:val="00334AA3"/>
    <w:rsid w:val="00342594"/>
    <w:rsid w:val="00357F75"/>
    <w:rsid w:val="003A69D2"/>
    <w:rsid w:val="003B1518"/>
    <w:rsid w:val="003B4E6D"/>
    <w:rsid w:val="003B5F5D"/>
    <w:rsid w:val="003B6322"/>
    <w:rsid w:val="003D2882"/>
    <w:rsid w:val="003D61D4"/>
    <w:rsid w:val="003E1FBC"/>
    <w:rsid w:val="003E4A8E"/>
    <w:rsid w:val="003F543D"/>
    <w:rsid w:val="004103CD"/>
    <w:rsid w:val="004141C7"/>
    <w:rsid w:val="00427FA7"/>
    <w:rsid w:val="004504A9"/>
    <w:rsid w:val="0045080E"/>
    <w:rsid w:val="00450C6E"/>
    <w:rsid w:val="00450CE1"/>
    <w:rsid w:val="004560BA"/>
    <w:rsid w:val="00456515"/>
    <w:rsid w:val="004604A6"/>
    <w:rsid w:val="00470CA1"/>
    <w:rsid w:val="00474D30"/>
    <w:rsid w:val="004A06FF"/>
    <w:rsid w:val="004C5DDA"/>
    <w:rsid w:val="004C60B4"/>
    <w:rsid w:val="004D1912"/>
    <w:rsid w:val="004D41EC"/>
    <w:rsid w:val="004D485F"/>
    <w:rsid w:val="00500EDC"/>
    <w:rsid w:val="00503F5F"/>
    <w:rsid w:val="0051169A"/>
    <w:rsid w:val="005138E3"/>
    <w:rsid w:val="0052428B"/>
    <w:rsid w:val="00532F84"/>
    <w:rsid w:val="00551EC9"/>
    <w:rsid w:val="00580111"/>
    <w:rsid w:val="00583B19"/>
    <w:rsid w:val="00584381"/>
    <w:rsid w:val="005954FA"/>
    <w:rsid w:val="005958B1"/>
    <w:rsid w:val="005A298B"/>
    <w:rsid w:val="005A3C86"/>
    <w:rsid w:val="005A4743"/>
    <w:rsid w:val="005B032C"/>
    <w:rsid w:val="005D0416"/>
    <w:rsid w:val="005D1E26"/>
    <w:rsid w:val="005D487A"/>
    <w:rsid w:val="005E61FB"/>
    <w:rsid w:val="005F003C"/>
    <w:rsid w:val="005F09D5"/>
    <w:rsid w:val="005F5B1E"/>
    <w:rsid w:val="006018AE"/>
    <w:rsid w:val="00623BB7"/>
    <w:rsid w:val="0062693C"/>
    <w:rsid w:val="00633714"/>
    <w:rsid w:val="00653209"/>
    <w:rsid w:val="00657B04"/>
    <w:rsid w:val="006637A8"/>
    <w:rsid w:val="00667FD6"/>
    <w:rsid w:val="006C42E5"/>
    <w:rsid w:val="006D43EB"/>
    <w:rsid w:val="006E0428"/>
    <w:rsid w:val="006F2F0A"/>
    <w:rsid w:val="006F4227"/>
    <w:rsid w:val="00710349"/>
    <w:rsid w:val="00721D48"/>
    <w:rsid w:val="00726DED"/>
    <w:rsid w:val="007513E7"/>
    <w:rsid w:val="007526F1"/>
    <w:rsid w:val="00761F69"/>
    <w:rsid w:val="00767105"/>
    <w:rsid w:val="00770238"/>
    <w:rsid w:val="00770C61"/>
    <w:rsid w:val="00771FA6"/>
    <w:rsid w:val="0077776F"/>
    <w:rsid w:val="00783561"/>
    <w:rsid w:val="0079454B"/>
    <w:rsid w:val="007950B9"/>
    <w:rsid w:val="007A64B5"/>
    <w:rsid w:val="007C0EA9"/>
    <w:rsid w:val="007C1994"/>
    <w:rsid w:val="007D38B2"/>
    <w:rsid w:val="007D4276"/>
    <w:rsid w:val="007F6A5E"/>
    <w:rsid w:val="00812862"/>
    <w:rsid w:val="00817C91"/>
    <w:rsid w:val="00826170"/>
    <w:rsid w:val="0084660D"/>
    <w:rsid w:val="00852FB4"/>
    <w:rsid w:val="008632D8"/>
    <w:rsid w:val="00875E04"/>
    <w:rsid w:val="0087752B"/>
    <w:rsid w:val="008A5636"/>
    <w:rsid w:val="008A57C1"/>
    <w:rsid w:val="008C1D50"/>
    <w:rsid w:val="008C4E26"/>
    <w:rsid w:val="008E706B"/>
    <w:rsid w:val="008F4708"/>
    <w:rsid w:val="00936D2E"/>
    <w:rsid w:val="0094739C"/>
    <w:rsid w:val="00956D7E"/>
    <w:rsid w:val="0096622F"/>
    <w:rsid w:val="0098718E"/>
    <w:rsid w:val="009A3B6A"/>
    <w:rsid w:val="009A4131"/>
    <w:rsid w:val="009C7053"/>
    <w:rsid w:val="00A0263F"/>
    <w:rsid w:val="00A1689A"/>
    <w:rsid w:val="00A22035"/>
    <w:rsid w:val="00A42C52"/>
    <w:rsid w:val="00A468A3"/>
    <w:rsid w:val="00A50EB3"/>
    <w:rsid w:val="00A8495F"/>
    <w:rsid w:val="00A85B43"/>
    <w:rsid w:val="00A95A8C"/>
    <w:rsid w:val="00A9773F"/>
    <w:rsid w:val="00AB797C"/>
    <w:rsid w:val="00AB7C58"/>
    <w:rsid w:val="00AC7A97"/>
    <w:rsid w:val="00AC7AC8"/>
    <w:rsid w:val="00AF73FA"/>
    <w:rsid w:val="00B0127D"/>
    <w:rsid w:val="00B13547"/>
    <w:rsid w:val="00B14838"/>
    <w:rsid w:val="00B1534D"/>
    <w:rsid w:val="00B61734"/>
    <w:rsid w:val="00B946AE"/>
    <w:rsid w:val="00BC48C6"/>
    <w:rsid w:val="00BC5761"/>
    <w:rsid w:val="00BC6F10"/>
    <w:rsid w:val="00BD3F89"/>
    <w:rsid w:val="00BD4C11"/>
    <w:rsid w:val="00BD5FFD"/>
    <w:rsid w:val="00BE1DC0"/>
    <w:rsid w:val="00BF0990"/>
    <w:rsid w:val="00BF715E"/>
    <w:rsid w:val="00C149E3"/>
    <w:rsid w:val="00C175DE"/>
    <w:rsid w:val="00C22A0B"/>
    <w:rsid w:val="00C35D8E"/>
    <w:rsid w:val="00C52463"/>
    <w:rsid w:val="00C52E05"/>
    <w:rsid w:val="00C72C99"/>
    <w:rsid w:val="00C904E6"/>
    <w:rsid w:val="00C931DD"/>
    <w:rsid w:val="00CB0147"/>
    <w:rsid w:val="00CB48F7"/>
    <w:rsid w:val="00CB5137"/>
    <w:rsid w:val="00CC1393"/>
    <w:rsid w:val="00CC3451"/>
    <w:rsid w:val="00CC420F"/>
    <w:rsid w:val="00CF50A9"/>
    <w:rsid w:val="00D03024"/>
    <w:rsid w:val="00D06C20"/>
    <w:rsid w:val="00D22868"/>
    <w:rsid w:val="00D3667D"/>
    <w:rsid w:val="00D414C7"/>
    <w:rsid w:val="00D46CAE"/>
    <w:rsid w:val="00D50D9B"/>
    <w:rsid w:val="00D55F0E"/>
    <w:rsid w:val="00D7444E"/>
    <w:rsid w:val="00D80CA3"/>
    <w:rsid w:val="00D81532"/>
    <w:rsid w:val="00D83E11"/>
    <w:rsid w:val="00D866A2"/>
    <w:rsid w:val="00D935B7"/>
    <w:rsid w:val="00D9558E"/>
    <w:rsid w:val="00DA1D44"/>
    <w:rsid w:val="00DB1B62"/>
    <w:rsid w:val="00DB7E21"/>
    <w:rsid w:val="00DC14A9"/>
    <w:rsid w:val="00DC3D0E"/>
    <w:rsid w:val="00DC3E78"/>
    <w:rsid w:val="00DC7808"/>
    <w:rsid w:val="00E34178"/>
    <w:rsid w:val="00E5534A"/>
    <w:rsid w:val="00E57868"/>
    <w:rsid w:val="00E709F0"/>
    <w:rsid w:val="00E76248"/>
    <w:rsid w:val="00E820FD"/>
    <w:rsid w:val="00E86BC2"/>
    <w:rsid w:val="00E87E77"/>
    <w:rsid w:val="00EA5560"/>
    <w:rsid w:val="00EB12D6"/>
    <w:rsid w:val="00EB4222"/>
    <w:rsid w:val="00EF6DFB"/>
    <w:rsid w:val="00F03D51"/>
    <w:rsid w:val="00F0436F"/>
    <w:rsid w:val="00F17ECB"/>
    <w:rsid w:val="00F23A62"/>
    <w:rsid w:val="00F40269"/>
    <w:rsid w:val="00F63929"/>
    <w:rsid w:val="00F65A00"/>
    <w:rsid w:val="00F71826"/>
    <w:rsid w:val="00F85242"/>
    <w:rsid w:val="00F9503D"/>
    <w:rsid w:val="00FA1B7C"/>
    <w:rsid w:val="00FD59ED"/>
    <w:rsid w:val="00FE0F3D"/>
    <w:rsid w:val="00FF0D9F"/>
    <w:rsid w:val="00FF21A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D414C7"/>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EBCB4C28CE054EC38C4187AC0B87DEAE">
    <w:name w:val="EBCB4C28CE054EC38C4187AC0B87DEAE"/>
    <w:rsid w:val="00325955"/>
  </w:style>
  <w:style w:type="paragraph" w:customStyle="1" w:styleId="49FF54DC8CAE485ABE19D4485932A0E2">
    <w:name w:val="49FF54DC8CAE485ABE19D4485932A0E2"/>
    <w:rsid w:val="00325955"/>
  </w:style>
  <w:style w:type="paragraph" w:customStyle="1" w:styleId="C9841EC4910B4A489541E035610C8C93">
    <w:name w:val="C9841EC4910B4A489541E035610C8C93"/>
    <w:rsid w:val="00325955"/>
  </w:style>
  <w:style w:type="paragraph" w:customStyle="1" w:styleId="35861FF8A3DB4CE9A4D5669B22C4DE78">
    <w:name w:val="35861FF8A3DB4CE9A4D5669B22C4DE78"/>
    <w:rsid w:val="00325955"/>
  </w:style>
  <w:style w:type="paragraph" w:customStyle="1" w:styleId="ADC127135ADC47C3A059883E3A0D2D49">
    <w:name w:val="ADC127135ADC47C3A059883E3A0D2D49"/>
    <w:rsid w:val="00325955"/>
  </w:style>
  <w:style w:type="paragraph" w:customStyle="1" w:styleId="CEA32D99854E4ACE88E4BF3EF97D631F">
    <w:name w:val="CEA32D99854E4ACE88E4BF3EF97D631F"/>
    <w:rsid w:val="00325955"/>
  </w:style>
  <w:style w:type="paragraph" w:customStyle="1" w:styleId="B612A6AA73C84C5C954BE909B87DEE45">
    <w:name w:val="B612A6AA73C84C5C954BE909B87DEE45"/>
    <w:rsid w:val="00325955"/>
  </w:style>
  <w:style w:type="paragraph" w:customStyle="1" w:styleId="0FE3B42C4C3B4EDFBBE1E35E3551A227">
    <w:name w:val="0FE3B42C4C3B4EDFBBE1E35E3551A227"/>
    <w:rsid w:val="00325955"/>
  </w:style>
  <w:style w:type="paragraph" w:customStyle="1" w:styleId="15E1476868B540F4848C7489F0F0DC2F">
    <w:name w:val="15E1476868B540F4848C7489F0F0DC2F"/>
    <w:rsid w:val="00325955"/>
  </w:style>
  <w:style w:type="paragraph" w:customStyle="1" w:styleId="E55316E5861E4515BF6295C83906D359">
    <w:name w:val="E55316E5861E4515BF6295C83906D359"/>
    <w:rsid w:val="00325955"/>
  </w:style>
  <w:style w:type="paragraph" w:customStyle="1" w:styleId="54158142F85340CC8A2F94F16A183E8A">
    <w:name w:val="54158142F85340CC8A2F94F16A183E8A"/>
    <w:rsid w:val="00325955"/>
  </w:style>
  <w:style w:type="paragraph" w:customStyle="1" w:styleId="21C083FBC15C4BFEACC96639F5983AE5">
    <w:name w:val="21C083FBC15C4BFEACC96639F5983AE5"/>
    <w:rsid w:val="00325955"/>
  </w:style>
  <w:style w:type="paragraph" w:customStyle="1" w:styleId="F3BD82933724406A9269D4FFFF285E3E">
    <w:name w:val="F3BD82933724406A9269D4FFFF285E3E"/>
    <w:rsid w:val="00325955"/>
  </w:style>
  <w:style w:type="paragraph" w:customStyle="1" w:styleId="57D3B68A310745C5890DFEB80DC20127">
    <w:name w:val="57D3B68A310745C5890DFEB80DC20127"/>
    <w:rsid w:val="00325955"/>
  </w:style>
  <w:style w:type="paragraph" w:customStyle="1" w:styleId="4A778FBF36874684914471C7EF0E8827">
    <w:name w:val="4A778FBF36874684914471C7EF0E8827"/>
    <w:rsid w:val="00325955"/>
  </w:style>
  <w:style w:type="paragraph" w:customStyle="1" w:styleId="B7F6E09C08C1443095C2688F10572DB8">
    <w:name w:val="B7F6E09C08C1443095C2688F10572DB8"/>
    <w:rsid w:val="00D3667D"/>
  </w:style>
  <w:style w:type="paragraph" w:customStyle="1" w:styleId="1AA4363BD7794C65A8C1168D327CFD12">
    <w:name w:val="1AA4363BD7794C65A8C1168D327CFD12"/>
    <w:rsid w:val="00D3667D"/>
  </w:style>
  <w:style w:type="paragraph" w:customStyle="1" w:styleId="C7298110D3CF469B8D35CF54D21EF28A">
    <w:name w:val="C7298110D3CF469B8D35CF54D21EF28A"/>
    <w:rsid w:val="00D3667D"/>
  </w:style>
  <w:style w:type="paragraph" w:customStyle="1" w:styleId="8A8BA7DC9D314E508D4F124D63AEB95E">
    <w:name w:val="8A8BA7DC9D314E508D4F124D63AEB95E"/>
    <w:rsid w:val="00D3667D"/>
  </w:style>
  <w:style w:type="paragraph" w:customStyle="1" w:styleId="6EB281FF2693497AA283D7132B4AD1C9">
    <w:name w:val="6EB281FF2693497AA283D7132B4AD1C9"/>
    <w:rsid w:val="00D3667D"/>
  </w:style>
  <w:style w:type="paragraph" w:customStyle="1" w:styleId="0DCC99BAC6F74DA7B89482078AB3E3CE">
    <w:name w:val="0DCC99BAC6F74DA7B89482078AB3E3CE"/>
    <w:rsid w:val="005E61FB"/>
  </w:style>
  <w:style w:type="paragraph" w:customStyle="1" w:styleId="8907C6EA81EC49F8ADC45F651C561C34">
    <w:name w:val="8907C6EA81EC49F8ADC45F651C561C34"/>
    <w:rsid w:val="005E61FB"/>
  </w:style>
  <w:style w:type="paragraph" w:customStyle="1" w:styleId="E5A939C8023B4694AA5703C64A55879B">
    <w:name w:val="E5A939C8023B4694AA5703C64A55879B"/>
    <w:rsid w:val="005E61FB"/>
  </w:style>
  <w:style w:type="paragraph" w:customStyle="1" w:styleId="44FF7536004544E19E3CA827009427D7">
    <w:name w:val="44FF7536004544E19E3CA827009427D7"/>
    <w:rsid w:val="005E61FB"/>
  </w:style>
  <w:style w:type="paragraph" w:customStyle="1" w:styleId="04BE34DB987F4F47A8D4E3AD6990C424">
    <w:name w:val="04BE34DB987F4F47A8D4E3AD6990C424"/>
    <w:rsid w:val="003F543D"/>
  </w:style>
  <w:style w:type="paragraph" w:customStyle="1" w:styleId="82E33D17D8F94712906923C749722C60">
    <w:name w:val="82E33D17D8F94712906923C749722C60"/>
    <w:rsid w:val="003F543D"/>
  </w:style>
  <w:style w:type="paragraph" w:customStyle="1" w:styleId="38DD8E11BAB24E5EBE7B71916C4E7E73">
    <w:name w:val="38DD8E11BAB24E5EBE7B71916C4E7E73"/>
    <w:rsid w:val="00767105"/>
  </w:style>
  <w:style w:type="paragraph" w:customStyle="1" w:styleId="712B8475E34C4B2AB1784002B2204844">
    <w:name w:val="712B8475E34C4B2AB1784002B2204844"/>
    <w:rsid w:val="00956D7E"/>
  </w:style>
  <w:style w:type="paragraph" w:customStyle="1" w:styleId="2A04EFA5E7B843778239048C7E1F3B47">
    <w:name w:val="2A04EFA5E7B843778239048C7E1F3B47"/>
    <w:rsid w:val="00956D7E"/>
  </w:style>
  <w:style w:type="paragraph" w:customStyle="1" w:styleId="1E7062DF1B854F50BF404F4BB57F40A0">
    <w:name w:val="1E7062DF1B854F50BF404F4BB57F40A0"/>
    <w:rsid w:val="00427FA7"/>
  </w:style>
  <w:style w:type="paragraph" w:customStyle="1" w:styleId="842717D0C87F49339663AA2525948CC9">
    <w:name w:val="842717D0C87F49339663AA2525948CC9"/>
    <w:rsid w:val="00EB12D6"/>
  </w:style>
  <w:style w:type="paragraph" w:customStyle="1" w:styleId="84D5EE3F0F46477CB8553D696D5BE298">
    <w:name w:val="84D5EE3F0F46477CB8553D696D5BE298"/>
    <w:rsid w:val="00EB12D6"/>
  </w:style>
  <w:style w:type="paragraph" w:customStyle="1" w:styleId="7C0DFC0ACB46481586DA9FE3ADEE8123">
    <w:name w:val="7C0DFC0ACB46481586DA9FE3ADEE8123"/>
    <w:rsid w:val="00770238"/>
  </w:style>
  <w:style w:type="paragraph" w:customStyle="1" w:styleId="F0020F9276764BE2B44C4274C3C38821">
    <w:name w:val="F0020F9276764BE2B44C4274C3C38821"/>
    <w:rsid w:val="00770238"/>
  </w:style>
  <w:style w:type="paragraph" w:customStyle="1" w:styleId="830736F638B94B499B37C09D7C0DCBC0">
    <w:name w:val="830736F638B94B499B37C09D7C0DCBC0"/>
    <w:rsid w:val="00770238"/>
  </w:style>
  <w:style w:type="paragraph" w:customStyle="1" w:styleId="ED3F1F05E4DB480CA9C1FF4F08F15E73">
    <w:name w:val="ED3F1F05E4DB480CA9C1FF4F08F15E73"/>
    <w:rsid w:val="000B1027"/>
  </w:style>
  <w:style w:type="paragraph" w:customStyle="1" w:styleId="BCA8F6FF186E48379EDD95A845B859FE">
    <w:name w:val="BCA8F6FF186E48379EDD95A845B859FE"/>
    <w:rsid w:val="008A57C1"/>
  </w:style>
  <w:style w:type="paragraph" w:customStyle="1" w:styleId="9AD4683C0A894C1AA7E97A29233262B3">
    <w:name w:val="9AD4683C0A894C1AA7E97A29233262B3"/>
    <w:rsid w:val="008A57C1"/>
  </w:style>
  <w:style w:type="paragraph" w:customStyle="1" w:styleId="CC76BBC9E3CF480CA60875E0F58503D5">
    <w:name w:val="CC76BBC9E3CF480CA60875E0F58503D5"/>
    <w:rsid w:val="008A57C1"/>
  </w:style>
  <w:style w:type="paragraph" w:customStyle="1" w:styleId="3E2B073E8AAA46E99AA9D86223B056C7">
    <w:name w:val="3E2B073E8AAA46E99AA9D86223B056C7"/>
    <w:rsid w:val="0052428B"/>
  </w:style>
  <w:style w:type="paragraph" w:customStyle="1" w:styleId="94F687ADB635417FAA454620FE91195E">
    <w:name w:val="94F687ADB635417FAA454620FE91195E"/>
    <w:rsid w:val="0052428B"/>
  </w:style>
  <w:style w:type="paragraph" w:customStyle="1" w:styleId="C001AA02098E4E5092E6A922F8022FD3">
    <w:name w:val="C001AA02098E4E5092E6A922F8022FD3"/>
    <w:rsid w:val="0052428B"/>
  </w:style>
  <w:style w:type="paragraph" w:customStyle="1" w:styleId="1A6174766FD14F70B1A440A21935B157">
    <w:name w:val="1A6174766FD14F70B1A440A21935B157"/>
    <w:rsid w:val="0052428B"/>
  </w:style>
  <w:style w:type="paragraph" w:customStyle="1" w:styleId="3A19BAB55F324CB1A3D413530ACAD7D3">
    <w:name w:val="3A19BAB55F324CB1A3D413530ACAD7D3"/>
    <w:rsid w:val="005D1E26"/>
  </w:style>
  <w:style w:type="paragraph" w:customStyle="1" w:styleId="A28A2341D71249D086D768C1A5060B28">
    <w:name w:val="A28A2341D71249D086D768C1A5060B28"/>
    <w:rsid w:val="00E709F0"/>
  </w:style>
  <w:style w:type="paragraph" w:customStyle="1" w:styleId="4C7D86AB96214784888C68BF5AD79F2D">
    <w:name w:val="4C7D86AB96214784888C68BF5AD79F2D"/>
    <w:rsid w:val="00E709F0"/>
  </w:style>
  <w:style w:type="paragraph" w:customStyle="1" w:styleId="8E4C9CC65C134A4A85F3F037BB79C86C">
    <w:name w:val="8E4C9CC65C134A4A85F3F037BB79C86C"/>
    <w:rsid w:val="00E709F0"/>
  </w:style>
  <w:style w:type="paragraph" w:customStyle="1" w:styleId="E71D751B73194E9B974761AB228BB9B7">
    <w:name w:val="E71D751B73194E9B974761AB228BB9B7"/>
    <w:rsid w:val="00B14838"/>
  </w:style>
  <w:style w:type="paragraph" w:customStyle="1" w:styleId="43A33D2E4B9C4E348F1ACA0B96190E2C">
    <w:name w:val="43A33D2E4B9C4E348F1ACA0B96190E2C"/>
    <w:rsid w:val="00B14838"/>
  </w:style>
  <w:style w:type="paragraph" w:customStyle="1" w:styleId="C1BD692AF07445F58E9434ABB5879941">
    <w:name w:val="C1BD692AF07445F58E9434ABB5879941"/>
    <w:rsid w:val="00456515"/>
  </w:style>
  <w:style w:type="paragraph" w:customStyle="1" w:styleId="2819923F1B6A4ACA9B599A1E0A8D5CCE">
    <w:name w:val="2819923F1B6A4ACA9B599A1E0A8D5CCE"/>
    <w:rsid w:val="000A26D7"/>
  </w:style>
  <w:style w:type="paragraph" w:customStyle="1" w:styleId="7A368C73E2304C2DA315DD9F989D7928">
    <w:name w:val="7A368C73E2304C2DA315DD9F989D7928"/>
    <w:rsid w:val="00D414C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EFB5186-685A-4176-B9DC-5A8C3BAB9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81</Pages>
  <Words>26968</Words>
  <Characters>153721</Characters>
  <Application>Microsoft Office Word</Application>
  <DocSecurity>0</DocSecurity>
  <Lines>1281</Lines>
  <Paragraphs>360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Zakup prostora za objavo informativnih vsebin v tiskanem mediju - ponovitev</vt:lpstr>
      <vt:lpstr>Ureditev parkirišča Huje</vt:lpstr>
    </vt:vector>
  </TitlesOfParts>
  <Company>Mestna občina Kranj</Company>
  <LinksUpToDate>false</LinksUpToDate>
  <CharactersWithSpaces>180329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Zakup prostora za objavo informativnih vsebin v tiskanem mediju - ponovitev</dc:title>
  <dc:subject/>
  <dc:creator>MOKR</dc:creator>
  <cp:keywords/>
  <dc:description/>
  <cp:lastModifiedBy>Dejan Dragas</cp:lastModifiedBy>
  <cp:revision>4</cp:revision>
  <cp:lastPrinted>2020-02-19T11:10:00Z</cp:lastPrinted>
  <dcterms:created xsi:type="dcterms:W3CDTF">2020-02-19T10:58:00Z</dcterms:created>
  <dcterms:modified xsi:type="dcterms:W3CDTF">2020-02-19T15:37:00Z</dcterms:modified>
</cp:coreProperties>
</file>